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42987" w14:textId="63143E5E" w:rsidR="00D87FD4" w:rsidRPr="0044101C" w:rsidRDefault="00D87FD4" w:rsidP="0044101C">
      <w:pPr>
        <w:pStyle w:val="Tekstpodstawowy"/>
        <w:spacing w:line="276" w:lineRule="auto"/>
        <w:ind w:left="384"/>
        <w:contextualSpacing/>
        <w:jc w:val="center"/>
        <w:rPr>
          <w:rFonts w:ascii="Arial" w:hAnsi="Arial" w:cs="Arial"/>
          <w:sz w:val="22"/>
          <w:szCs w:val="22"/>
        </w:rPr>
      </w:pPr>
      <w:r w:rsidRPr="0044101C">
        <w:rPr>
          <w:rFonts w:ascii="Arial" w:hAnsi="Arial" w:cs="Arial"/>
          <w:sz w:val="22"/>
          <w:szCs w:val="22"/>
        </w:rPr>
        <w:t xml:space="preserve">zawarta w dniu ........................................... w </w:t>
      </w:r>
      <w:r w:rsidR="00284CCB" w:rsidRPr="0044101C">
        <w:rPr>
          <w:rFonts w:ascii="Arial" w:hAnsi="Arial" w:cs="Arial"/>
          <w:sz w:val="22"/>
          <w:szCs w:val="22"/>
        </w:rPr>
        <w:t>…………….</w:t>
      </w:r>
      <w:r w:rsidRPr="0044101C">
        <w:rPr>
          <w:rFonts w:ascii="Arial" w:hAnsi="Arial" w:cs="Arial"/>
          <w:sz w:val="22"/>
          <w:szCs w:val="22"/>
        </w:rPr>
        <w:t>,</w:t>
      </w:r>
    </w:p>
    <w:p w14:paraId="01D9FEAE" w14:textId="77777777" w:rsidR="00D87FD4" w:rsidRPr="0044101C" w:rsidRDefault="00D87FD4" w:rsidP="0044101C">
      <w:pPr>
        <w:pStyle w:val="Tekstpodstawowy"/>
        <w:spacing w:line="276" w:lineRule="auto"/>
        <w:ind w:left="384"/>
        <w:contextualSpacing/>
        <w:jc w:val="center"/>
        <w:rPr>
          <w:rFonts w:ascii="Arial" w:hAnsi="Arial" w:cs="Arial"/>
          <w:sz w:val="22"/>
          <w:szCs w:val="22"/>
        </w:rPr>
      </w:pPr>
    </w:p>
    <w:p w14:paraId="22AE1253" w14:textId="38D1EF16" w:rsidR="00D87FD4" w:rsidRPr="0044101C" w:rsidRDefault="00D87FD4" w:rsidP="0044101C">
      <w:pPr>
        <w:pStyle w:val="Tekstpodstawowy"/>
        <w:spacing w:line="276" w:lineRule="auto"/>
        <w:contextualSpacing/>
        <w:rPr>
          <w:rFonts w:ascii="Arial" w:hAnsi="Arial" w:cs="Arial"/>
          <w:sz w:val="22"/>
          <w:szCs w:val="22"/>
        </w:rPr>
      </w:pPr>
      <w:r w:rsidRPr="0044101C">
        <w:rPr>
          <w:rFonts w:ascii="Arial" w:hAnsi="Arial" w:cs="Arial"/>
          <w:sz w:val="22"/>
          <w:szCs w:val="22"/>
        </w:rPr>
        <w:t>pomiędzy:</w:t>
      </w:r>
    </w:p>
    <w:p w14:paraId="698C7CB5" w14:textId="43F91E13" w:rsidR="009F2FA4" w:rsidRPr="0044101C" w:rsidRDefault="009F2FA4" w:rsidP="0044101C">
      <w:pPr>
        <w:spacing w:line="276" w:lineRule="auto"/>
        <w:ind w:right="-2"/>
        <w:jc w:val="both"/>
        <w:rPr>
          <w:rFonts w:ascii="Arial" w:hAnsi="Arial" w:cs="Arial"/>
          <w:sz w:val="22"/>
          <w:szCs w:val="22"/>
        </w:rPr>
      </w:pPr>
      <w:r w:rsidRPr="0044101C">
        <w:rPr>
          <w:rFonts w:ascii="Arial" w:hAnsi="Arial" w:cs="Arial"/>
          <w:sz w:val="22"/>
          <w:szCs w:val="22"/>
        </w:rPr>
        <w:t>………………………………………………………………………………………………………………</w:t>
      </w:r>
      <w:r w:rsidR="00FA398F" w:rsidRPr="0044101C">
        <w:rPr>
          <w:rFonts w:ascii="Arial" w:hAnsi="Arial" w:cs="Arial"/>
          <w:sz w:val="22"/>
          <w:szCs w:val="22"/>
        </w:rPr>
        <w:t>.</w:t>
      </w:r>
      <w:r w:rsidRPr="0044101C">
        <w:rPr>
          <w:rFonts w:ascii="Arial" w:hAnsi="Arial" w:cs="Arial"/>
          <w:sz w:val="22"/>
          <w:szCs w:val="22"/>
        </w:rPr>
        <w:br/>
        <w:t>z siedzibą…………………..., ul.…………… nr……..…..….. kod pocztowy:……………………., wpisanym/ą do ………………., NIP: …………….…..…., Regon:…………………………........, reprezentowanym/ą na podstawie udzielnych pełnomocnictw</w:t>
      </w:r>
      <w:r w:rsidRPr="0044101C">
        <w:rPr>
          <w:rFonts w:ascii="Arial" w:hAnsi="Arial" w:cs="Arial"/>
          <w:sz w:val="22"/>
          <w:szCs w:val="22"/>
          <w:vertAlign w:val="superscript"/>
        </w:rPr>
        <w:footnoteReference w:id="2"/>
      </w:r>
      <w:r w:rsidR="00644FE9" w:rsidRPr="0044101C">
        <w:rPr>
          <w:rFonts w:ascii="Arial" w:hAnsi="Arial" w:cs="Arial"/>
          <w:sz w:val="22"/>
          <w:szCs w:val="22"/>
        </w:rPr>
        <w:t xml:space="preserve"> stanowiących Załącznik nr … do niniejszej umowy</w:t>
      </w:r>
      <w:r w:rsidRPr="0044101C">
        <w:rPr>
          <w:rFonts w:ascii="Arial" w:hAnsi="Arial" w:cs="Arial"/>
          <w:sz w:val="22"/>
          <w:szCs w:val="22"/>
        </w:rPr>
        <w:t xml:space="preserve"> przez:</w:t>
      </w:r>
    </w:p>
    <w:p w14:paraId="1E5FAC83" w14:textId="77777777" w:rsidR="00FA398F" w:rsidRPr="0044101C" w:rsidRDefault="00FA398F" w:rsidP="0044101C">
      <w:pPr>
        <w:spacing w:line="276" w:lineRule="auto"/>
        <w:ind w:right="-2"/>
        <w:jc w:val="both"/>
        <w:rPr>
          <w:rFonts w:ascii="Arial" w:hAnsi="Arial" w:cs="Arial"/>
          <w:sz w:val="22"/>
          <w:szCs w:val="22"/>
        </w:rPr>
      </w:pPr>
    </w:p>
    <w:p w14:paraId="19424774" w14:textId="57C79303" w:rsidR="00786B9F" w:rsidRPr="0044101C" w:rsidRDefault="00786B9F" w:rsidP="0044101C">
      <w:pPr>
        <w:spacing w:line="276" w:lineRule="auto"/>
        <w:jc w:val="both"/>
        <w:rPr>
          <w:rFonts w:ascii="Arial" w:hAnsi="Arial" w:cs="Arial"/>
          <w:sz w:val="22"/>
          <w:szCs w:val="22"/>
        </w:rPr>
      </w:pPr>
      <w:r w:rsidRPr="0044101C">
        <w:rPr>
          <w:rFonts w:ascii="Arial" w:hAnsi="Arial" w:cs="Arial"/>
          <w:sz w:val="22"/>
          <w:szCs w:val="22"/>
        </w:rPr>
        <w:t>1. ……………………………………………………………………………………</w:t>
      </w:r>
      <w:r w:rsidR="00FA398F" w:rsidRPr="0044101C">
        <w:rPr>
          <w:rFonts w:ascii="Arial" w:hAnsi="Arial" w:cs="Arial"/>
          <w:sz w:val="22"/>
          <w:szCs w:val="22"/>
        </w:rPr>
        <w:t>……………………..</w:t>
      </w:r>
      <w:r w:rsidRPr="0044101C">
        <w:rPr>
          <w:rFonts w:ascii="Arial" w:hAnsi="Arial" w:cs="Arial"/>
          <w:sz w:val="22"/>
          <w:szCs w:val="22"/>
        </w:rPr>
        <w:t>.</w:t>
      </w:r>
    </w:p>
    <w:p w14:paraId="1EBBEC4F" w14:textId="77777777" w:rsidR="00786B9F" w:rsidRPr="0044101C" w:rsidRDefault="00786B9F" w:rsidP="0044101C">
      <w:pPr>
        <w:spacing w:line="276" w:lineRule="auto"/>
        <w:jc w:val="both"/>
        <w:rPr>
          <w:rFonts w:ascii="Arial" w:hAnsi="Arial" w:cs="Arial"/>
          <w:sz w:val="22"/>
          <w:szCs w:val="22"/>
        </w:rPr>
      </w:pPr>
    </w:p>
    <w:p w14:paraId="2A654AE6" w14:textId="4D629435" w:rsidR="00786B9F" w:rsidRPr="0044101C" w:rsidRDefault="00786B9F" w:rsidP="0044101C">
      <w:pPr>
        <w:spacing w:line="276" w:lineRule="auto"/>
        <w:jc w:val="both"/>
        <w:rPr>
          <w:rFonts w:ascii="Arial" w:hAnsi="Arial" w:cs="Arial"/>
          <w:sz w:val="22"/>
          <w:szCs w:val="22"/>
        </w:rPr>
      </w:pPr>
      <w:r w:rsidRPr="0044101C">
        <w:rPr>
          <w:rFonts w:ascii="Arial" w:hAnsi="Arial" w:cs="Arial"/>
          <w:sz w:val="22"/>
          <w:szCs w:val="22"/>
        </w:rPr>
        <w:t>2. …………………………………………………………………………………</w:t>
      </w:r>
      <w:r w:rsidR="00FA398F" w:rsidRPr="0044101C">
        <w:rPr>
          <w:rFonts w:ascii="Arial" w:hAnsi="Arial" w:cs="Arial"/>
          <w:sz w:val="22"/>
          <w:szCs w:val="22"/>
        </w:rPr>
        <w:t>……………………..</w:t>
      </w:r>
      <w:r w:rsidRPr="0044101C">
        <w:rPr>
          <w:rFonts w:ascii="Arial" w:hAnsi="Arial" w:cs="Arial"/>
          <w:sz w:val="22"/>
          <w:szCs w:val="22"/>
        </w:rPr>
        <w:t>….</w:t>
      </w:r>
    </w:p>
    <w:p w14:paraId="283F5907" w14:textId="77777777" w:rsidR="0067134C" w:rsidRPr="0044101C" w:rsidRDefault="0067134C" w:rsidP="0044101C">
      <w:pPr>
        <w:spacing w:line="276" w:lineRule="auto"/>
        <w:jc w:val="both"/>
        <w:rPr>
          <w:rFonts w:ascii="Arial" w:hAnsi="Arial" w:cs="Arial"/>
          <w:sz w:val="22"/>
          <w:szCs w:val="22"/>
        </w:rPr>
      </w:pPr>
    </w:p>
    <w:p w14:paraId="6D676FC5" w14:textId="73D4049C" w:rsidR="00A15E29" w:rsidRPr="0044101C" w:rsidRDefault="009F7AFE" w:rsidP="0044101C">
      <w:pPr>
        <w:spacing w:line="276" w:lineRule="auto"/>
        <w:jc w:val="both"/>
        <w:rPr>
          <w:rFonts w:ascii="Arial" w:hAnsi="Arial" w:cs="Arial"/>
          <w:sz w:val="22"/>
          <w:szCs w:val="22"/>
        </w:rPr>
      </w:pPr>
      <w:r w:rsidRPr="0044101C">
        <w:rPr>
          <w:rFonts w:ascii="Arial" w:hAnsi="Arial" w:cs="Arial"/>
          <w:sz w:val="22"/>
          <w:szCs w:val="22"/>
        </w:rPr>
        <w:t>z</w:t>
      </w:r>
      <w:r w:rsidR="00A15E29" w:rsidRPr="0044101C">
        <w:rPr>
          <w:rFonts w:ascii="Arial" w:hAnsi="Arial" w:cs="Arial"/>
          <w:sz w:val="22"/>
          <w:szCs w:val="22"/>
        </w:rPr>
        <w:t>wan</w:t>
      </w:r>
      <w:r w:rsidR="00E27B7F" w:rsidRPr="0044101C">
        <w:rPr>
          <w:rFonts w:ascii="Arial" w:hAnsi="Arial" w:cs="Arial"/>
          <w:sz w:val="22"/>
          <w:szCs w:val="22"/>
        </w:rPr>
        <w:t>ą</w:t>
      </w:r>
      <w:r w:rsidR="00A15E29" w:rsidRPr="0044101C">
        <w:rPr>
          <w:rFonts w:ascii="Arial" w:hAnsi="Arial" w:cs="Arial"/>
          <w:sz w:val="22"/>
          <w:szCs w:val="22"/>
        </w:rPr>
        <w:t xml:space="preserve"> dalej </w:t>
      </w:r>
      <w:r w:rsidR="00A15E29" w:rsidRPr="0044101C">
        <w:rPr>
          <w:rFonts w:ascii="Arial" w:hAnsi="Arial" w:cs="Arial"/>
          <w:b/>
          <w:sz w:val="22"/>
          <w:szCs w:val="22"/>
        </w:rPr>
        <w:t>Zamawiającym</w:t>
      </w:r>
      <w:r w:rsidR="00A15E29" w:rsidRPr="0044101C">
        <w:rPr>
          <w:rFonts w:ascii="Arial" w:hAnsi="Arial" w:cs="Arial"/>
          <w:sz w:val="22"/>
          <w:szCs w:val="22"/>
        </w:rPr>
        <w:t>, z jednej strony,</w:t>
      </w:r>
    </w:p>
    <w:p w14:paraId="59426040" w14:textId="77777777" w:rsidR="00A15E29" w:rsidRPr="0044101C" w:rsidRDefault="00A15E29" w:rsidP="0044101C">
      <w:pPr>
        <w:spacing w:line="276" w:lineRule="auto"/>
        <w:jc w:val="center"/>
        <w:rPr>
          <w:rFonts w:ascii="Arial" w:hAnsi="Arial" w:cs="Arial"/>
          <w:b/>
          <w:sz w:val="22"/>
          <w:szCs w:val="22"/>
        </w:rPr>
      </w:pPr>
      <w:r w:rsidRPr="0044101C">
        <w:rPr>
          <w:rFonts w:ascii="Arial" w:hAnsi="Arial" w:cs="Arial"/>
          <w:b/>
          <w:sz w:val="22"/>
          <w:szCs w:val="22"/>
        </w:rPr>
        <w:t>a</w:t>
      </w:r>
    </w:p>
    <w:p w14:paraId="0102A29A" w14:textId="580C2710" w:rsidR="00A15E29" w:rsidRPr="0044101C" w:rsidRDefault="00A15E29" w:rsidP="0044101C">
      <w:pPr>
        <w:spacing w:line="276" w:lineRule="auto"/>
        <w:ind w:right="-2"/>
        <w:jc w:val="both"/>
        <w:rPr>
          <w:rFonts w:ascii="Arial" w:hAnsi="Arial" w:cs="Arial"/>
          <w:sz w:val="22"/>
          <w:szCs w:val="22"/>
        </w:rPr>
      </w:pPr>
      <w:r w:rsidRPr="0044101C">
        <w:rPr>
          <w:rFonts w:ascii="Arial" w:hAnsi="Arial" w:cs="Arial"/>
          <w:sz w:val="22"/>
          <w:szCs w:val="22"/>
        </w:rPr>
        <w:t>…………………………………………………………………………………………………………</w:t>
      </w:r>
      <w:r w:rsidR="00FA398F" w:rsidRPr="0044101C">
        <w:rPr>
          <w:rFonts w:ascii="Arial" w:hAnsi="Arial" w:cs="Arial"/>
          <w:sz w:val="22"/>
          <w:szCs w:val="22"/>
        </w:rPr>
        <w:t>…….</w:t>
      </w:r>
      <w:r w:rsidRPr="0044101C">
        <w:rPr>
          <w:rFonts w:ascii="Arial" w:hAnsi="Arial" w:cs="Arial"/>
          <w:sz w:val="22"/>
          <w:szCs w:val="22"/>
        </w:rPr>
        <w:br/>
        <w:t>z siedzibą…………………..., ul.……………… nr……..…..….. kod pocztowy:……………………., wpisanym/ą do ………………, NIP: …………….…..…., Regon:…………………………........, reprezentowanym/ą na podstawie udzielnych pełnomocnictw</w:t>
      </w:r>
      <w:r w:rsidRPr="0044101C">
        <w:rPr>
          <w:rStyle w:val="Odwoanieprzypisudolnego"/>
          <w:rFonts w:ascii="Arial" w:hAnsi="Arial" w:cs="Arial"/>
          <w:sz w:val="22"/>
          <w:szCs w:val="22"/>
        </w:rPr>
        <w:footnoteReference w:id="3"/>
      </w:r>
      <w:r w:rsidR="00644FE9" w:rsidRPr="0044101C">
        <w:rPr>
          <w:rFonts w:ascii="Arial" w:hAnsi="Arial" w:cs="Arial"/>
          <w:sz w:val="22"/>
          <w:szCs w:val="22"/>
        </w:rPr>
        <w:t xml:space="preserve"> stanowiących Załącznik nr … do niniejszej umowy</w:t>
      </w:r>
      <w:r w:rsidRPr="0044101C">
        <w:rPr>
          <w:rFonts w:ascii="Arial" w:hAnsi="Arial" w:cs="Arial"/>
          <w:sz w:val="22"/>
          <w:szCs w:val="22"/>
        </w:rPr>
        <w:t xml:space="preserve"> przez:</w:t>
      </w:r>
    </w:p>
    <w:p w14:paraId="226654E1" w14:textId="77777777" w:rsidR="009F7AFE" w:rsidRPr="0044101C" w:rsidRDefault="009F7AFE" w:rsidP="0044101C">
      <w:pPr>
        <w:spacing w:line="276" w:lineRule="auto"/>
        <w:jc w:val="both"/>
        <w:rPr>
          <w:rFonts w:ascii="Arial" w:hAnsi="Arial" w:cs="Arial"/>
          <w:sz w:val="22"/>
          <w:szCs w:val="22"/>
        </w:rPr>
      </w:pPr>
    </w:p>
    <w:p w14:paraId="719AA325" w14:textId="2856EC65" w:rsidR="009F7AFE" w:rsidRPr="0044101C" w:rsidRDefault="009F7AFE" w:rsidP="0044101C">
      <w:pPr>
        <w:spacing w:line="276" w:lineRule="auto"/>
        <w:jc w:val="both"/>
        <w:rPr>
          <w:rFonts w:ascii="Arial" w:hAnsi="Arial" w:cs="Arial"/>
          <w:sz w:val="22"/>
          <w:szCs w:val="22"/>
        </w:rPr>
      </w:pPr>
      <w:r w:rsidRPr="0044101C">
        <w:rPr>
          <w:rFonts w:ascii="Arial" w:hAnsi="Arial" w:cs="Arial"/>
          <w:sz w:val="22"/>
          <w:szCs w:val="22"/>
        </w:rPr>
        <w:t>1. ……………………………………………………………………………………</w:t>
      </w:r>
      <w:r w:rsidR="002413F7" w:rsidRPr="0044101C">
        <w:rPr>
          <w:rFonts w:ascii="Arial" w:hAnsi="Arial" w:cs="Arial"/>
          <w:sz w:val="22"/>
          <w:szCs w:val="22"/>
        </w:rPr>
        <w:t>……………………..</w:t>
      </w:r>
      <w:r w:rsidRPr="0044101C">
        <w:rPr>
          <w:rFonts w:ascii="Arial" w:hAnsi="Arial" w:cs="Arial"/>
          <w:sz w:val="22"/>
          <w:szCs w:val="22"/>
        </w:rPr>
        <w:t>.</w:t>
      </w:r>
    </w:p>
    <w:p w14:paraId="5471A785" w14:textId="77777777" w:rsidR="009F7AFE" w:rsidRPr="0044101C" w:rsidRDefault="009F7AFE" w:rsidP="0044101C">
      <w:pPr>
        <w:spacing w:line="276" w:lineRule="auto"/>
        <w:jc w:val="both"/>
        <w:rPr>
          <w:rFonts w:ascii="Arial" w:hAnsi="Arial" w:cs="Arial"/>
          <w:sz w:val="22"/>
          <w:szCs w:val="22"/>
        </w:rPr>
      </w:pPr>
    </w:p>
    <w:p w14:paraId="27347482" w14:textId="589CD775" w:rsidR="009F7AFE" w:rsidRPr="0044101C" w:rsidRDefault="009F7AFE" w:rsidP="0044101C">
      <w:pPr>
        <w:spacing w:line="276" w:lineRule="auto"/>
        <w:jc w:val="both"/>
        <w:rPr>
          <w:rFonts w:ascii="Arial" w:hAnsi="Arial" w:cs="Arial"/>
          <w:sz w:val="22"/>
          <w:szCs w:val="22"/>
        </w:rPr>
      </w:pPr>
      <w:r w:rsidRPr="0044101C">
        <w:rPr>
          <w:rFonts w:ascii="Arial" w:hAnsi="Arial" w:cs="Arial"/>
          <w:sz w:val="22"/>
          <w:szCs w:val="22"/>
        </w:rPr>
        <w:t>2. ……………………………………………………………………………………</w:t>
      </w:r>
      <w:r w:rsidR="00FA398F" w:rsidRPr="0044101C">
        <w:rPr>
          <w:rFonts w:ascii="Arial" w:hAnsi="Arial" w:cs="Arial"/>
          <w:sz w:val="22"/>
          <w:szCs w:val="22"/>
        </w:rPr>
        <w:t>……………………..</w:t>
      </w:r>
      <w:r w:rsidRPr="0044101C">
        <w:rPr>
          <w:rFonts w:ascii="Arial" w:hAnsi="Arial" w:cs="Arial"/>
          <w:sz w:val="22"/>
          <w:szCs w:val="22"/>
        </w:rPr>
        <w:t>,</w:t>
      </w:r>
    </w:p>
    <w:p w14:paraId="2F6C8AED" w14:textId="77777777" w:rsidR="00A15E29" w:rsidRPr="0044101C" w:rsidRDefault="00A15E29" w:rsidP="0044101C">
      <w:pPr>
        <w:spacing w:line="276" w:lineRule="auto"/>
        <w:rPr>
          <w:rFonts w:ascii="Arial" w:hAnsi="Arial" w:cs="Arial"/>
          <w:sz w:val="22"/>
          <w:szCs w:val="22"/>
        </w:rPr>
      </w:pPr>
    </w:p>
    <w:p w14:paraId="721A6436" w14:textId="77777777" w:rsidR="00A15E29" w:rsidRPr="0044101C" w:rsidRDefault="00A15E29" w:rsidP="0044101C">
      <w:pPr>
        <w:spacing w:line="276" w:lineRule="auto"/>
        <w:rPr>
          <w:rFonts w:ascii="Arial" w:hAnsi="Arial" w:cs="Arial"/>
          <w:sz w:val="22"/>
          <w:szCs w:val="22"/>
        </w:rPr>
      </w:pPr>
      <w:r w:rsidRPr="0044101C">
        <w:rPr>
          <w:rFonts w:ascii="Arial" w:hAnsi="Arial" w:cs="Arial"/>
          <w:sz w:val="22"/>
          <w:szCs w:val="22"/>
        </w:rPr>
        <w:t xml:space="preserve">zwanym dalej </w:t>
      </w:r>
      <w:r w:rsidRPr="0044101C">
        <w:rPr>
          <w:rFonts w:ascii="Arial" w:hAnsi="Arial" w:cs="Arial"/>
          <w:b/>
          <w:sz w:val="22"/>
          <w:szCs w:val="22"/>
        </w:rPr>
        <w:t>Wykonawcą</w:t>
      </w:r>
      <w:r w:rsidRPr="0044101C">
        <w:rPr>
          <w:rFonts w:ascii="Arial" w:hAnsi="Arial" w:cs="Arial"/>
          <w:sz w:val="22"/>
          <w:szCs w:val="22"/>
        </w:rPr>
        <w:t>, z drugiej strony,</w:t>
      </w:r>
    </w:p>
    <w:p w14:paraId="6F783FF2" w14:textId="71583D73" w:rsidR="0044101C" w:rsidRDefault="00A15E29" w:rsidP="0044101C">
      <w:pPr>
        <w:spacing w:line="276" w:lineRule="auto"/>
        <w:rPr>
          <w:rFonts w:ascii="Arial" w:hAnsi="Arial" w:cs="Arial"/>
          <w:sz w:val="22"/>
          <w:szCs w:val="22"/>
        </w:rPr>
      </w:pPr>
      <w:r w:rsidRPr="0044101C">
        <w:rPr>
          <w:rFonts w:ascii="Arial" w:hAnsi="Arial" w:cs="Arial"/>
          <w:sz w:val="22"/>
          <w:szCs w:val="22"/>
        </w:rPr>
        <w:t>zwany</w:t>
      </w:r>
      <w:r w:rsidR="00B23F9C">
        <w:rPr>
          <w:rFonts w:ascii="Arial" w:hAnsi="Arial" w:cs="Arial"/>
          <w:sz w:val="22"/>
          <w:szCs w:val="22"/>
        </w:rPr>
        <w:t>mi</w:t>
      </w:r>
      <w:r w:rsidRPr="0044101C">
        <w:rPr>
          <w:rFonts w:ascii="Arial" w:hAnsi="Arial" w:cs="Arial"/>
          <w:sz w:val="22"/>
          <w:szCs w:val="22"/>
        </w:rPr>
        <w:t xml:space="preserve"> dalej</w:t>
      </w:r>
      <w:r w:rsidR="00B23F9C">
        <w:rPr>
          <w:rFonts w:ascii="Arial" w:hAnsi="Arial" w:cs="Arial"/>
          <w:sz w:val="22"/>
          <w:szCs w:val="22"/>
        </w:rPr>
        <w:t xml:space="preserve"> łącznie</w:t>
      </w:r>
      <w:r w:rsidRPr="0044101C">
        <w:rPr>
          <w:rFonts w:ascii="Arial" w:hAnsi="Arial" w:cs="Arial"/>
          <w:sz w:val="22"/>
          <w:szCs w:val="22"/>
        </w:rPr>
        <w:t xml:space="preserve"> </w:t>
      </w:r>
      <w:r w:rsidRPr="0044101C">
        <w:rPr>
          <w:rFonts w:ascii="Arial" w:hAnsi="Arial" w:cs="Arial"/>
          <w:b/>
          <w:sz w:val="22"/>
          <w:szCs w:val="22"/>
        </w:rPr>
        <w:t>Stronami</w:t>
      </w:r>
      <w:r w:rsidR="009F7AFE" w:rsidRPr="0044101C">
        <w:rPr>
          <w:rFonts w:ascii="Arial" w:hAnsi="Arial" w:cs="Arial"/>
          <w:sz w:val="22"/>
          <w:szCs w:val="22"/>
        </w:rPr>
        <w:t>.</w:t>
      </w:r>
    </w:p>
    <w:p w14:paraId="31B734DF" w14:textId="77777777" w:rsidR="00644D91" w:rsidRPr="0044101C" w:rsidRDefault="00644D91" w:rsidP="0044101C">
      <w:pPr>
        <w:spacing w:line="276" w:lineRule="auto"/>
        <w:rPr>
          <w:rFonts w:ascii="Arial" w:hAnsi="Arial" w:cs="Arial"/>
          <w:sz w:val="22"/>
          <w:szCs w:val="22"/>
        </w:rPr>
      </w:pPr>
    </w:p>
    <w:p w14:paraId="5590A5EA" w14:textId="55B9460C" w:rsidR="00D87FD4" w:rsidRPr="0044101C" w:rsidRDefault="0044101C" w:rsidP="0044101C">
      <w:pPr>
        <w:tabs>
          <w:tab w:val="left" w:pos="5245"/>
        </w:tabs>
        <w:spacing w:line="276" w:lineRule="auto"/>
        <w:contextualSpacing/>
        <w:jc w:val="center"/>
        <w:rPr>
          <w:rFonts w:ascii="Arial" w:hAnsi="Arial" w:cs="Arial"/>
          <w:b/>
          <w:bCs/>
          <w:iCs/>
          <w:sz w:val="22"/>
          <w:szCs w:val="22"/>
        </w:rPr>
      </w:pPr>
      <w:r w:rsidRPr="0044101C">
        <w:rPr>
          <w:rFonts w:ascii="Arial" w:hAnsi="Arial" w:cs="Arial"/>
          <w:b/>
          <w:bCs/>
          <w:iCs/>
          <w:sz w:val="22"/>
          <w:szCs w:val="22"/>
        </w:rPr>
        <w:t>Preambuła</w:t>
      </w:r>
    </w:p>
    <w:p w14:paraId="67F83DFE" w14:textId="49513A0B" w:rsidR="0044101C" w:rsidRDefault="0044101C" w:rsidP="0044101C">
      <w:pPr>
        <w:tabs>
          <w:tab w:val="left" w:pos="2160"/>
        </w:tabs>
        <w:spacing w:line="276" w:lineRule="auto"/>
        <w:contextualSpacing/>
        <w:jc w:val="both"/>
        <w:rPr>
          <w:rFonts w:ascii="Arial" w:hAnsi="Arial" w:cs="Arial"/>
          <w:sz w:val="22"/>
          <w:szCs w:val="22"/>
        </w:rPr>
      </w:pPr>
      <w:r>
        <w:rPr>
          <w:rFonts w:ascii="Arial" w:hAnsi="Arial" w:cs="Arial"/>
          <w:sz w:val="22"/>
          <w:szCs w:val="22"/>
        </w:rPr>
        <w:t>W</w:t>
      </w:r>
      <w:r w:rsidR="005919DA" w:rsidRPr="0044101C">
        <w:rPr>
          <w:rFonts w:ascii="Arial" w:hAnsi="Arial" w:cs="Arial"/>
          <w:sz w:val="22"/>
          <w:szCs w:val="22"/>
        </w:rPr>
        <w:t xml:space="preserve">obec wyboru oferty Wykonawcy jako najkorzystniejszej spośród ofert złożonych </w:t>
      </w:r>
      <w:r w:rsidR="005919DA" w:rsidRPr="0044101C">
        <w:rPr>
          <w:rFonts w:ascii="Arial" w:hAnsi="Arial" w:cs="Arial"/>
          <w:sz w:val="22"/>
          <w:szCs w:val="22"/>
        </w:rPr>
        <w:br/>
        <w:t xml:space="preserve">w postępowaniu o udzielenie zamówienia nr </w:t>
      </w:r>
      <w:r w:rsidR="00284CCB" w:rsidRPr="0044101C">
        <w:rPr>
          <w:rFonts w:ascii="Arial" w:hAnsi="Arial" w:cs="Arial"/>
          <w:sz w:val="22"/>
          <w:szCs w:val="22"/>
        </w:rPr>
        <w:t>SKMMU.086.</w:t>
      </w:r>
      <w:r>
        <w:rPr>
          <w:rFonts w:ascii="Arial" w:hAnsi="Arial" w:cs="Arial"/>
          <w:sz w:val="22"/>
          <w:szCs w:val="22"/>
        </w:rPr>
        <w:t>21.22</w:t>
      </w:r>
      <w:r w:rsidR="00284CCB" w:rsidRPr="0044101C">
        <w:rPr>
          <w:rFonts w:ascii="Arial" w:hAnsi="Arial" w:cs="Arial"/>
          <w:sz w:val="22"/>
          <w:szCs w:val="22"/>
        </w:rPr>
        <w:t xml:space="preserve"> </w:t>
      </w:r>
      <w:r w:rsidR="005919DA" w:rsidRPr="0044101C">
        <w:rPr>
          <w:rFonts w:ascii="Arial" w:hAnsi="Arial" w:cs="Arial"/>
          <w:sz w:val="22"/>
          <w:szCs w:val="22"/>
        </w:rPr>
        <w:t>przeprowadzonym w trybie</w:t>
      </w:r>
      <w:r w:rsidR="00284CCB" w:rsidRPr="0044101C">
        <w:rPr>
          <w:rFonts w:ascii="Arial" w:hAnsi="Arial" w:cs="Arial"/>
          <w:sz w:val="22"/>
          <w:szCs w:val="22"/>
        </w:rPr>
        <w:t xml:space="preserve"> przetargu nieograniczonego</w:t>
      </w:r>
      <w:r w:rsidR="005919DA" w:rsidRPr="0044101C">
        <w:rPr>
          <w:rFonts w:ascii="Arial" w:hAnsi="Arial" w:cs="Arial"/>
          <w:sz w:val="22"/>
          <w:szCs w:val="22"/>
        </w:rPr>
        <w:t>, na podstawie Regulaminu udzielania zamówień w</w:t>
      </w:r>
      <w:r w:rsidR="00284CCB" w:rsidRPr="0044101C">
        <w:rPr>
          <w:rFonts w:ascii="Arial" w:hAnsi="Arial" w:cs="Arial"/>
          <w:sz w:val="22"/>
          <w:szCs w:val="22"/>
        </w:rPr>
        <w:t xml:space="preserve"> PKP Szybka Kolej Miejska w Trójmieście Sp. z o.o.</w:t>
      </w:r>
      <w:r w:rsidR="005919DA" w:rsidRPr="0044101C">
        <w:rPr>
          <w:rFonts w:ascii="Arial" w:hAnsi="Arial" w:cs="Arial"/>
          <w:sz w:val="22"/>
          <w:szCs w:val="22"/>
        </w:rPr>
        <w:t>, zgodnie z warunkami określonymi w Specyfikacji Warunków Zamówienia, Strony postanawiają zawrzeć Umowę o następującej treści:</w:t>
      </w:r>
    </w:p>
    <w:p w14:paraId="6F0DE7D7" w14:textId="77777777" w:rsidR="00644D91" w:rsidRPr="0044101C" w:rsidRDefault="00644D91" w:rsidP="0044101C">
      <w:pPr>
        <w:tabs>
          <w:tab w:val="left" w:pos="2160"/>
        </w:tabs>
        <w:spacing w:line="276" w:lineRule="auto"/>
        <w:contextualSpacing/>
        <w:jc w:val="both"/>
        <w:rPr>
          <w:rFonts w:ascii="Arial" w:hAnsi="Arial" w:cs="Arial"/>
          <w:sz w:val="22"/>
          <w:szCs w:val="22"/>
        </w:rPr>
      </w:pPr>
    </w:p>
    <w:p w14:paraId="2939DC13" w14:textId="0781520C" w:rsidR="00D87FD4" w:rsidRPr="0044101C" w:rsidRDefault="00D87FD4" w:rsidP="0044101C">
      <w:pPr>
        <w:keepNext/>
        <w:tabs>
          <w:tab w:val="left" w:pos="3912"/>
          <w:tab w:val="left" w:pos="5245"/>
        </w:tabs>
        <w:spacing w:line="276" w:lineRule="auto"/>
        <w:jc w:val="center"/>
        <w:rPr>
          <w:rFonts w:ascii="Arial" w:hAnsi="Arial" w:cs="Arial"/>
          <w:b/>
          <w:sz w:val="22"/>
          <w:szCs w:val="22"/>
        </w:rPr>
      </w:pPr>
      <w:r w:rsidRPr="0044101C">
        <w:rPr>
          <w:rFonts w:ascii="Arial" w:hAnsi="Arial" w:cs="Arial"/>
          <w:b/>
          <w:sz w:val="22"/>
          <w:szCs w:val="22"/>
        </w:rPr>
        <w:lastRenderedPageBreak/>
        <w:t>§ 1</w:t>
      </w:r>
      <w:r w:rsidR="003B3AEC" w:rsidRPr="0044101C">
        <w:rPr>
          <w:rStyle w:val="Odwoanieprzypisudolnego"/>
          <w:rFonts w:ascii="Arial" w:hAnsi="Arial" w:cs="Arial"/>
          <w:b/>
          <w:sz w:val="22"/>
          <w:szCs w:val="22"/>
        </w:rPr>
        <w:footnoteReference w:id="4"/>
      </w:r>
    </w:p>
    <w:p w14:paraId="2BBC851E" w14:textId="074C951F" w:rsidR="00D87FD4" w:rsidRPr="0044101C" w:rsidRDefault="00D87FD4" w:rsidP="0044101C">
      <w:pPr>
        <w:keepNext/>
        <w:tabs>
          <w:tab w:val="left" w:pos="5245"/>
        </w:tabs>
        <w:spacing w:line="276" w:lineRule="auto"/>
        <w:contextualSpacing/>
        <w:jc w:val="center"/>
        <w:rPr>
          <w:rFonts w:ascii="Arial" w:hAnsi="Arial" w:cs="Arial"/>
          <w:b/>
          <w:sz w:val="22"/>
          <w:szCs w:val="22"/>
        </w:rPr>
      </w:pPr>
      <w:r w:rsidRPr="0044101C">
        <w:rPr>
          <w:rFonts w:ascii="Arial" w:hAnsi="Arial" w:cs="Arial"/>
          <w:b/>
          <w:sz w:val="22"/>
          <w:szCs w:val="22"/>
        </w:rPr>
        <w:t xml:space="preserve">Przedmiot </w:t>
      </w:r>
      <w:r w:rsidR="00D03BD7" w:rsidRPr="0044101C">
        <w:rPr>
          <w:rFonts w:ascii="Arial" w:hAnsi="Arial" w:cs="Arial"/>
          <w:b/>
          <w:sz w:val="22"/>
          <w:szCs w:val="22"/>
        </w:rPr>
        <w:t>U</w:t>
      </w:r>
      <w:r w:rsidRPr="0044101C">
        <w:rPr>
          <w:rFonts w:ascii="Arial" w:hAnsi="Arial" w:cs="Arial"/>
          <w:b/>
          <w:sz w:val="22"/>
          <w:szCs w:val="22"/>
        </w:rPr>
        <w:t>mowy</w:t>
      </w:r>
    </w:p>
    <w:p w14:paraId="1819BC51" w14:textId="01EBDE21" w:rsidR="00E35889" w:rsidRDefault="00C35538" w:rsidP="00C35538">
      <w:pPr>
        <w:keepNext/>
        <w:tabs>
          <w:tab w:val="left" w:pos="-1701"/>
        </w:tabs>
        <w:spacing w:line="276" w:lineRule="auto"/>
        <w:ind w:left="284" w:hanging="284"/>
        <w:contextualSpacing/>
        <w:jc w:val="both"/>
        <w:rPr>
          <w:rFonts w:ascii="Arial" w:hAnsi="Arial" w:cs="Arial"/>
          <w:sz w:val="22"/>
          <w:szCs w:val="22"/>
        </w:rPr>
      </w:pPr>
      <w:r>
        <w:rPr>
          <w:rFonts w:ascii="Arial" w:hAnsi="Arial" w:cs="Arial"/>
          <w:sz w:val="22"/>
          <w:szCs w:val="22"/>
        </w:rPr>
        <w:t xml:space="preserve">1. </w:t>
      </w:r>
      <w:r w:rsidR="00D87FD4" w:rsidRPr="00644D91">
        <w:rPr>
          <w:rFonts w:ascii="Arial" w:hAnsi="Arial" w:cs="Arial"/>
          <w:sz w:val="22"/>
          <w:szCs w:val="22"/>
        </w:rPr>
        <w:t>Przedmiot</w:t>
      </w:r>
      <w:r w:rsidR="003E7EC1" w:rsidRPr="00644D91">
        <w:rPr>
          <w:rFonts w:ascii="Arial" w:hAnsi="Arial" w:cs="Arial"/>
          <w:sz w:val="22"/>
          <w:szCs w:val="22"/>
        </w:rPr>
        <w:t>em</w:t>
      </w:r>
      <w:r w:rsidR="00D87FD4" w:rsidRPr="00644D91">
        <w:rPr>
          <w:rFonts w:ascii="Arial" w:hAnsi="Arial" w:cs="Arial"/>
          <w:sz w:val="22"/>
          <w:szCs w:val="22"/>
        </w:rPr>
        <w:t xml:space="preserve"> </w:t>
      </w:r>
      <w:r w:rsidR="00D03BD7" w:rsidRPr="00644D91">
        <w:rPr>
          <w:rFonts w:ascii="Arial" w:hAnsi="Arial" w:cs="Arial"/>
          <w:sz w:val="22"/>
          <w:szCs w:val="22"/>
        </w:rPr>
        <w:t>U</w:t>
      </w:r>
      <w:r w:rsidR="00D87FD4" w:rsidRPr="00644D91">
        <w:rPr>
          <w:rFonts w:ascii="Arial" w:hAnsi="Arial" w:cs="Arial"/>
          <w:sz w:val="22"/>
          <w:szCs w:val="22"/>
        </w:rPr>
        <w:t xml:space="preserve">mowy </w:t>
      </w:r>
      <w:bookmarkStart w:id="0" w:name="OLE_LINK1"/>
      <w:r w:rsidR="00375517">
        <w:rPr>
          <w:rFonts w:ascii="Arial" w:hAnsi="Arial" w:cs="Arial"/>
          <w:sz w:val="22"/>
          <w:szCs w:val="22"/>
        </w:rPr>
        <w:t xml:space="preserve">jest sukcesywna sprzedaż wraz z dostarczeniem przez Wykonawcę na rzecz Zamawiającego naturalnej wody pitnej szczegółowo określonej poniżej, zwanej dalej </w:t>
      </w:r>
      <w:r w:rsidR="00B23F9C">
        <w:rPr>
          <w:rFonts w:ascii="Arial" w:hAnsi="Arial" w:cs="Arial"/>
          <w:sz w:val="22"/>
          <w:szCs w:val="22"/>
        </w:rPr>
        <w:t xml:space="preserve">jako </w:t>
      </w:r>
      <w:r w:rsidR="00375517">
        <w:rPr>
          <w:rFonts w:ascii="Arial" w:hAnsi="Arial" w:cs="Arial"/>
          <w:sz w:val="22"/>
          <w:szCs w:val="22"/>
        </w:rPr>
        <w:t>„</w:t>
      </w:r>
      <w:r w:rsidR="00B23F9C">
        <w:rPr>
          <w:rFonts w:ascii="Arial" w:hAnsi="Arial" w:cs="Arial"/>
          <w:sz w:val="22"/>
          <w:szCs w:val="22"/>
        </w:rPr>
        <w:t>w</w:t>
      </w:r>
      <w:r w:rsidR="00375517">
        <w:rPr>
          <w:rFonts w:ascii="Arial" w:hAnsi="Arial" w:cs="Arial"/>
          <w:sz w:val="22"/>
          <w:szCs w:val="22"/>
        </w:rPr>
        <w:t>oda” na zasadach określonych w niniejszej Umowie</w:t>
      </w:r>
      <w:r w:rsidR="00E35889">
        <w:rPr>
          <w:rFonts w:ascii="Arial" w:hAnsi="Arial" w:cs="Arial"/>
          <w:sz w:val="22"/>
          <w:szCs w:val="22"/>
        </w:rPr>
        <w:t>:</w:t>
      </w:r>
    </w:p>
    <w:bookmarkEnd w:id="0"/>
    <w:p w14:paraId="02F630FE" w14:textId="469A1B2D" w:rsidR="00E35889" w:rsidRPr="00E35889" w:rsidRDefault="003C2679" w:rsidP="00E35889">
      <w:pPr>
        <w:pStyle w:val="Akapitzlist"/>
        <w:keepNext/>
        <w:numPr>
          <w:ilvl w:val="0"/>
          <w:numId w:val="33"/>
        </w:numPr>
        <w:tabs>
          <w:tab w:val="left" w:pos="-1701"/>
        </w:tabs>
        <w:spacing w:line="276" w:lineRule="auto"/>
        <w:contextualSpacing/>
        <w:jc w:val="both"/>
        <w:rPr>
          <w:rFonts w:ascii="Arial" w:hAnsi="Arial" w:cs="Arial"/>
          <w:bCs/>
          <w:iCs/>
          <w:sz w:val="22"/>
          <w:szCs w:val="22"/>
        </w:rPr>
      </w:pPr>
      <w:r w:rsidRPr="00E35889">
        <w:rPr>
          <w:rFonts w:ascii="Arial" w:hAnsi="Arial" w:cs="Arial"/>
          <w:bCs/>
          <w:iCs/>
          <w:sz w:val="22"/>
          <w:szCs w:val="22"/>
        </w:rPr>
        <w:t>źródlanej lub mineralnej – nisko lub średnio zmineralizowanej</w:t>
      </w:r>
      <w:r w:rsidR="00375517" w:rsidRPr="00E35889">
        <w:rPr>
          <w:rFonts w:ascii="Arial" w:hAnsi="Arial" w:cs="Arial"/>
          <w:bCs/>
          <w:iCs/>
          <w:sz w:val="22"/>
          <w:szCs w:val="22"/>
        </w:rPr>
        <w:t>,</w:t>
      </w:r>
      <w:r w:rsidRPr="00E35889">
        <w:rPr>
          <w:rFonts w:ascii="Arial" w:hAnsi="Arial" w:cs="Arial"/>
          <w:bCs/>
          <w:iCs/>
          <w:sz w:val="22"/>
          <w:szCs w:val="22"/>
        </w:rPr>
        <w:t xml:space="preserve"> </w:t>
      </w:r>
    </w:p>
    <w:p w14:paraId="07E219DB" w14:textId="77777777" w:rsidR="00E35889" w:rsidRPr="00E35889" w:rsidRDefault="003C2679" w:rsidP="00E35889">
      <w:pPr>
        <w:pStyle w:val="Akapitzlist"/>
        <w:keepNext/>
        <w:numPr>
          <w:ilvl w:val="0"/>
          <w:numId w:val="33"/>
        </w:numPr>
        <w:tabs>
          <w:tab w:val="left" w:pos="-1701"/>
        </w:tabs>
        <w:spacing w:line="276" w:lineRule="auto"/>
        <w:contextualSpacing/>
        <w:jc w:val="both"/>
        <w:rPr>
          <w:rFonts w:ascii="Arial" w:hAnsi="Arial" w:cs="Arial"/>
          <w:sz w:val="22"/>
          <w:szCs w:val="22"/>
        </w:rPr>
      </w:pPr>
      <w:r w:rsidRPr="00644D91">
        <w:rPr>
          <w:rFonts w:ascii="Arial" w:hAnsi="Arial" w:cs="Arial"/>
          <w:bCs/>
          <w:iCs/>
          <w:sz w:val="22"/>
          <w:szCs w:val="22"/>
        </w:rPr>
        <w:t xml:space="preserve">w butelkach bezzwrotnych, plastikowych, </w:t>
      </w:r>
    </w:p>
    <w:p w14:paraId="5798C495" w14:textId="3CA71388" w:rsidR="00E35889" w:rsidRPr="00E35889" w:rsidRDefault="003C2679" w:rsidP="00E35889">
      <w:pPr>
        <w:pStyle w:val="Akapitzlist"/>
        <w:keepNext/>
        <w:numPr>
          <w:ilvl w:val="0"/>
          <w:numId w:val="33"/>
        </w:numPr>
        <w:tabs>
          <w:tab w:val="left" w:pos="-1701"/>
        </w:tabs>
        <w:spacing w:line="276" w:lineRule="auto"/>
        <w:contextualSpacing/>
        <w:jc w:val="both"/>
        <w:rPr>
          <w:rFonts w:ascii="Arial" w:hAnsi="Arial" w:cs="Arial"/>
          <w:sz w:val="22"/>
          <w:szCs w:val="22"/>
        </w:rPr>
      </w:pPr>
      <w:r w:rsidRPr="00644D91">
        <w:rPr>
          <w:rFonts w:ascii="Arial" w:hAnsi="Arial" w:cs="Arial"/>
          <w:bCs/>
          <w:iCs/>
          <w:sz w:val="22"/>
          <w:szCs w:val="22"/>
        </w:rPr>
        <w:t>o pojemności</w:t>
      </w:r>
      <w:r w:rsidR="00B23F9C">
        <w:rPr>
          <w:rFonts w:ascii="Arial" w:hAnsi="Arial" w:cs="Arial"/>
          <w:bCs/>
          <w:iCs/>
          <w:sz w:val="22"/>
          <w:szCs w:val="22"/>
        </w:rPr>
        <w:t xml:space="preserve"> odpowiednio</w:t>
      </w:r>
      <w:r w:rsidRPr="00644D91">
        <w:rPr>
          <w:rFonts w:ascii="Arial" w:hAnsi="Arial" w:cs="Arial"/>
          <w:bCs/>
          <w:iCs/>
          <w:sz w:val="22"/>
          <w:szCs w:val="22"/>
        </w:rPr>
        <w:t xml:space="preserve"> 0,5 l</w:t>
      </w:r>
      <w:r w:rsidR="00375517">
        <w:rPr>
          <w:rFonts w:ascii="Arial" w:hAnsi="Arial" w:cs="Arial"/>
          <w:bCs/>
          <w:iCs/>
          <w:sz w:val="22"/>
          <w:szCs w:val="22"/>
        </w:rPr>
        <w:t>itra</w:t>
      </w:r>
      <w:r w:rsidR="00AD12B0">
        <w:rPr>
          <w:rFonts w:ascii="Arial" w:hAnsi="Arial" w:cs="Arial"/>
          <w:bCs/>
          <w:iCs/>
          <w:sz w:val="22"/>
          <w:szCs w:val="22"/>
        </w:rPr>
        <w:t>,</w:t>
      </w:r>
      <w:r w:rsidRPr="00644D91">
        <w:rPr>
          <w:rFonts w:ascii="Arial" w:hAnsi="Arial" w:cs="Arial"/>
          <w:bCs/>
          <w:iCs/>
          <w:sz w:val="22"/>
          <w:szCs w:val="22"/>
        </w:rPr>
        <w:t xml:space="preserve"> 1,5 l</w:t>
      </w:r>
      <w:r w:rsidR="00375517">
        <w:rPr>
          <w:rFonts w:ascii="Arial" w:hAnsi="Arial" w:cs="Arial"/>
          <w:bCs/>
          <w:iCs/>
          <w:sz w:val="22"/>
          <w:szCs w:val="22"/>
        </w:rPr>
        <w:t>itra</w:t>
      </w:r>
      <w:r w:rsidRPr="00644D91">
        <w:rPr>
          <w:rFonts w:ascii="Arial" w:hAnsi="Arial" w:cs="Arial"/>
          <w:bCs/>
          <w:iCs/>
          <w:sz w:val="22"/>
          <w:szCs w:val="22"/>
        </w:rPr>
        <w:t xml:space="preserve"> </w:t>
      </w:r>
    </w:p>
    <w:p w14:paraId="722B516C" w14:textId="6E1C0103" w:rsidR="00064BCB" w:rsidRDefault="003C2679" w:rsidP="00203D0B">
      <w:pPr>
        <w:pStyle w:val="Akapitzlist"/>
        <w:keepNext/>
        <w:numPr>
          <w:ilvl w:val="0"/>
          <w:numId w:val="33"/>
        </w:numPr>
        <w:tabs>
          <w:tab w:val="left" w:pos="-1701"/>
        </w:tabs>
        <w:spacing w:line="276" w:lineRule="auto"/>
        <w:contextualSpacing/>
        <w:jc w:val="both"/>
        <w:rPr>
          <w:rFonts w:ascii="Arial" w:hAnsi="Arial" w:cs="Arial"/>
          <w:sz w:val="22"/>
          <w:szCs w:val="22"/>
        </w:rPr>
      </w:pPr>
      <w:r w:rsidRPr="00064BCB">
        <w:rPr>
          <w:rFonts w:ascii="Arial" w:hAnsi="Arial" w:cs="Arial"/>
          <w:bCs/>
          <w:iCs/>
          <w:sz w:val="22"/>
          <w:szCs w:val="22"/>
        </w:rPr>
        <w:t>gazowanej i niegazowanej</w:t>
      </w:r>
      <w:r w:rsidR="00375517" w:rsidRPr="00064BCB">
        <w:rPr>
          <w:rFonts w:ascii="Arial" w:hAnsi="Arial" w:cs="Arial"/>
          <w:sz w:val="22"/>
          <w:szCs w:val="22"/>
        </w:rPr>
        <w:t xml:space="preserve"> </w:t>
      </w:r>
      <w:r w:rsidR="00064BCB" w:rsidRPr="00064BCB">
        <w:rPr>
          <w:rFonts w:ascii="Arial" w:hAnsi="Arial" w:cs="Arial"/>
          <w:sz w:val="22"/>
          <w:szCs w:val="22"/>
        </w:rPr>
        <w:t xml:space="preserve"> </w:t>
      </w:r>
    </w:p>
    <w:p w14:paraId="15AD8536" w14:textId="607756F9" w:rsidR="00064BCB" w:rsidRDefault="00064BCB" w:rsidP="00064BCB">
      <w:pPr>
        <w:pStyle w:val="Akapitzlist"/>
        <w:keepNext/>
        <w:tabs>
          <w:tab w:val="left" w:pos="-1701"/>
        </w:tabs>
        <w:spacing w:line="276" w:lineRule="auto"/>
        <w:ind w:left="779"/>
        <w:contextualSpacing/>
        <w:jc w:val="both"/>
        <w:rPr>
          <w:rFonts w:ascii="Arial" w:hAnsi="Arial" w:cs="Arial"/>
          <w:sz w:val="22"/>
          <w:szCs w:val="22"/>
        </w:rPr>
      </w:pPr>
      <w:r w:rsidRPr="0044101C">
        <w:rPr>
          <w:rFonts w:ascii="Arial" w:hAnsi="Arial" w:cs="Arial"/>
          <w:sz w:val="22"/>
          <w:szCs w:val="22"/>
        </w:rPr>
        <w:t xml:space="preserve">do miejsc dostaw Zamawiającego wskazanych w załączniku </w:t>
      </w:r>
      <w:r w:rsidRPr="009525E3">
        <w:rPr>
          <w:rFonts w:ascii="Arial" w:hAnsi="Arial"/>
          <w:sz w:val="22"/>
        </w:rPr>
        <w:t>nr</w:t>
      </w:r>
      <w:r>
        <w:rPr>
          <w:rFonts w:ascii="Arial" w:hAnsi="Arial" w:cs="Arial"/>
          <w:sz w:val="22"/>
          <w:szCs w:val="22"/>
        </w:rPr>
        <w:t xml:space="preserve"> 1.</w:t>
      </w:r>
    </w:p>
    <w:p w14:paraId="435FC581" w14:textId="77777777" w:rsidR="00064BCB" w:rsidRPr="00064BCB" w:rsidRDefault="00064BCB" w:rsidP="00064BCB">
      <w:pPr>
        <w:keepNext/>
        <w:tabs>
          <w:tab w:val="left" w:pos="-1701"/>
        </w:tabs>
        <w:spacing w:line="276" w:lineRule="auto"/>
        <w:contextualSpacing/>
        <w:jc w:val="both"/>
        <w:rPr>
          <w:rFonts w:ascii="Arial" w:hAnsi="Arial" w:cs="Arial"/>
          <w:sz w:val="22"/>
          <w:szCs w:val="22"/>
        </w:rPr>
      </w:pPr>
    </w:p>
    <w:tbl>
      <w:tblPr>
        <w:tblW w:w="10049" w:type="dxa"/>
        <w:tblInd w:w="-8" w:type="dxa"/>
        <w:tblLayout w:type="fixed"/>
        <w:tblCellMar>
          <w:left w:w="40" w:type="dxa"/>
          <w:right w:w="40" w:type="dxa"/>
        </w:tblCellMar>
        <w:tblLook w:val="0000" w:firstRow="0" w:lastRow="0" w:firstColumn="0" w:lastColumn="0" w:noHBand="0" w:noVBand="0"/>
      </w:tblPr>
      <w:tblGrid>
        <w:gridCol w:w="567"/>
        <w:gridCol w:w="1836"/>
        <w:gridCol w:w="1450"/>
        <w:gridCol w:w="1450"/>
        <w:gridCol w:w="1582"/>
        <w:gridCol w:w="1582"/>
        <w:gridCol w:w="1582"/>
      </w:tblGrid>
      <w:tr w:rsidR="00705AE6" w:rsidRPr="0016430E" w14:paraId="55102048" w14:textId="7FBAB310" w:rsidTr="00706D51">
        <w:trPr>
          <w:trHeight w:val="1033"/>
        </w:trPr>
        <w:tc>
          <w:tcPr>
            <w:tcW w:w="567" w:type="dxa"/>
            <w:tcBorders>
              <w:top w:val="single" w:sz="6" w:space="0" w:color="auto"/>
              <w:left w:val="single" w:sz="6" w:space="0" w:color="auto"/>
              <w:bottom w:val="nil"/>
              <w:right w:val="single" w:sz="6" w:space="0" w:color="auto"/>
            </w:tcBorders>
            <w:vAlign w:val="center"/>
          </w:tcPr>
          <w:p w14:paraId="20F8F1D8" w14:textId="77777777" w:rsidR="00705AE6" w:rsidRPr="0016430E" w:rsidRDefault="00705AE6" w:rsidP="001C08BE">
            <w:pPr>
              <w:autoSpaceDE w:val="0"/>
              <w:autoSpaceDN w:val="0"/>
              <w:adjustRightInd w:val="0"/>
              <w:spacing w:line="276" w:lineRule="auto"/>
              <w:jc w:val="both"/>
              <w:rPr>
                <w:rFonts w:ascii="Arial" w:hAnsi="Arial" w:cs="Arial"/>
                <w:b/>
                <w:bCs/>
              </w:rPr>
            </w:pPr>
            <w:r w:rsidRPr="0016430E">
              <w:rPr>
                <w:rFonts w:ascii="Arial" w:hAnsi="Arial" w:cs="Arial"/>
                <w:b/>
                <w:bCs/>
              </w:rPr>
              <w:t>L.p.</w:t>
            </w:r>
          </w:p>
        </w:tc>
        <w:tc>
          <w:tcPr>
            <w:tcW w:w="1836" w:type="dxa"/>
            <w:tcBorders>
              <w:top w:val="single" w:sz="6" w:space="0" w:color="auto"/>
              <w:left w:val="single" w:sz="6" w:space="0" w:color="auto"/>
              <w:bottom w:val="nil"/>
              <w:right w:val="single" w:sz="6" w:space="0" w:color="auto"/>
            </w:tcBorders>
            <w:vAlign w:val="center"/>
          </w:tcPr>
          <w:p w14:paraId="0962A7F1" w14:textId="77777777" w:rsidR="00705AE6" w:rsidRPr="0016430E" w:rsidRDefault="00705AE6" w:rsidP="001C08BE">
            <w:pPr>
              <w:autoSpaceDE w:val="0"/>
              <w:autoSpaceDN w:val="0"/>
              <w:adjustRightInd w:val="0"/>
              <w:spacing w:line="276" w:lineRule="auto"/>
              <w:jc w:val="both"/>
              <w:rPr>
                <w:rFonts w:ascii="Arial" w:hAnsi="Arial" w:cs="Arial"/>
                <w:b/>
                <w:bCs/>
              </w:rPr>
            </w:pPr>
            <w:r w:rsidRPr="0016430E">
              <w:rPr>
                <w:rFonts w:ascii="Arial" w:hAnsi="Arial" w:cs="Arial"/>
                <w:b/>
                <w:bCs/>
              </w:rPr>
              <w:t>Zamawiający</w:t>
            </w:r>
          </w:p>
        </w:tc>
        <w:tc>
          <w:tcPr>
            <w:tcW w:w="1450" w:type="dxa"/>
            <w:tcBorders>
              <w:top w:val="single" w:sz="6" w:space="0" w:color="auto"/>
              <w:left w:val="single" w:sz="6" w:space="0" w:color="auto"/>
              <w:bottom w:val="single" w:sz="6" w:space="0" w:color="auto"/>
              <w:right w:val="single" w:sz="6" w:space="0" w:color="auto"/>
            </w:tcBorders>
            <w:vAlign w:val="center"/>
          </w:tcPr>
          <w:p w14:paraId="28D16C12" w14:textId="77777777" w:rsidR="00705AE6" w:rsidRPr="0016430E" w:rsidRDefault="00705AE6" w:rsidP="001C08BE">
            <w:pPr>
              <w:autoSpaceDE w:val="0"/>
              <w:autoSpaceDN w:val="0"/>
              <w:adjustRightInd w:val="0"/>
              <w:spacing w:line="276" w:lineRule="auto"/>
              <w:rPr>
                <w:rFonts w:ascii="Arial" w:hAnsi="Arial" w:cs="Arial"/>
                <w:b/>
                <w:bCs/>
                <w:spacing w:val="50"/>
              </w:rPr>
            </w:pPr>
            <w:r w:rsidRPr="0016430E">
              <w:rPr>
                <w:rFonts w:ascii="Arial" w:hAnsi="Arial" w:cs="Arial"/>
                <w:b/>
                <w:bCs/>
              </w:rPr>
              <w:t>Woda w   butelkach o pojemności 0,5 l gazowana</w:t>
            </w:r>
          </w:p>
        </w:tc>
        <w:tc>
          <w:tcPr>
            <w:tcW w:w="1450" w:type="dxa"/>
            <w:tcBorders>
              <w:top w:val="single" w:sz="6" w:space="0" w:color="auto"/>
              <w:left w:val="single" w:sz="6" w:space="0" w:color="auto"/>
              <w:bottom w:val="single" w:sz="6" w:space="0" w:color="auto"/>
              <w:right w:val="single" w:sz="6" w:space="0" w:color="auto"/>
            </w:tcBorders>
            <w:vAlign w:val="center"/>
          </w:tcPr>
          <w:p w14:paraId="052BA5C4" w14:textId="77777777" w:rsidR="00705AE6" w:rsidRPr="0016430E" w:rsidRDefault="00705AE6" w:rsidP="001C08BE">
            <w:pPr>
              <w:autoSpaceDE w:val="0"/>
              <w:autoSpaceDN w:val="0"/>
              <w:adjustRightInd w:val="0"/>
              <w:spacing w:line="276" w:lineRule="auto"/>
              <w:rPr>
                <w:rFonts w:ascii="Arial" w:hAnsi="Arial" w:cs="Arial"/>
                <w:b/>
                <w:bCs/>
              </w:rPr>
            </w:pPr>
            <w:r w:rsidRPr="0016430E">
              <w:rPr>
                <w:rFonts w:ascii="Arial" w:hAnsi="Arial" w:cs="Arial"/>
                <w:b/>
                <w:bCs/>
              </w:rPr>
              <w:t xml:space="preserve">Woda </w:t>
            </w:r>
            <w:r w:rsidRPr="0016430E">
              <w:rPr>
                <w:rFonts w:ascii="Arial" w:hAnsi="Arial" w:cs="Arial"/>
              </w:rPr>
              <w:t xml:space="preserve">w </w:t>
            </w:r>
            <w:r w:rsidRPr="0016430E">
              <w:rPr>
                <w:rFonts w:ascii="Arial" w:hAnsi="Arial" w:cs="Arial"/>
                <w:b/>
                <w:bCs/>
              </w:rPr>
              <w:t>butelkach o pojemności 0,5 l niegazowana</w:t>
            </w:r>
          </w:p>
        </w:tc>
        <w:tc>
          <w:tcPr>
            <w:tcW w:w="1582" w:type="dxa"/>
            <w:tcBorders>
              <w:top w:val="single" w:sz="6" w:space="0" w:color="auto"/>
              <w:left w:val="single" w:sz="6" w:space="0" w:color="auto"/>
              <w:bottom w:val="single" w:sz="6" w:space="0" w:color="auto"/>
              <w:right w:val="single" w:sz="6" w:space="0" w:color="auto"/>
            </w:tcBorders>
            <w:vAlign w:val="center"/>
          </w:tcPr>
          <w:p w14:paraId="7682FEA8" w14:textId="77777777" w:rsidR="00705AE6" w:rsidRPr="0016430E" w:rsidRDefault="00705AE6" w:rsidP="001C08BE">
            <w:pPr>
              <w:autoSpaceDE w:val="0"/>
              <w:autoSpaceDN w:val="0"/>
              <w:adjustRightInd w:val="0"/>
              <w:spacing w:line="276" w:lineRule="auto"/>
              <w:rPr>
                <w:rFonts w:ascii="Arial" w:hAnsi="Arial" w:cs="Arial"/>
                <w:b/>
                <w:bCs/>
              </w:rPr>
            </w:pPr>
            <w:r w:rsidRPr="0016430E">
              <w:rPr>
                <w:rFonts w:ascii="Arial" w:hAnsi="Arial" w:cs="Arial"/>
                <w:b/>
                <w:bCs/>
              </w:rPr>
              <w:t xml:space="preserve">Woda </w:t>
            </w:r>
            <w:r w:rsidRPr="0016430E">
              <w:rPr>
                <w:rFonts w:ascii="Arial" w:hAnsi="Arial" w:cs="Arial"/>
              </w:rPr>
              <w:t xml:space="preserve">w </w:t>
            </w:r>
            <w:r w:rsidRPr="0016430E">
              <w:rPr>
                <w:rFonts w:ascii="Arial" w:hAnsi="Arial" w:cs="Arial"/>
                <w:b/>
                <w:bCs/>
              </w:rPr>
              <w:t xml:space="preserve">butelkach o pojemności </w:t>
            </w:r>
          </w:p>
          <w:p w14:paraId="1A70648D" w14:textId="77777777" w:rsidR="00705AE6" w:rsidRPr="0016430E" w:rsidRDefault="00705AE6" w:rsidP="001C08BE">
            <w:pPr>
              <w:autoSpaceDE w:val="0"/>
              <w:autoSpaceDN w:val="0"/>
              <w:adjustRightInd w:val="0"/>
              <w:spacing w:line="276" w:lineRule="auto"/>
              <w:rPr>
                <w:rFonts w:ascii="Arial" w:hAnsi="Arial" w:cs="Arial"/>
                <w:b/>
                <w:bCs/>
                <w:spacing w:val="50"/>
              </w:rPr>
            </w:pPr>
            <w:r w:rsidRPr="0016430E">
              <w:rPr>
                <w:rFonts w:ascii="Arial" w:hAnsi="Arial" w:cs="Arial"/>
                <w:b/>
                <w:bCs/>
              </w:rPr>
              <w:t>1,5 l gazowana</w:t>
            </w:r>
          </w:p>
        </w:tc>
        <w:tc>
          <w:tcPr>
            <w:tcW w:w="1582" w:type="dxa"/>
            <w:tcBorders>
              <w:top w:val="single" w:sz="6" w:space="0" w:color="auto"/>
              <w:left w:val="single" w:sz="6" w:space="0" w:color="auto"/>
              <w:bottom w:val="single" w:sz="6" w:space="0" w:color="auto"/>
              <w:right w:val="single" w:sz="6" w:space="0" w:color="auto"/>
            </w:tcBorders>
            <w:vAlign w:val="center"/>
          </w:tcPr>
          <w:p w14:paraId="64CE2FE4" w14:textId="77777777" w:rsidR="00705AE6" w:rsidRPr="0016430E" w:rsidRDefault="00705AE6" w:rsidP="001C08BE">
            <w:pPr>
              <w:autoSpaceDE w:val="0"/>
              <w:autoSpaceDN w:val="0"/>
              <w:adjustRightInd w:val="0"/>
              <w:spacing w:line="276" w:lineRule="auto"/>
              <w:rPr>
                <w:rFonts w:ascii="Arial" w:hAnsi="Arial" w:cs="Arial"/>
                <w:b/>
                <w:bCs/>
              </w:rPr>
            </w:pPr>
            <w:r w:rsidRPr="0016430E">
              <w:rPr>
                <w:rFonts w:ascii="Arial" w:hAnsi="Arial" w:cs="Arial"/>
                <w:b/>
                <w:bCs/>
              </w:rPr>
              <w:t xml:space="preserve">Woda </w:t>
            </w:r>
            <w:r w:rsidRPr="0016430E">
              <w:rPr>
                <w:rFonts w:ascii="Arial" w:hAnsi="Arial" w:cs="Arial"/>
              </w:rPr>
              <w:t xml:space="preserve">w </w:t>
            </w:r>
            <w:r w:rsidRPr="0016430E">
              <w:rPr>
                <w:rFonts w:ascii="Arial" w:hAnsi="Arial" w:cs="Arial"/>
                <w:b/>
                <w:bCs/>
              </w:rPr>
              <w:t>butelkach o pojemności 1,5 l niegazowana</w:t>
            </w:r>
          </w:p>
        </w:tc>
        <w:tc>
          <w:tcPr>
            <w:tcW w:w="1582" w:type="dxa"/>
            <w:vMerge w:val="restart"/>
            <w:tcBorders>
              <w:top w:val="single" w:sz="6" w:space="0" w:color="auto"/>
              <w:left w:val="single" w:sz="6" w:space="0" w:color="auto"/>
              <w:right w:val="single" w:sz="6" w:space="0" w:color="auto"/>
            </w:tcBorders>
          </w:tcPr>
          <w:p w14:paraId="0320F9D0" w14:textId="77777777" w:rsidR="00705AE6" w:rsidRDefault="00705AE6" w:rsidP="00705AE6">
            <w:pPr>
              <w:autoSpaceDE w:val="0"/>
              <w:autoSpaceDN w:val="0"/>
              <w:adjustRightInd w:val="0"/>
              <w:spacing w:line="276" w:lineRule="auto"/>
              <w:jc w:val="center"/>
              <w:rPr>
                <w:rFonts w:ascii="Arial" w:hAnsi="Arial" w:cs="Arial"/>
                <w:b/>
                <w:bCs/>
              </w:rPr>
            </w:pPr>
          </w:p>
          <w:p w14:paraId="0ED40C33" w14:textId="77777777" w:rsidR="00705AE6" w:rsidRDefault="00705AE6" w:rsidP="00705AE6">
            <w:pPr>
              <w:autoSpaceDE w:val="0"/>
              <w:autoSpaceDN w:val="0"/>
              <w:adjustRightInd w:val="0"/>
              <w:spacing w:line="276" w:lineRule="auto"/>
              <w:jc w:val="center"/>
              <w:rPr>
                <w:rFonts w:ascii="Arial" w:hAnsi="Arial" w:cs="Arial"/>
                <w:b/>
                <w:bCs/>
              </w:rPr>
            </w:pPr>
          </w:p>
          <w:p w14:paraId="1F4FB435" w14:textId="77777777" w:rsidR="00705AE6" w:rsidRDefault="00705AE6" w:rsidP="00705AE6">
            <w:pPr>
              <w:autoSpaceDE w:val="0"/>
              <w:autoSpaceDN w:val="0"/>
              <w:adjustRightInd w:val="0"/>
              <w:spacing w:line="276" w:lineRule="auto"/>
              <w:jc w:val="center"/>
              <w:rPr>
                <w:rFonts w:ascii="Arial" w:hAnsi="Arial" w:cs="Arial"/>
                <w:b/>
                <w:bCs/>
              </w:rPr>
            </w:pPr>
          </w:p>
          <w:p w14:paraId="0691F4C1" w14:textId="77E4CB14" w:rsidR="00705AE6" w:rsidRDefault="00705AE6" w:rsidP="00705AE6">
            <w:pPr>
              <w:autoSpaceDE w:val="0"/>
              <w:autoSpaceDN w:val="0"/>
              <w:adjustRightInd w:val="0"/>
              <w:spacing w:line="276" w:lineRule="auto"/>
              <w:jc w:val="center"/>
              <w:rPr>
                <w:rFonts w:ascii="Arial" w:hAnsi="Arial" w:cs="Arial"/>
                <w:b/>
                <w:bCs/>
              </w:rPr>
            </w:pPr>
            <w:r>
              <w:rPr>
                <w:rFonts w:ascii="Arial" w:hAnsi="Arial" w:cs="Arial"/>
                <w:b/>
                <w:bCs/>
              </w:rPr>
              <w:t>Łączna wartość</w:t>
            </w:r>
          </w:p>
          <w:p w14:paraId="387474E2" w14:textId="0B610C75" w:rsidR="00705AE6" w:rsidRPr="0016430E" w:rsidRDefault="00705AE6" w:rsidP="00705AE6">
            <w:pPr>
              <w:autoSpaceDE w:val="0"/>
              <w:autoSpaceDN w:val="0"/>
              <w:adjustRightInd w:val="0"/>
              <w:spacing w:line="276" w:lineRule="auto"/>
              <w:jc w:val="center"/>
              <w:rPr>
                <w:rFonts w:ascii="Arial" w:hAnsi="Arial" w:cs="Arial"/>
                <w:b/>
                <w:bCs/>
              </w:rPr>
            </w:pPr>
            <w:r>
              <w:rPr>
                <w:rFonts w:ascii="Arial" w:hAnsi="Arial" w:cs="Arial"/>
                <w:b/>
                <w:bCs/>
              </w:rPr>
              <w:t>netto</w:t>
            </w:r>
          </w:p>
        </w:tc>
      </w:tr>
      <w:tr w:rsidR="00705AE6" w:rsidRPr="0016430E" w14:paraId="385D45D8" w14:textId="66B4D68B" w:rsidTr="00706D51">
        <w:trPr>
          <w:trHeight w:val="66"/>
        </w:trPr>
        <w:tc>
          <w:tcPr>
            <w:tcW w:w="567" w:type="dxa"/>
            <w:tcBorders>
              <w:top w:val="nil"/>
              <w:left w:val="single" w:sz="6" w:space="0" w:color="auto"/>
              <w:bottom w:val="single" w:sz="6" w:space="0" w:color="auto"/>
              <w:right w:val="single" w:sz="6" w:space="0" w:color="auto"/>
            </w:tcBorders>
            <w:vAlign w:val="center"/>
          </w:tcPr>
          <w:p w14:paraId="66B35DEB" w14:textId="77777777" w:rsidR="00705AE6" w:rsidRPr="0016430E" w:rsidRDefault="00705AE6" w:rsidP="001C08BE">
            <w:pPr>
              <w:spacing w:line="276" w:lineRule="auto"/>
              <w:jc w:val="both"/>
              <w:rPr>
                <w:rFonts w:ascii="Arial" w:hAnsi="Arial" w:cs="Arial"/>
                <w:b/>
                <w:bCs/>
              </w:rPr>
            </w:pPr>
          </w:p>
          <w:p w14:paraId="0A26F291" w14:textId="77777777" w:rsidR="00705AE6" w:rsidRPr="0016430E" w:rsidRDefault="00705AE6" w:rsidP="001C08BE">
            <w:pPr>
              <w:spacing w:line="276" w:lineRule="auto"/>
              <w:jc w:val="both"/>
              <w:rPr>
                <w:rFonts w:ascii="Arial" w:hAnsi="Arial" w:cs="Arial"/>
                <w:b/>
                <w:bCs/>
              </w:rPr>
            </w:pPr>
          </w:p>
        </w:tc>
        <w:tc>
          <w:tcPr>
            <w:tcW w:w="1836" w:type="dxa"/>
            <w:tcBorders>
              <w:top w:val="nil"/>
              <w:left w:val="single" w:sz="6" w:space="0" w:color="auto"/>
              <w:bottom w:val="single" w:sz="6" w:space="0" w:color="auto"/>
              <w:right w:val="single" w:sz="6" w:space="0" w:color="auto"/>
            </w:tcBorders>
            <w:vAlign w:val="center"/>
          </w:tcPr>
          <w:p w14:paraId="13345143" w14:textId="77777777" w:rsidR="00705AE6" w:rsidRPr="0016430E" w:rsidRDefault="00705AE6" w:rsidP="001C08BE">
            <w:pPr>
              <w:spacing w:line="276" w:lineRule="auto"/>
              <w:jc w:val="both"/>
              <w:rPr>
                <w:rFonts w:ascii="Arial" w:hAnsi="Arial" w:cs="Arial"/>
                <w:b/>
                <w:bCs/>
              </w:rPr>
            </w:pPr>
          </w:p>
          <w:p w14:paraId="591E2DBD" w14:textId="77777777" w:rsidR="00705AE6" w:rsidRPr="0016430E" w:rsidRDefault="00705AE6" w:rsidP="001C08BE">
            <w:pPr>
              <w:spacing w:line="276" w:lineRule="auto"/>
              <w:jc w:val="both"/>
              <w:rPr>
                <w:rFonts w:ascii="Arial" w:hAnsi="Arial" w:cs="Arial"/>
                <w:b/>
                <w:bCs/>
              </w:rPr>
            </w:pPr>
          </w:p>
        </w:tc>
        <w:tc>
          <w:tcPr>
            <w:tcW w:w="1450" w:type="dxa"/>
            <w:tcBorders>
              <w:top w:val="single" w:sz="6" w:space="0" w:color="auto"/>
              <w:left w:val="single" w:sz="6" w:space="0" w:color="auto"/>
              <w:bottom w:val="single" w:sz="6" w:space="0" w:color="auto"/>
              <w:right w:val="single" w:sz="6" w:space="0" w:color="auto"/>
            </w:tcBorders>
          </w:tcPr>
          <w:p w14:paraId="75CD808D" w14:textId="77777777" w:rsidR="00705AE6" w:rsidRPr="0016430E" w:rsidRDefault="00705AE6" w:rsidP="001C08BE">
            <w:pPr>
              <w:autoSpaceDE w:val="0"/>
              <w:autoSpaceDN w:val="0"/>
              <w:adjustRightInd w:val="0"/>
              <w:spacing w:line="276" w:lineRule="auto"/>
              <w:jc w:val="both"/>
              <w:rPr>
                <w:rFonts w:ascii="Arial" w:hAnsi="Arial" w:cs="Arial"/>
              </w:rPr>
            </w:pPr>
            <w:r w:rsidRPr="0016430E">
              <w:rPr>
                <w:rFonts w:ascii="Arial" w:hAnsi="Arial" w:cs="Arial"/>
                <w:b/>
                <w:bCs/>
              </w:rPr>
              <w:t xml:space="preserve">Ilość </w:t>
            </w:r>
            <w:r w:rsidRPr="0016430E">
              <w:rPr>
                <w:rFonts w:ascii="Arial" w:hAnsi="Arial" w:cs="Arial"/>
              </w:rPr>
              <w:t>szt.</w:t>
            </w:r>
          </w:p>
        </w:tc>
        <w:tc>
          <w:tcPr>
            <w:tcW w:w="1450" w:type="dxa"/>
            <w:tcBorders>
              <w:top w:val="single" w:sz="6" w:space="0" w:color="auto"/>
              <w:left w:val="single" w:sz="6" w:space="0" w:color="auto"/>
              <w:bottom w:val="single" w:sz="6" w:space="0" w:color="auto"/>
              <w:right w:val="single" w:sz="6" w:space="0" w:color="auto"/>
            </w:tcBorders>
          </w:tcPr>
          <w:p w14:paraId="67C999B5" w14:textId="77777777" w:rsidR="00705AE6" w:rsidRPr="0016430E" w:rsidRDefault="00705AE6" w:rsidP="001C08BE">
            <w:pPr>
              <w:autoSpaceDE w:val="0"/>
              <w:autoSpaceDN w:val="0"/>
              <w:adjustRightInd w:val="0"/>
              <w:spacing w:line="276" w:lineRule="auto"/>
              <w:ind w:left="293"/>
              <w:jc w:val="both"/>
              <w:rPr>
                <w:rFonts w:ascii="Arial" w:hAnsi="Arial" w:cs="Arial"/>
                <w:b/>
                <w:bCs/>
              </w:rPr>
            </w:pPr>
            <w:r w:rsidRPr="0016430E">
              <w:rPr>
                <w:rFonts w:ascii="Arial" w:hAnsi="Arial" w:cs="Arial"/>
                <w:b/>
                <w:bCs/>
              </w:rPr>
              <w:t>Ilość szt.</w:t>
            </w:r>
          </w:p>
        </w:tc>
        <w:tc>
          <w:tcPr>
            <w:tcW w:w="1582" w:type="dxa"/>
            <w:tcBorders>
              <w:top w:val="single" w:sz="6" w:space="0" w:color="auto"/>
              <w:left w:val="single" w:sz="6" w:space="0" w:color="auto"/>
              <w:bottom w:val="single" w:sz="6" w:space="0" w:color="auto"/>
              <w:right w:val="single" w:sz="6" w:space="0" w:color="auto"/>
            </w:tcBorders>
          </w:tcPr>
          <w:p w14:paraId="3C1A9197" w14:textId="77777777" w:rsidR="00705AE6" w:rsidRPr="0016430E" w:rsidRDefault="00705AE6" w:rsidP="001C08BE">
            <w:pPr>
              <w:autoSpaceDE w:val="0"/>
              <w:autoSpaceDN w:val="0"/>
              <w:adjustRightInd w:val="0"/>
              <w:spacing w:line="276" w:lineRule="auto"/>
              <w:ind w:left="259"/>
              <w:jc w:val="both"/>
              <w:rPr>
                <w:rFonts w:ascii="Arial" w:hAnsi="Arial" w:cs="Arial"/>
              </w:rPr>
            </w:pPr>
            <w:r w:rsidRPr="0016430E">
              <w:rPr>
                <w:rFonts w:ascii="Arial" w:hAnsi="Arial" w:cs="Arial"/>
                <w:b/>
                <w:bCs/>
              </w:rPr>
              <w:t xml:space="preserve">Ilość </w:t>
            </w:r>
            <w:r w:rsidRPr="0016430E">
              <w:rPr>
                <w:rFonts w:ascii="Arial" w:hAnsi="Arial" w:cs="Arial"/>
              </w:rPr>
              <w:t>szt.</w:t>
            </w:r>
          </w:p>
        </w:tc>
        <w:tc>
          <w:tcPr>
            <w:tcW w:w="1582" w:type="dxa"/>
            <w:tcBorders>
              <w:top w:val="single" w:sz="6" w:space="0" w:color="auto"/>
              <w:left w:val="single" w:sz="6" w:space="0" w:color="auto"/>
              <w:bottom w:val="single" w:sz="6" w:space="0" w:color="auto"/>
              <w:right w:val="single" w:sz="6" w:space="0" w:color="auto"/>
            </w:tcBorders>
          </w:tcPr>
          <w:p w14:paraId="625029B7" w14:textId="77777777" w:rsidR="00705AE6" w:rsidRPr="0016430E" w:rsidRDefault="00705AE6" w:rsidP="001C08BE">
            <w:pPr>
              <w:autoSpaceDE w:val="0"/>
              <w:autoSpaceDN w:val="0"/>
              <w:adjustRightInd w:val="0"/>
              <w:spacing w:line="276" w:lineRule="auto"/>
              <w:ind w:left="389"/>
              <w:jc w:val="both"/>
              <w:rPr>
                <w:rFonts w:ascii="Arial" w:hAnsi="Arial" w:cs="Arial"/>
              </w:rPr>
            </w:pPr>
            <w:r w:rsidRPr="0016430E">
              <w:rPr>
                <w:rFonts w:ascii="Arial" w:hAnsi="Arial" w:cs="Arial"/>
                <w:b/>
                <w:bCs/>
              </w:rPr>
              <w:t xml:space="preserve">Ilość </w:t>
            </w:r>
            <w:r w:rsidRPr="0016430E">
              <w:rPr>
                <w:rFonts w:ascii="Arial" w:hAnsi="Arial" w:cs="Arial"/>
              </w:rPr>
              <w:t>szt.</w:t>
            </w:r>
          </w:p>
        </w:tc>
        <w:tc>
          <w:tcPr>
            <w:tcW w:w="1582" w:type="dxa"/>
            <w:vMerge/>
            <w:tcBorders>
              <w:left w:val="single" w:sz="6" w:space="0" w:color="auto"/>
              <w:bottom w:val="single" w:sz="6" w:space="0" w:color="auto"/>
              <w:right w:val="single" w:sz="6" w:space="0" w:color="auto"/>
            </w:tcBorders>
          </w:tcPr>
          <w:p w14:paraId="42978789" w14:textId="77777777" w:rsidR="00705AE6" w:rsidRPr="0016430E" w:rsidRDefault="00705AE6" w:rsidP="001C08BE">
            <w:pPr>
              <w:autoSpaceDE w:val="0"/>
              <w:autoSpaceDN w:val="0"/>
              <w:adjustRightInd w:val="0"/>
              <w:spacing w:line="276" w:lineRule="auto"/>
              <w:ind w:left="389"/>
              <w:jc w:val="both"/>
              <w:rPr>
                <w:rFonts w:ascii="Arial" w:hAnsi="Arial" w:cs="Arial"/>
                <w:b/>
                <w:bCs/>
              </w:rPr>
            </w:pPr>
          </w:p>
        </w:tc>
      </w:tr>
      <w:tr w:rsidR="00705AE6" w:rsidRPr="0016430E" w14:paraId="5740FF47" w14:textId="4A3761F8" w:rsidTr="00705AE6">
        <w:trPr>
          <w:trHeight w:val="247"/>
        </w:trPr>
        <w:tc>
          <w:tcPr>
            <w:tcW w:w="567" w:type="dxa"/>
            <w:tcBorders>
              <w:top w:val="single" w:sz="6" w:space="0" w:color="auto"/>
              <w:left w:val="single" w:sz="6" w:space="0" w:color="auto"/>
              <w:bottom w:val="single" w:sz="6" w:space="0" w:color="auto"/>
              <w:right w:val="single" w:sz="6" w:space="0" w:color="auto"/>
            </w:tcBorders>
          </w:tcPr>
          <w:p w14:paraId="6D4D4CAD" w14:textId="77777777" w:rsidR="00705AE6" w:rsidRPr="0016430E" w:rsidRDefault="00705AE6" w:rsidP="001C08BE">
            <w:pPr>
              <w:autoSpaceDE w:val="0"/>
              <w:autoSpaceDN w:val="0"/>
              <w:adjustRightInd w:val="0"/>
              <w:spacing w:line="276" w:lineRule="auto"/>
              <w:jc w:val="both"/>
              <w:rPr>
                <w:rFonts w:ascii="Arial" w:hAnsi="Arial" w:cs="Arial"/>
                <w:b/>
                <w:bCs/>
              </w:rPr>
            </w:pPr>
            <w:r w:rsidRPr="0016430E">
              <w:rPr>
                <w:rFonts w:ascii="Arial" w:hAnsi="Arial" w:cs="Arial"/>
                <w:b/>
                <w:bCs/>
              </w:rPr>
              <w:t>1.</w:t>
            </w:r>
          </w:p>
        </w:tc>
        <w:tc>
          <w:tcPr>
            <w:tcW w:w="1836" w:type="dxa"/>
            <w:tcBorders>
              <w:top w:val="single" w:sz="6" w:space="0" w:color="auto"/>
              <w:left w:val="single" w:sz="6" w:space="0" w:color="auto"/>
              <w:bottom w:val="single" w:sz="6" w:space="0" w:color="auto"/>
              <w:right w:val="single" w:sz="6" w:space="0" w:color="auto"/>
            </w:tcBorders>
          </w:tcPr>
          <w:p w14:paraId="4983878D" w14:textId="77777777" w:rsidR="00705AE6" w:rsidRPr="0016430E" w:rsidRDefault="00705AE6" w:rsidP="001C08BE">
            <w:pPr>
              <w:autoSpaceDE w:val="0"/>
              <w:autoSpaceDN w:val="0"/>
              <w:adjustRightInd w:val="0"/>
              <w:spacing w:line="276" w:lineRule="auto"/>
              <w:jc w:val="both"/>
              <w:rPr>
                <w:rFonts w:ascii="Arial" w:hAnsi="Arial" w:cs="Arial"/>
              </w:rPr>
            </w:pPr>
            <w:r w:rsidRPr="0016430E">
              <w:rPr>
                <w:rFonts w:ascii="Arial" w:hAnsi="Arial" w:cs="Arial"/>
              </w:rPr>
              <w:t>PKP</w:t>
            </w:r>
            <w:r>
              <w:rPr>
                <w:rFonts w:ascii="Arial" w:hAnsi="Arial" w:cs="Arial"/>
              </w:rPr>
              <w:t xml:space="preserve"> </w:t>
            </w:r>
            <w:r w:rsidRPr="0016430E">
              <w:rPr>
                <w:rFonts w:ascii="Arial" w:hAnsi="Arial" w:cs="Arial"/>
              </w:rPr>
              <w:t xml:space="preserve">S.A.                      </w:t>
            </w:r>
          </w:p>
        </w:tc>
        <w:tc>
          <w:tcPr>
            <w:tcW w:w="1450" w:type="dxa"/>
            <w:tcBorders>
              <w:top w:val="single" w:sz="6" w:space="0" w:color="auto"/>
              <w:left w:val="single" w:sz="6" w:space="0" w:color="auto"/>
              <w:bottom w:val="single" w:sz="6" w:space="0" w:color="auto"/>
              <w:right w:val="single" w:sz="6" w:space="0" w:color="auto"/>
            </w:tcBorders>
          </w:tcPr>
          <w:p w14:paraId="55F40C0E" w14:textId="77777777" w:rsidR="00705AE6" w:rsidRPr="0016430E" w:rsidRDefault="00705AE6" w:rsidP="001C08BE">
            <w:pPr>
              <w:tabs>
                <w:tab w:val="left" w:pos="1095"/>
              </w:tabs>
              <w:autoSpaceDE w:val="0"/>
              <w:autoSpaceDN w:val="0"/>
              <w:adjustRightInd w:val="0"/>
              <w:spacing w:line="276" w:lineRule="auto"/>
              <w:ind w:left="408"/>
              <w:rPr>
                <w:rFonts w:ascii="Arial" w:hAnsi="Arial" w:cs="Arial"/>
              </w:rPr>
            </w:pPr>
            <w:r>
              <w:rPr>
                <w:rFonts w:ascii="Arial" w:hAnsi="Arial" w:cs="Arial"/>
              </w:rPr>
              <w:t>80 240</w:t>
            </w:r>
          </w:p>
        </w:tc>
        <w:tc>
          <w:tcPr>
            <w:tcW w:w="1450" w:type="dxa"/>
            <w:tcBorders>
              <w:top w:val="single" w:sz="6" w:space="0" w:color="auto"/>
              <w:left w:val="single" w:sz="6" w:space="0" w:color="auto"/>
              <w:bottom w:val="single" w:sz="6" w:space="0" w:color="auto"/>
              <w:right w:val="single" w:sz="6" w:space="0" w:color="auto"/>
            </w:tcBorders>
          </w:tcPr>
          <w:p w14:paraId="0E7F5B24" w14:textId="77777777" w:rsidR="00705AE6" w:rsidRPr="0016430E" w:rsidRDefault="00705AE6" w:rsidP="001C08BE">
            <w:pPr>
              <w:autoSpaceDE w:val="0"/>
              <w:autoSpaceDN w:val="0"/>
              <w:adjustRightInd w:val="0"/>
              <w:spacing w:line="276" w:lineRule="auto"/>
              <w:jc w:val="center"/>
              <w:rPr>
                <w:rFonts w:ascii="Arial" w:hAnsi="Arial" w:cs="Arial"/>
              </w:rPr>
            </w:pPr>
            <w:r>
              <w:rPr>
                <w:rFonts w:ascii="Arial" w:hAnsi="Arial" w:cs="Arial"/>
              </w:rPr>
              <w:t>54 544</w:t>
            </w:r>
          </w:p>
        </w:tc>
        <w:tc>
          <w:tcPr>
            <w:tcW w:w="1582" w:type="dxa"/>
            <w:tcBorders>
              <w:top w:val="single" w:sz="6" w:space="0" w:color="auto"/>
              <w:left w:val="single" w:sz="6" w:space="0" w:color="auto"/>
              <w:bottom w:val="single" w:sz="6" w:space="0" w:color="auto"/>
              <w:right w:val="single" w:sz="6" w:space="0" w:color="auto"/>
            </w:tcBorders>
          </w:tcPr>
          <w:p w14:paraId="46D836B0" w14:textId="77777777" w:rsidR="00705AE6" w:rsidRPr="0016430E" w:rsidRDefault="00705AE6" w:rsidP="001C08BE">
            <w:pPr>
              <w:autoSpaceDE w:val="0"/>
              <w:autoSpaceDN w:val="0"/>
              <w:adjustRightInd w:val="0"/>
              <w:spacing w:line="276" w:lineRule="auto"/>
              <w:jc w:val="both"/>
              <w:rPr>
                <w:rFonts w:ascii="Arial" w:hAnsi="Arial" w:cs="Arial"/>
              </w:rPr>
            </w:pPr>
            <w:r w:rsidRPr="0016430E">
              <w:rPr>
                <w:rFonts w:ascii="Arial" w:hAnsi="Arial" w:cs="Arial"/>
              </w:rPr>
              <w:t xml:space="preserve">       </w:t>
            </w:r>
            <w:r>
              <w:rPr>
                <w:rFonts w:ascii="Arial" w:hAnsi="Arial" w:cs="Arial"/>
              </w:rPr>
              <w:t>42 470</w:t>
            </w:r>
          </w:p>
        </w:tc>
        <w:tc>
          <w:tcPr>
            <w:tcW w:w="1582" w:type="dxa"/>
            <w:tcBorders>
              <w:top w:val="single" w:sz="6" w:space="0" w:color="auto"/>
              <w:left w:val="single" w:sz="6" w:space="0" w:color="auto"/>
              <w:bottom w:val="single" w:sz="6" w:space="0" w:color="auto"/>
              <w:right w:val="single" w:sz="6" w:space="0" w:color="auto"/>
            </w:tcBorders>
          </w:tcPr>
          <w:p w14:paraId="6FB6EA22" w14:textId="77777777" w:rsidR="00705AE6" w:rsidRPr="0016430E" w:rsidRDefault="00705AE6" w:rsidP="001C08BE">
            <w:pPr>
              <w:autoSpaceDE w:val="0"/>
              <w:autoSpaceDN w:val="0"/>
              <w:adjustRightInd w:val="0"/>
              <w:spacing w:line="276" w:lineRule="auto"/>
              <w:jc w:val="both"/>
              <w:rPr>
                <w:rFonts w:ascii="Arial" w:hAnsi="Arial" w:cs="Arial"/>
              </w:rPr>
            </w:pPr>
            <w:r w:rsidRPr="0016430E">
              <w:rPr>
                <w:rFonts w:ascii="Arial" w:hAnsi="Arial" w:cs="Arial"/>
              </w:rPr>
              <w:t xml:space="preserve">        </w:t>
            </w:r>
            <w:r>
              <w:rPr>
                <w:rFonts w:ascii="Arial" w:hAnsi="Arial" w:cs="Arial"/>
              </w:rPr>
              <w:t>49 762</w:t>
            </w:r>
          </w:p>
        </w:tc>
        <w:tc>
          <w:tcPr>
            <w:tcW w:w="1582" w:type="dxa"/>
            <w:tcBorders>
              <w:top w:val="single" w:sz="6" w:space="0" w:color="auto"/>
              <w:left w:val="single" w:sz="6" w:space="0" w:color="auto"/>
              <w:bottom w:val="single" w:sz="6" w:space="0" w:color="auto"/>
              <w:right w:val="single" w:sz="6" w:space="0" w:color="auto"/>
            </w:tcBorders>
          </w:tcPr>
          <w:p w14:paraId="49B640B5" w14:textId="77777777" w:rsidR="00705AE6" w:rsidRPr="0016430E" w:rsidRDefault="00705AE6" w:rsidP="001C08BE">
            <w:pPr>
              <w:autoSpaceDE w:val="0"/>
              <w:autoSpaceDN w:val="0"/>
              <w:adjustRightInd w:val="0"/>
              <w:spacing w:line="276" w:lineRule="auto"/>
              <w:jc w:val="both"/>
              <w:rPr>
                <w:rFonts w:ascii="Arial" w:hAnsi="Arial" w:cs="Arial"/>
              </w:rPr>
            </w:pPr>
          </w:p>
        </w:tc>
      </w:tr>
      <w:tr w:rsidR="00705AE6" w:rsidRPr="0016430E" w14:paraId="1DB431E8" w14:textId="6FDD42E2" w:rsidTr="00705AE6">
        <w:trPr>
          <w:trHeight w:val="1033"/>
        </w:trPr>
        <w:tc>
          <w:tcPr>
            <w:tcW w:w="567" w:type="dxa"/>
            <w:tcBorders>
              <w:top w:val="single" w:sz="6" w:space="0" w:color="auto"/>
              <w:left w:val="single" w:sz="6" w:space="0" w:color="auto"/>
              <w:bottom w:val="single" w:sz="6" w:space="0" w:color="auto"/>
              <w:right w:val="single" w:sz="6" w:space="0" w:color="auto"/>
            </w:tcBorders>
          </w:tcPr>
          <w:p w14:paraId="738E3A68" w14:textId="77777777" w:rsidR="00705AE6" w:rsidRPr="0016430E" w:rsidRDefault="00705AE6" w:rsidP="001C08BE">
            <w:pPr>
              <w:autoSpaceDE w:val="0"/>
              <w:autoSpaceDN w:val="0"/>
              <w:adjustRightInd w:val="0"/>
              <w:spacing w:line="276" w:lineRule="auto"/>
              <w:jc w:val="both"/>
              <w:rPr>
                <w:rFonts w:ascii="Arial" w:hAnsi="Arial" w:cs="Arial"/>
                <w:b/>
                <w:bCs/>
              </w:rPr>
            </w:pPr>
            <w:r w:rsidRPr="0016430E">
              <w:rPr>
                <w:rFonts w:ascii="Arial" w:hAnsi="Arial" w:cs="Arial"/>
                <w:b/>
                <w:bCs/>
              </w:rPr>
              <w:t>2.</w:t>
            </w:r>
          </w:p>
        </w:tc>
        <w:tc>
          <w:tcPr>
            <w:tcW w:w="1836" w:type="dxa"/>
            <w:tcBorders>
              <w:top w:val="single" w:sz="6" w:space="0" w:color="auto"/>
              <w:left w:val="single" w:sz="6" w:space="0" w:color="auto"/>
              <w:bottom w:val="single" w:sz="6" w:space="0" w:color="auto"/>
              <w:right w:val="single" w:sz="6" w:space="0" w:color="auto"/>
            </w:tcBorders>
          </w:tcPr>
          <w:p w14:paraId="32638C09" w14:textId="77777777" w:rsidR="00705AE6" w:rsidRPr="0016430E" w:rsidRDefault="00705AE6" w:rsidP="001C08BE">
            <w:pPr>
              <w:autoSpaceDE w:val="0"/>
              <w:autoSpaceDN w:val="0"/>
              <w:adjustRightInd w:val="0"/>
              <w:spacing w:line="276" w:lineRule="auto"/>
              <w:jc w:val="both"/>
              <w:rPr>
                <w:rFonts w:ascii="Arial" w:hAnsi="Arial" w:cs="Arial"/>
              </w:rPr>
            </w:pPr>
            <w:r w:rsidRPr="0016430E">
              <w:rPr>
                <w:rFonts w:ascii="Arial" w:hAnsi="Arial" w:cs="Arial"/>
              </w:rPr>
              <w:t>PKP Szybka Kolej Miejska w Trójmieście Sp. z o.o.</w:t>
            </w:r>
          </w:p>
        </w:tc>
        <w:tc>
          <w:tcPr>
            <w:tcW w:w="1450" w:type="dxa"/>
            <w:tcBorders>
              <w:top w:val="single" w:sz="6" w:space="0" w:color="auto"/>
              <w:left w:val="single" w:sz="6" w:space="0" w:color="auto"/>
              <w:bottom w:val="single" w:sz="6" w:space="0" w:color="auto"/>
              <w:right w:val="single" w:sz="6" w:space="0" w:color="auto"/>
            </w:tcBorders>
          </w:tcPr>
          <w:p w14:paraId="3000109C" w14:textId="77777777" w:rsidR="00705AE6" w:rsidRPr="0016430E" w:rsidRDefault="00705AE6" w:rsidP="001C08BE">
            <w:pPr>
              <w:tabs>
                <w:tab w:val="left" w:pos="1095"/>
              </w:tabs>
              <w:autoSpaceDE w:val="0"/>
              <w:autoSpaceDN w:val="0"/>
              <w:adjustRightInd w:val="0"/>
              <w:spacing w:line="276" w:lineRule="auto"/>
              <w:ind w:left="408"/>
              <w:jc w:val="both"/>
              <w:rPr>
                <w:rFonts w:ascii="Arial" w:hAnsi="Arial" w:cs="Arial"/>
              </w:rPr>
            </w:pPr>
          </w:p>
          <w:p w14:paraId="0D89F443" w14:textId="77777777" w:rsidR="00705AE6" w:rsidRPr="0016430E" w:rsidRDefault="00705AE6" w:rsidP="001C08BE">
            <w:pPr>
              <w:tabs>
                <w:tab w:val="left" w:pos="1095"/>
              </w:tabs>
              <w:autoSpaceDE w:val="0"/>
              <w:autoSpaceDN w:val="0"/>
              <w:adjustRightInd w:val="0"/>
              <w:spacing w:line="276" w:lineRule="auto"/>
              <w:ind w:left="408"/>
              <w:jc w:val="both"/>
              <w:rPr>
                <w:rFonts w:ascii="Arial" w:hAnsi="Arial" w:cs="Arial"/>
              </w:rPr>
            </w:pPr>
            <w:r>
              <w:rPr>
                <w:rFonts w:ascii="Arial" w:hAnsi="Arial" w:cs="Arial"/>
              </w:rPr>
              <w:t>80 000</w:t>
            </w:r>
          </w:p>
        </w:tc>
        <w:tc>
          <w:tcPr>
            <w:tcW w:w="1450" w:type="dxa"/>
            <w:tcBorders>
              <w:top w:val="single" w:sz="6" w:space="0" w:color="auto"/>
              <w:left w:val="single" w:sz="6" w:space="0" w:color="auto"/>
              <w:bottom w:val="single" w:sz="6" w:space="0" w:color="auto"/>
              <w:right w:val="single" w:sz="6" w:space="0" w:color="auto"/>
            </w:tcBorders>
          </w:tcPr>
          <w:p w14:paraId="006C5BAD" w14:textId="77777777" w:rsidR="00705AE6" w:rsidRPr="0016430E" w:rsidRDefault="00705AE6" w:rsidP="001C08BE">
            <w:pPr>
              <w:autoSpaceDE w:val="0"/>
              <w:autoSpaceDN w:val="0"/>
              <w:adjustRightInd w:val="0"/>
              <w:spacing w:line="276" w:lineRule="auto"/>
              <w:jc w:val="center"/>
              <w:rPr>
                <w:rFonts w:ascii="Arial" w:hAnsi="Arial" w:cs="Arial"/>
              </w:rPr>
            </w:pPr>
          </w:p>
          <w:p w14:paraId="5805AB34" w14:textId="77777777" w:rsidR="00705AE6" w:rsidRPr="0016430E" w:rsidRDefault="00705AE6" w:rsidP="001C08BE">
            <w:pPr>
              <w:autoSpaceDE w:val="0"/>
              <w:autoSpaceDN w:val="0"/>
              <w:adjustRightInd w:val="0"/>
              <w:spacing w:line="276" w:lineRule="auto"/>
              <w:jc w:val="center"/>
              <w:rPr>
                <w:rFonts w:ascii="Arial" w:hAnsi="Arial" w:cs="Arial"/>
              </w:rPr>
            </w:pPr>
            <w:r>
              <w:rPr>
                <w:rFonts w:ascii="Arial" w:hAnsi="Arial" w:cs="Arial"/>
              </w:rPr>
              <w:t>60 000</w:t>
            </w:r>
          </w:p>
        </w:tc>
        <w:tc>
          <w:tcPr>
            <w:tcW w:w="1582" w:type="dxa"/>
            <w:tcBorders>
              <w:top w:val="single" w:sz="6" w:space="0" w:color="auto"/>
              <w:left w:val="single" w:sz="6" w:space="0" w:color="auto"/>
              <w:bottom w:val="single" w:sz="6" w:space="0" w:color="auto"/>
              <w:right w:val="single" w:sz="6" w:space="0" w:color="auto"/>
            </w:tcBorders>
          </w:tcPr>
          <w:p w14:paraId="6C85BBF0" w14:textId="77777777" w:rsidR="00705AE6" w:rsidRPr="0016430E" w:rsidRDefault="00705AE6" w:rsidP="001C08BE">
            <w:pPr>
              <w:autoSpaceDE w:val="0"/>
              <w:autoSpaceDN w:val="0"/>
              <w:adjustRightInd w:val="0"/>
              <w:spacing w:line="276" w:lineRule="auto"/>
              <w:jc w:val="center"/>
              <w:rPr>
                <w:rFonts w:ascii="Arial" w:hAnsi="Arial" w:cs="Arial"/>
              </w:rPr>
            </w:pPr>
          </w:p>
          <w:p w14:paraId="6187C785" w14:textId="77777777" w:rsidR="00705AE6" w:rsidRPr="0016430E" w:rsidRDefault="00705AE6" w:rsidP="001C08BE">
            <w:pPr>
              <w:autoSpaceDE w:val="0"/>
              <w:autoSpaceDN w:val="0"/>
              <w:adjustRightInd w:val="0"/>
              <w:spacing w:line="276" w:lineRule="auto"/>
              <w:jc w:val="center"/>
              <w:rPr>
                <w:rFonts w:ascii="Arial" w:hAnsi="Arial" w:cs="Arial"/>
              </w:rPr>
            </w:pPr>
            <w:r>
              <w:rPr>
                <w:rFonts w:ascii="Arial" w:hAnsi="Arial" w:cs="Arial"/>
              </w:rPr>
              <w:t>26 000</w:t>
            </w:r>
          </w:p>
        </w:tc>
        <w:tc>
          <w:tcPr>
            <w:tcW w:w="1582" w:type="dxa"/>
            <w:tcBorders>
              <w:top w:val="single" w:sz="6" w:space="0" w:color="auto"/>
              <w:left w:val="single" w:sz="6" w:space="0" w:color="auto"/>
              <w:bottom w:val="single" w:sz="6" w:space="0" w:color="auto"/>
              <w:right w:val="single" w:sz="6" w:space="0" w:color="auto"/>
            </w:tcBorders>
          </w:tcPr>
          <w:p w14:paraId="30FE115C" w14:textId="77777777" w:rsidR="00705AE6" w:rsidRPr="0016430E" w:rsidRDefault="00705AE6" w:rsidP="001C08BE">
            <w:pPr>
              <w:autoSpaceDE w:val="0"/>
              <w:autoSpaceDN w:val="0"/>
              <w:adjustRightInd w:val="0"/>
              <w:spacing w:line="276" w:lineRule="auto"/>
              <w:jc w:val="center"/>
              <w:rPr>
                <w:rFonts w:ascii="Arial" w:hAnsi="Arial" w:cs="Arial"/>
              </w:rPr>
            </w:pPr>
          </w:p>
          <w:p w14:paraId="1DECBA4F" w14:textId="77777777" w:rsidR="00705AE6" w:rsidRPr="0016430E" w:rsidRDefault="00705AE6" w:rsidP="001C08BE">
            <w:pPr>
              <w:autoSpaceDE w:val="0"/>
              <w:autoSpaceDN w:val="0"/>
              <w:adjustRightInd w:val="0"/>
              <w:spacing w:line="276" w:lineRule="auto"/>
              <w:jc w:val="center"/>
              <w:rPr>
                <w:rFonts w:ascii="Arial" w:hAnsi="Arial" w:cs="Arial"/>
              </w:rPr>
            </w:pPr>
            <w:r>
              <w:rPr>
                <w:rFonts w:ascii="Arial" w:hAnsi="Arial" w:cs="Arial"/>
              </w:rPr>
              <w:t>20 000</w:t>
            </w:r>
          </w:p>
        </w:tc>
        <w:tc>
          <w:tcPr>
            <w:tcW w:w="1582" w:type="dxa"/>
            <w:tcBorders>
              <w:top w:val="single" w:sz="6" w:space="0" w:color="auto"/>
              <w:left w:val="single" w:sz="6" w:space="0" w:color="auto"/>
              <w:bottom w:val="single" w:sz="6" w:space="0" w:color="auto"/>
              <w:right w:val="single" w:sz="6" w:space="0" w:color="auto"/>
            </w:tcBorders>
          </w:tcPr>
          <w:p w14:paraId="165BBDDB" w14:textId="77777777" w:rsidR="00705AE6" w:rsidRPr="0016430E" w:rsidRDefault="00705AE6" w:rsidP="001C08BE">
            <w:pPr>
              <w:autoSpaceDE w:val="0"/>
              <w:autoSpaceDN w:val="0"/>
              <w:adjustRightInd w:val="0"/>
              <w:spacing w:line="276" w:lineRule="auto"/>
              <w:jc w:val="center"/>
              <w:rPr>
                <w:rFonts w:ascii="Arial" w:hAnsi="Arial" w:cs="Arial"/>
              </w:rPr>
            </w:pPr>
          </w:p>
        </w:tc>
      </w:tr>
      <w:tr w:rsidR="00705AE6" w:rsidRPr="0016430E" w14:paraId="3842E434" w14:textId="588F47CF" w:rsidTr="00705AE6">
        <w:trPr>
          <w:trHeight w:val="509"/>
        </w:trPr>
        <w:tc>
          <w:tcPr>
            <w:tcW w:w="567" w:type="dxa"/>
            <w:tcBorders>
              <w:top w:val="single" w:sz="6" w:space="0" w:color="auto"/>
              <w:left w:val="single" w:sz="6" w:space="0" w:color="auto"/>
              <w:bottom w:val="single" w:sz="6" w:space="0" w:color="auto"/>
              <w:right w:val="single" w:sz="6" w:space="0" w:color="auto"/>
            </w:tcBorders>
          </w:tcPr>
          <w:p w14:paraId="24EB5684" w14:textId="77777777" w:rsidR="00705AE6" w:rsidRPr="0016430E" w:rsidRDefault="00705AE6" w:rsidP="001C08BE">
            <w:pPr>
              <w:autoSpaceDE w:val="0"/>
              <w:autoSpaceDN w:val="0"/>
              <w:adjustRightInd w:val="0"/>
              <w:spacing w:line="276" w:lineRule="auto"/>
              <w:jc w:val="both"/>
              <w:rPr>
                <w:rFonts w:ascii="Arial" w:hAnsi="Arial" w:cs="Arial"/>
                <w:b/>
                <w:bCs/>
              </w:rPr>
            </w:pPr>
            <w:r w:rsidRPr="0016430E">
              <w:rPr>
                <w:rFonts w:ascii="Arial" w:hAnsi="Arial" w:cs="Arial"/>
                <w:b/>
                <w:bCs/>
              </w:rPr>
              <w:t>3.</w:t>
            </w:r>
          </w:p>
        </w:tc>
        <w:tc>
          <w:tcPr>
            <w:tcW w:w="1836" w:type="dxa"/>
            <w:tcBorders>
              <w:top w:val="single" w:sz="6" w:space="0" w:color="auto"/>
              <w:left w:val="single" w:sz="6" w:space="0" w:color="auto"/>
              <w:bottom w:val="single" w:sz="6" w:space="0" w:color="auto"/>
              <w:right w:val="single" w:sz="6" w:space="0" w:color="auto"/>
            </w:tcBorders>
          </w:tcPr>
          <w:p w14:paraId="7362D97F" w14:textId="77777777" w:rsidR="00705AE6" w:rsidRPr="0016430E" w:rsidRDefault="00705AE6" w:rsidP="001C08BE">
            <w:pPr>
              <w:autoSpaceDE w:val="0"/>
              <w:autoSpaceDN w:val="0"/>
              <w:adjustRightInd w:val="0"/>
              <w:spacing w:line="276" w:lineRule="auto"/>
              <w:jc w:val="both"/>
              <w:rPr>
                <w:rFonts w:ascii="Arial" w:hAnsi="Arial" w:cs="Arial"/>
              </w:rPr>
            </w:pPr>
            <w:r w:rsidRPr="0016430E">
              <w:rPr>
                <w:rFonts w:ascii="Arial" w:hAnsi="Arial" w:cs="Arial"/>
              </w:rPr>
              <w:t>PKP Telkol Sp. z o.o.</w:t>
            </w:r>
          </w:p>
        </w:tc>
        <w:tc>
          <w:tcPr>
            <w:tcW w:w="1450" w:type="dxa"/>
            <w:tcBorders>
              <w:top w:val="single" w:sz="6" w:space="0" w:color="auto"/>
              <w:left w:val="single" w:sz="6" w:space="0" w:color="auto"/>
              <w:bottom w:val="single" w:sz="6" w:space="0" w:color="auto"/>
              <w:right w:val="single" w:sz="6" w:space="0" w:color="auto"/>
            </w:tcBorders>
          </w:tcPr>
          <w:p w14:paraId="323ECB48" w14:textId="77777777" w:rsidR="00705AE6" w:rsidRPr="0016430E" w:rsidRDefault="00705AE6" w:rsidP="001C08BE">
            <w:pPr>
              <w:tabs>
                <w:tab w:val="left" w:pos="1095"/>
              </w:tabs>
              <w:autoSpaceDE w:val="0"/>
              <w:autoSpaceDN w:val="0"/>
              <w:adjustRightInd w:val="0"/>
              <w:spacing w:line="276" w:lineRule="auto"/>
              <w:jc w:val="center"/>
              <w:rPr>
                <w:rFonts w:ascii="Arial" w:hAnsi="Arial" w:cs="Arial"/>
              </w:rPr>
            </w:pPr>
            <w:r>
              <w:rPr>
                <w:rFonts w:ascii="Arial" w:hAnsi="Arial" w:cs="Arial"/>
              </w:rPr>
              <w:t>-</w:t>
            </w:r>
          </w:p>
        </w:tc>
        <w:tc>
          <w:tcPr>
            <w:tcW w:w="1450" w:type="dxa"/>
            <w:tcBorders>
              <w:top w:val="single" w:sz="6" w:space="0" w:color="auto"/>
              <w:left w:val="single" w:sz="6" w:space="0" w:color="auto"/>
              <w:bottom w:val="single" w:sz="6" w:space="0" w:color="auto"/>
              <w:right w:val="single" w:sz="6" w:space="0" w:color="auto"/>
            </w:tcBorders>
          </w:tcPr>
          <w:p w14:paraId="2E096399" w14:textId="77777777" w:rsidR="00705AE6" w:rsidRPr="0016430E" w:rsidRDefault="00705AE6" w:rsidP="001C08BE">
            <w:pPr>
              <w:autoSpaceDE w:val="0"/>
              <w:autoSpaceDN w:val="0"/>
              <w:adjustRightInd w:val="0"/>
              <w:spacing w:line="276" w:lineRule="auto"/>
              <w:jc w:val="center"/>
              <w:rPr>
                <w:rFonts w:ascii="Arial" w:hAnsi="Arial" w:cs="Arial"/>
              </w:rPr>
            </w:pPr>
            <w:r>
              <w:rPr>
                <w:rFonts w:ascii="Arial" w:hAnsi="Arial" w:cs="Arial"/>
              </w:rPr>
              <w:t>-</w:t>
            </w:r>
          </w:p>
        </w:tc>
        <w:tc>
          <w:tcPr>
            <w:tcW w:w="1582" w:type="dxa"/>
            <w:tcBorders>
              <w:top w:val="single" w:sz="6" w:space="0" w:color="auto"/>
              <w:left w:val="single" w:sz="6" w:space="0" w:color="auto"/>
              <w:bottom w:val="single" w:sz="6" w:space="0" w:color="auto"/>
              <w:right w:val="single" w:sz="6" w:space="0" w:color="auto"/>
            </w:tcBorders>
          </w:tcPr>
          <w:p w14:paraId="393EA146" w14:textId="77777777" w:rsidR="00705AE6" w:rsidRPr="0016430E" w:rsidRDefault="00705AE6" w:rsidP="001C08BE">
            <w:pPr>
              <w:autoSpaceDE w:val="0"/>
              <w:autoSpaceDN w:val="0"/>
              <w:adjustRightInd w:val="0"/>
              <w:spacing w:line="276" w:lineRule="auto"/>
              <w:jc w:val="center"/>
              <w:rPr>
                <w:rFonts w:ascii="Arial" w:hAnsi="Arial" w:cs="Arial"/>
              </w:rPr>
            </w:pPr>
            <w:r>
              <w:rPr>
                <w:rFonts w:ascii="Arial" w:hAnsi="Arial" w:cs="Arial"/>
              </w:rPr>
              <w:t>20 834</w:t>
            </w:r>
          </w:p>
        </w:tc>
        <w:tc>
          <w:tcPr>
            <w:tcW w:w="1582" w:type="dxa"/>
            <w:tcBorders>
              <w:top w:val="single" w:sz="6" w:space="0" w:color="auto"/>
              <w:left w:val="single" w:sz="6" w:space="0" w:color="auto"/>
              <w:bottom w:val="single" w:sz="6" w:space="0" w:color="auto"/>
              <w:right w:val="single" w:sz="6" w:space="0" w:color="auto"/>
            </w:tcBorders>
          </w:tcPr>
          <w:p w14:paraId="32BDD937" w14:textId="77777777" w:rsidR="00705AE6" w:rsidRPr="0016430E" w:rsidRDefault="00705AE6" w:rsidP="001C08BE">
            <w:pPr>
              <w:autoSpaceDE w:val="0"/>
              <w:autoSpaceDN w:val="0"/>
              <w:adjustRightInd w:val="0"/>
              <w:spacing w:line="276" w:lineRule="auto"/>
              <w:jc w:val="center"/>
              <w:rPr>
                <w:rFonts w:ascii="Arial" w:hAnsi="Arial" w:cs="Arial"/>
              </w:rPr>
            </w:pPr>
            <w:r>
              <w:rPr>
                <w:rFonts w:ascii="Arial" w:hAnsi="Arial" w:cs="Arial"/>
              </w:rPr>
              <w:t>20 833</w:t>
            </w:r>
          </w:p>
        </w:tc>
        <w:tc>
          <w:tcPr>
            <w:tcW w:w="1582" w:type="dxa"/>
            <w:tcBorders>
              <w:top w:val="single" w:sz="6" w:space="0" w:color="auto"/>
              <w:left w:val="single" w:sz="6" w:space="0" w:color="auto"/>
              <w:bottom w:val="single" w:sz="6" w:space="0" w:color="auto"/>
              <w:right w:val="single" w:sz="6" w:space="0" w:color="auto"/>
            </w:tcBorders>
          </w:tcPr>
          <w:p w14:paraId="0BC2B475" w14:textId="77777777" w:rsidR="00705AE6" w:rsidRDefault="00705AE6" w:rsidP="001C08BE">
            <w:pPr>
              <w:autoSpaceDE w:val="0"/>
              <w:autoSpaceDN w:val="0"/>
              <w:adjustRightInd w:val="0"/>
              <w:spacing w:line="276" w:lineRule="auto"/>
              <w:jc w:val="center"/>
              <w:rPr>
                <w:rFonts w:ascii="Arial" w:hAnsi="Arial" w:cs="Arial"/>
              </w:rPr>
            </w:pPr>
          </w:p>
        </w:tc>
      </w:tr>
    </w:tbl>
    <w:p w14:paraId="0F222A45" w14:textId="77777777" w:rsidR="00705AE6" w:rsidRDefault="00705AE6" w:rsidP="00064BCB">
      <w:pPr>
        <w:pStyle w:val="Akapitzlist"/>
        <w:keepNext/>
        <w:tabs>
          <w:tab w:val="left" w:pos="-1701"/>
        </w:tabs>
        <w:spacing w:line="276" w:lineRule="auto"/>
        <w:ind w:left="779"/>
        <w:contextualSpacing/>
        <w:jc w:val="both"/>
        <w:rPr>
          <w:rFonts w:ascii="Arial" w:hAnsi="Arial" w:cs="Arial"/>
          <w:sz w:val="22"/>
          <w:szCs w:val="22"/>
        </w:rPr>
      </w:pPr>
    </w:p>
    <w:p w14:paraId="23EED959" w14:textId="3F368958" w:rsidR="00E753AE" w:rsidRPr="0044101C" w:rsidRDefault="00E35889" w:rsidP="009525E3">
      <w:pPr>
        <w:pStyle w:val="Akapitzlist"/>
        <w:keepNext/>
        <w:tabs>
          <w:tab w:val="left" w:pos="-1701"/>
        </w:tabs>
        <w:spacing w:line="276" w:lineRule="auto"/>
        <w:ind w:left="426"/>
        <w:contextualSpacing/>
        <w:jc w:val="both"/>
        <w:rPr>
          <w:rFonts w:ascii="Arial" w:hAnsi="Arial" w:cs="Arial"/>
          <w:sz w:val="22"/>
          <w:szCs w:val="22"/>
        </w:rPr>
      </w:pPr>
      <w:r>
        <w:rPr>
          <w:rFonts w:ascii="Arial" w:hAnsi="Arial" w:cs="Arial"/>
          <w:sz w:val="22"/>
          <w:szCs w:val="22"/>
        </w:rPr>
        <w:t xml:space="preserve">    </w:t>
      </w:r>
      <w:r w:rsidR="00E342E6" w:rsidRPr="0044101C">
        <w:rPr>
          <w:rFonts w:ascii="Arial" w:hAnsi="Arial" w:cs="Arial"/>
          <w:sz w:val="22"/>
          <w:szCs w:val="22"/>
        </w:rPr>
        <w:t xml:space="preserve"> </w:t>
      </w:r>
    </w:p>
    <w:p w14:paraId="5706E308" w14:textId="2D93136D" w:rsidR="00E342E6" w:rsidRPr="0044101C" w:rsidRDefault="00C35538" w:rsidP="009236BE">
      <w:pPr>
        <w:pStyle w:val="Akapitzlist"/>
        <w:spacing w:line="276" w:lineRule="auto"/>
        <w:ind w:left="284" w:hanging="284"/>
        <w:jc w:val="both"/>
        <w:rPr>
          <w:rFonts w:ascii="Arial" w:hAnsi="Arial" w:cs="Arial"/>
          <w:sz w:val="22"/>
          <w:szCs w:val="22"/>
        </w:rPr>
      </w:pPr>
      <w:r>
        <w:rPr>
          <w:rFonts w:ascii="Arial" w:hAnsi="Arial" w:cs="Arial"/>
          <w:sz w:val="22"/>
          <w:szCs w:val="22"/>
        </w:rPr>
        <w:t xml:space="preserve">2. </w:t>
      </w:r>
      <w:r w:rsidR="00E342E6" w:rsidRPr="0044101C">
        <w:rPr>
          <w:rFonts w:ascii="Arial" w:hAnsi="Arial" w:cs="Arial"/>
          <w:sz w:val="22"/>
          <w:szCs w:val="22"/>
        </w:rPr>
        <w:t xml:space="preserve">Cena jednostkowa za butelkę wody w dostawie, przy minimum logistycznym 1 paleta </w:t>
      </w:r>
      <w:r w:rsidR="00E342E6" w:rsidRPr="0044101C">
        <w:rPr>
          <w:rFonts w:ascii="Arial" w:hAnsi="Arial" w:cs="Arial"/>
          <w:sz w:val="22"/>
          <w:szCs w:val="22"/>
        </w:rPr>
        <w:br/>
        <w:t>(może dotyczyć: wody gazowanej / wody niegazowanej / mix wody gazowanej i niegazowanej) wynosi:</w:t>
      </w:r>
    </w:p>
    <w:p w14:paraId="3E408BB0" w14:textId="216A63E0" w:rsidR="00E342E6" w:rsidRDefault="00E342E6" w:rsidP="00342EFF">
      <w:pPr>
        <w:pStyle w:val="Akapitzlist"/>
        <w:numPr>
          <w:ilvl w:val="0"/>
          <w:numId w:val="14"/>
        </w:numPr>
        <w:spacing w:line="276" w:lineRule="auto"/>
        <w:ind w:left="567" w:hanging="283"/>
        <w:contextualSpacing/>
        <w:jc w:val="both"/>
        <w:rPr>
          <w:rFonts w:ascii="Arial" w:hAnsi="Arial" w:cs="Arial"/>
          <w:sz w:val="22"/>
          <w:szCs w:val="22"/>
        </w:rPr>
      </w:pPr>
      <w:bookmarkStart w:id="1" w:name="_Hlk106711385"/>
      <w:r w:rsidRPr="0044101C">
        <w:rPr>
          <w:rFonts w:ascii="Arial" w:hAnsi="Arial" w:cs="Arial"/>
          <w:sz w:val="22"/>
          <w:szCs w:val="22"/>
        </w:rPr>
        <w:t>w opakowaniu 0,5 litra</w:t>
      </w:r>
      <w:r w:rsidR="00B269F3">
        <w:rPr>
          <w:rFonts w:ascii="Arial" w:hAnsi="Arial" w:cs="Arial"/>
          <w:sz w:val="22"/>
          <w:szCs w:val="22"/>
        </w:rPr>
        <w:t xml:space="preserve"> za butelkę wody gazowanej</w:t>
      </w:r>
      <w:r w:rsidRPr="0044101C">
        <w:rPr>
          <w:rFonts w:ascii="Arial" w:hAnsi="Arial" w:cs="Arial"/>
          <w:sz w:val="22"/>
          <w:szCs w:val="22"/>
        </w:rPr>
        <w:t>: ………. zł netto/ szt.,</w:t>
      </w:r>
    </w:p>
    <w:bookmarkEnd w:id="1"/>
    <w:p w14:paraId="0F63F2B6" w14:textId="6DB9EFE3" w:rsidR="00B269F3" w:rsidRDefault="00B269F3" w:rsidP="00B269F3">
      <w:pPr>
        <w:pStyle w:val="Akapitzlist"/>
        <w:numPr>
          <w:ilvl w:val="0"/>
          <w:numId w:val="14"/>
        </w:numPr>
        <w:spacing w:line="276" w:lineRule="auto"/>
        <w:ind w:left="567" w:hanging="283"/>
        <w:contextualSpacing/>
        <w:jc w:val="both"/>
        <w:rPr>
          <w:rFonts w:ascii="Arial" w:hAnsi="Arial" w:cs="Arial"/>
          <w:sz w:val="22"/>
          <w:szCs w:val="22"/>
        </w:rPr>
      </w:pPr>
      <w:r w:rsidRPr="0044101C">
        <w:rPr>
          <w:rFonts w:ascii="Arial" w:hAnsi="Arial" w:cs="Arial"/>
          <w:sz w:val="22"/>
          <w:szCs w:val="22"/>
        </w:rPr>
        <w:t>w opakowaniu 0,5 litra</w:t>
      </w:r>
      <w:r>
        <w:rPr>
          <w:rFonts w:ascii="Arial" w:hAnsi="Arial" w:cs="Arial"/>
          <w:sz w:val="22"/>
          <w:szCs w:val="22"/>
        </w:rPr>
        <w:t xml:space="preserve"> za butelkę wody niegazowanej</w:t>
      </w:r>
      <w:r w:rsidRPr="0044101C">
        <w:rPr>
          <w:rFonts w:ascii="Arial" w:hAnsi="Arial" w:cs="Arial"/>
          <w:sz w:val="22"/>
          <w:szCs w:val="22"/>
        </w:rPr>
        <w:t>: ………. zł netto/ szt.,</w:t>
      </w:r>
    </w:p>
    <w:p w14:paraId="09865AF3" w14:textId="34E7A92C" w:rsidR="00B269F3" w:rsidRPr="00B269F3" w:rsidRDefault="00B269F3" w:rsidP="00B269F3">
      <w:pPr>
        <w:pStyle w:val="Akapitzlist"/>
        <w:numPr>
          <w:ilvl w:val="0"/>
          <w:numId w:val="14"/>
        </w:numPr>
        <w:spacing w:line="276" w:lineRule="auto"/>
        <w:ind w:left="567" w:hanging="283"/>
        <w:contextualSpacing/>
        <w:jc w:val="both"/>
        <w:rPr>
          <w:rFonts w:ascii="Arial" w:hAnsi="Arial" w:cs="Arial"/>
          <w:sz w:val="22"/>
          <w:szCs w:val="22"/>
        </w:rPr>
      </w:pPr>
      <w:r w:rsidRPr="0044101C">
        <w:rPr>
          <w:rFonts w:ascii="Arial" w:hAnsi="Arial" w:cs="Arial"/>
          <w:sz w:val="22"/>
          <w:szCs w:val="22"/>
        </w:rPr>
        <w:t>w opakowaniu 1,5 litra</w:t>
      </w:r>
      <w:r>
        <w:rPr>
          <w:rFonts w:ascii="Arial" w:hAnsi="Arial" w:cs="Arial"/>
          <w:sz w:val="22"/>
          <w:szCs w:val="22"/>
        </w:rPr>
        <w:t xml:space="preserve"> za butelkę wody gazowanej</w:t>
      </w:r>
      <w:r w:rsidRPr="0044101C">
        <w:rPr>
          <w:rFonts w:ascii="Arial" w:hAnsi="Arial" w:cs="Arial"/>
          <w:sz w:val="22"/>
          <w:szCs w:val="22"/>
        </w:rPr>
        <w:t>: ………. zł netto/ szt.</w:t>
      </w:r>
      <w:r w:rsidR="006C18E1">
        <w:rPr>
          <w:rFonts w:ascii="Arial" w:hAnsi="Arial" w:cs="Arial"/>
          <w:sz w:val="22"/>
          <w:szCs w:val="22"/>
        </w:rPr>
        <w:t>,</w:t>
      </w:r>
    </w:p>
    <w:p w14:paraId="0768D941" w14:textId="0CA39A97" w:rsidR="00E342E6" w:rsidRPr="0044101C" w:rsidRDefault="00E342E6" w:rsidP="00342EFF">
      <w:pPr>
        <w:pStyle w:val="Akapitzlist"/>
        <w:numPr>
          <w:ilvl w:val="0"/>
          <w:numId w:val="14"/>
        </w:numPr>
        <w:spacing w:line="276" w:lineRule="auto"/>
        <w:ind w:left="567" w:hanging="283"/>
        <w:contextualSpacing/>
        <w:jc w:val="both"/>
        <w:rPr>
          <w:rFonts w:ascii="Arial" w:hAnsi="Arial" w:cs="Arial"/>
          <w:sz w:val="22"/>
          <w:szCs w:val="22"/>
        </w:rPr>
      </w:pPr>
      <w:r w:rsidRPr="0044101C">
        <w:rPr>
          <w:rFonts w:ascii="Arial" w:hAnsi="Arial" w:cs="Arial"/>
          <w:sz w:val="22"/>
          <w:szCs w:val="22"/>
        </w:rPr>
        <w:t>w opakowaniu 1,5 litra</w:t>
      </w:r>
      <w:r w:rsidR="00B269F3">
        <w:rPr>
          <w:rFonts w:ascii="Arial" w:hAnsi="Arial" w:cs="Arial"/>
          <w:sz w:val="22"/>
          <w:szCs w:val="22"/>
        </w:rPr>
        <w:t xml:space="preserve"> za butelkę wody niegazowanej</w:t>
      </w:r>
      <w:r w:rsidRPr="0044101C">
        <w:rPr>
          <w:rFonts w:ascii="Arial" w:hAnsi="Arial" w:cs="Arial"/>
          <w:sz w:val="22"/>
          <w:szCs w:val="22"/>
        </w:rPr>
        <w:t>: ………. zł netto/ szt</w:t>
      </w:r>
      <w:r w:rsidR="00284CCB" w:rsidRPr="0044101C">
        <w:rPr>
          <w:rFonts w:ascii="Arial" w:hAnsi="Arial" w:cs="Arial"/>
          <w:sz w:val="22"/>
          <w:szCs w:val="22"/>
        </w:rPr>
        <w:t>.</w:t>
      </w:r>
    </w:p>
    <w:p w14:paraId="63B8660E" w14:textId="0312C606" w:rsidR="009B493A" w:rsidRPr="0044101C" w:rsidRDefault="00447E2C" w:rsidP="0044101C">
      <w:pPr>
        <w:pStyle w:val="Akapitzlist"/>
        <w:spacing w:line="276" w:lineRule="auto"/>
        <w:ind w:left="284"/>
        <w:jc w:val="both"/>
        <w:rPr>
          <w:rFonts w:ascii="Arial" w:hAnsi="Arial" w:cs="Arial"/>
          <w:sz w:val="22"/>
          <w:szCs w:val="22"/>
        </w:rPr>
      </w:pPr>
      <w:r w:rsidRPr="0044101C">
        <w:rPr>
          <w:rFonts w:ascii="Arial" w:hAnsi="Arial" w:cs="Arial"/>
          <w:sz w:val="22"/>
          <w:szCs w:val="22"/>
        </w:rPr>
        <w:t xml:space="preserve">Przez dostawę mix wody gazowanej i niegazowanej należy rozumieć dostawę co najmniej </w:t>
      </w:r>
      <w:r w:rsidR="008478D1" w:rsidRPr="0044101C">
        <w:rPr>
          <w:rFonts w:ascii="Arial" w:hAnsi="Arial" w:cs="Arial"/>
          <w:sz w:val="22"/>
          <w:szCs w:val="22"/>
        </w:rPr>
        <w:br/>
      </w:r>
      <w:r w:rsidRPr="0044101C">
        <w:rPr>
          <w:rFonts w:ascii="Arial" w:hAnsi="Arial" w:cs="Arial"/>
          <w:sz w:val="22"/>
          <w:szCs w:val="22"/>
        </w:rPr>
        <w:t>1 palety zawierając</w:t>
      </w:r>
      <w:r w:rsidR="00930549" w:rsidRPr="0044101C">
        <w:rPr>
          <w:rFonts w:ascii="Arial" w:hAnsi="Arial" w:cs="Arial"/>
          <w:sz w:val="22"/>
          <w:szCs w:val="22"/>
        </w:rPr>
        <w:t>ej</w:t>
      </w:r>
      <w:r w:rsidRPr="0044101C">
        <w:rPr>
          <w:rFonts w:ascii="Arial" w:hAnsi="Arial" w:cs="Arial"/>
          <w:sz w:val="22"/>
          <w:szCs w:val="22"/>
        </w:rPr>
        <w:t xml:space="preserve"> dwa rodzaje wód o tej samej lub innej wielkości butelek (0,5 litra</w:t>
      </w:r>
      <w:r w:rsidR="00E35889">
        <w:rPr>
          <w:rFonts w:ascii="Arial" w:hAnsi="Arial" w:cs="Arial"/>
          <w:sz w:val="22"/>
          <w:szCs w:val="22"/>
        </w:rPr>
        <w:t>;</w:t>
      </w:r>
      <w:r w:rsidRPr="0044101C">
        <w:rPr>
          <w:rFonts w:ascii="Arial" w:hAnsi="Arial" w:cs="Arial"/>
          <w:sz w:val="22"/>
          <w:szCs w:val="22"/>
        </w:rPr>
        <w:t xml:space="preserve"> 1,5 litra).</w:t>
      </w:r>
      <w:r w:rsidR="00284CCB" w:rsidRPr="0044101C">
        <w:rPr>
          <w:rFonts w:ascii="Arial" w:hAnsi="Arial" w:cs="Arial"/>
          <w:sz w:val="22"/>
          <w:szCs w:val="22"/>
        </w:rPr>
        <w:t xml:space="preserve"> </w:t>
      </w:r>
      <w:r w:rsidRPr="0044101C">
        <w:rPr>
          <w:rFonts w:ascii="Arial" w:hAnsi="Arial" w:cs="Arial"/>
          <w:sz w:val="22"/>
          <w:szCs w:val="22"/>
        </w:rPr>
        <w:t>Dopuszczalna jest dostawa obejmująca 0,5 palety wody o tej samej lub innej wielkości butelek</w:t>
      </w:r>
      <w:r w:rsidR="003C4E15" w:rsidRPr="0044101C">
        <w:rPr>
          <w:rFonts w:ascii="Arial" w:hAnsi="Arial" w:cs="Arial"/>
          <w:sz w:val="22"/>
          <w:szCs w:val="22"/>
        </w:rPr>
        <w:t xml:space="preserve"> (0,5 litra</w:t>
      </w:r>
      <w:r w:rsidR="00E35889">
        <w:rPr>
          <w:rFonts w:ascii="Arial" w:hAnsi="Arial" w:cs="Arial"/>
          <w:sz w:val="22"/>
          <w:szCs w:val="22"/>
        </w:rPr>
        <w:t>;</w:t>
      </w:r>
      <w:r w:rsidR="003C4E15" w:rsidRPr="0044101C">
        <w:rPr>
          <w:rFonts w:ascii="Arial" w:hAnsi="Arial" w:cs="Arial"/>
          <w:sz w:val="22"/>
          <w:szCs w:val="22"/>
        </w:rPr>
        <w:t xml:space="preserve"> 1,5 litra)</w:t>
      </w:r>
      <w:r w:rsidRPr="0044101C">
        <w:rPr>
          <w:rFonts w:ascii="Arial" w:hAnsi="Arial" w:cs="Arial"/>
          <w:sz w:val="22"/>
          <w:szCs w:val="22"/>
        </w:rPr>
        <w:t xml:space="preserve">. </w:t>
      </w:r>
      <w:r w:rsidR="009B493A" w:rsidRPr="0044101C">
        <w:rPr>
          <w:rFonts w:ascii="Arial" w:hAnsi="Arial" w:cs="Arial"/>
          <w:sz w:val="22"/>
          <w:szCs w:val="22"/>
        </w:rPr>
        <w:t>Określone</w:t>
      </w:r>
      <w:r w:rsidR="006C1B10" w:rsidRPr="0044101C">
        <w:rPr>
          <w:rFonts w:ascii="Arial" w:hAnsi="Arial" w:cs="Arial"/>
          <w:sz w:val="22"/>
          <w:szCs w:val="22"/>
        </w:rPr>
        <w:t xml:space="preserve"> powyżej</w:t>
      </w:r>
      <w:r w:rsidR="009B493A" w:rsidRPr="0044101C">
        <w:rPr>
          <w:rFonts w:ascii="Arial" w:hAnsi="Arial" w:cs="Arial"/>
          <w:sz w:val="22"/>
          <w:szCs w:val="22"/>
        </w:rPr>
        <w:t xml:space="preserve"> ceny jednostkowe nie zawierają podatku VAT i są obowiązujące dla całego okresu realizacji </w:t>
      </w:r>
      <w:r w:rsidR="006C1B10" w:rsidRPr="0044101C">
        <w:rPr>
          <w:rFonts w:ascii="Arial" w:hAnsi="Arial" w:cs="Arial"/>
          <w:sz w:val="22"/>
          <w:szCs w:val="22"/>
        </w:rPr>
        <w:t>U</w:t>
      </w:r>
      <w:r w:rsidR="009B493A" w:rsidRPr="0044101C">
        <w:rPr>
          <w:rFonts w:ascii="Arial" w:hAnsi="Arial" w:cs="Arial"/>
          <w:sz w:val="22"/>
          <w:szCs w:val="22"/>
        </w:rPr>
        <w:t>mowy</w:t>
      </w:r>
      <w:r w:rsidR="00C35538">
        <w:rPr>
          <w:rFonts w:ascii="Arial" w:hAnsi="Arial" w:cs="Arial"/>
          <w:sz w:val="22"/>
          <w:szCs w:val="22"/>
        </w:rPr>
        <w:t xml:space="preserve">, z zastrzeżeniem </w:t>
      </w:r>
      <w:r w:rsidR="00C35538" w:rsidRPr="00C35538">
        <w:rPr>
          <w:rFonts w:ascii="Arial" w:hAnsi="Arial" w:cs="Arial"/>
          <w:sz w:val="22"/>
          <w:szCs w:val="22"/>
        </w:rPr>
        <w:t>§</w:t>
      </w:r>
      <w:r w:rsidR="00E35889">
        <w:rPr>
          <w:rFonts w:ascii="Arial" w:hAnsi="Arial" w:cs="Arial"/>
          <w:sz w:val="22"/>
          <w:szCs w:val="22"/>
        </w:rPr>
        <w:t xml:space="preserve"> </w:t>
      </w:r>
      <w:r w:rsidR="00C35538" w:rsidRPr="00C35538">
        <w:rPr>
          <w:rFonts w:ascii="Arial" w:hAnsi="Arial" w:cs="Arial"/>
          <w:sz w:val="22"/>
          <w:szCs w:val="22"/>
        </w:rPr>
        <w:t>3 ust. 4.</w:t>
      </w:r>
      <w:r w:rsidR="00F2775F">
        <w:rPr>
          <w:rFonts w:ascii="Arial" w:hAnsi="Arial" w:cs="Arial"/>
          <w:sz w:val="22"/>
          <w:szCs w:val="22"/>
        </w:rPr>
        <w:t xml:space="preserve"> Ceny wskazane powyżej obejmują także wszelkie koszty związane pośrednio oraz bezpośrednio z realizacją przedmiotu Umowy, w szczególności koszty transportu. </w:t>
      </w:r>
    </w:p>
    <w:p w14:paraId="08E95FC3" w14:textId="57417970" w:rsidR="00E35889" w:rsidRDefault="009B493A" w:rsidP="00C35538">
      <w:pPr>
        <w:pStyle w:val="Akapitzlist"/>
        <w:numPr>
          <w:ilvl w:val="0"/>
          <w:numId w:val="28"/>
        </w:numPr>
        <w:spacing w:line="276" w:lineRule="auto"/>
        <w:ind w:left="284" w:hanging="284"/>
        <w:contextualSpacing/>
        <w:jc w:val="both"/>
        <w:rPr>
          <w:rFonts w:ascii="Arial" w:hAnsi="Arial" w:cs="Arial"/>
          <w:sz w:val="22"/>
          <w:szCs w:val="22"/>
        </w:rPr>
      </w:pPr>
      <w:r w:rsidRPr="0044101C">
        <w:rPr>
          <w:rFonts w:ascii="Arial" w:hAnsi="Arial" w:cs="Arial"/>
          <w:sz w:val="22"/>
          <w:szCs w:val="22"/>
        </w:rPr>
        <w:t>Dla potrzeb Umowy przyjmuje się, że</w:t>
      </w:r>
      <w:r w:rsidR="00393E3B">
        <w:rPr>
          <w:rFonts w:ascii="Arial" w:hAnsi="Arial" w:cs="Arial"/>
          <w:sz w:val="22"/>
          <w:szCs w:val="22"/>
        </w:rPr>
        <w:t>:</w:t>
      </w:r>
    </w:p>
    <w:p w14:paraId="1E3B2A17" w14:textId="6721ACB4" w:rsidR="009B493A" w:rsidRPr="0044101C" w:rsidRDefault="009B493A" w:rsidP="009525E3">
      <w:pPr>
        <w:pStyle w:val="Akapitzlist"/>
        <w:numPr>
          <w:ilvl w:val="1"/>
          <w:numId w:val="28"/>
        </w:numPr>
        <w:spacing w:line="276" w:lineRule="auto"/>
        <w:ind w:left="709" w:hanging="142"/>
        <w:contextualSpacing/>
        <w:jc w:val="both"/>
        <w:rPr>
          <w:rFonts w:ascii="Arial" w:hAnsi="Arial" w:cs="Arial"/>
          <w:sz w:val="22"/>
          <w:szCs w:val="22"/>
        </w:rPr>
      </w:pPr>
      <w:r w:rsidRPr="0044101C">
        <w:rPr>
          <w:rFonts w:ascii="Arial" w:hAnsi="Arial" w:cs="Arial"/>
          <w:sz w:val="22"/>
          <w:szCs w:val="22"/>
        </w:rPr>
        <w:t xml:space="preserve">1 paleta wody w opakowaniu 0,5 l zawiera nie mniej niż 1 296 butelek; </w:t>
      </w:r>
      <w:r w:rsidR="00284CCB" w:rsidRPr="0044101C">
        <w:rPr>
          <w:rFonts w:ascii="Arial" w:hAnsi="Arial" w:cs="Arial"/>
          <w:sz w:val="22"/>
          <w:szCs w:val="22"/>
        </w:rPr>
        <w:t xml:space="preserve">a </w:t>
      </w:r>
      <w:r w:rsidRPr="0044101C">
        <w:rPr>
          <w:rFonts w:ascii="Arial" w:hAnsi="Arial" w:cs="Arial"/>
          <w:sz w:val="22"/>
          <w:szCs w:val="22"/>
        </w:rPr>
        <w:t>1 paleta wody w opakowaniu 1,5 l zawiera nie mniej niż 504 butelki</w:t>
      </w:r>
      <w:r w:rsidR="00284CCB" w:rsidRPr="0044101C">
        <w:rPr>
          <w:rFonts w:ascii="Arial" w:hAnsi="Arial" w:cs="Arial"/>
          <w:sz w:val="22"/>
          <w:szCs w:val="22"/>
        </w:rPr>
        <w:t>.</w:t>
      </w:r>
      <w:r w:rsidRPr="0044101C">
        <w:rPr>
          <w:rFonts w:ascii="Arial" w:hAnsi="Arial" w:cs="Arial"/>
          <w:sz w:val="22"/>
          <w:szCs w:val="22"/>
        </w:rPr>
        <w:t xml:space="preserve"> Deklarowana przez Wykonawcę ilość butelek wody</w:t>
      </w:r>
      <w:r w:rsidR="00410029" w:rsidRPr="0044101C">
        <w:rPr>
          <w:rFonts w:ascii="Arial" w:hAnsi="Arial" w:cs="Arial"/>
          <w:sz w:val="22"/>
          <w:szCs w:val="22"/>
        </w:rPr>
        <w:t xml:space="preserve"> w przeliczeniu na paletę</w:t>
      </w:r>
      <w:r w:rsidRPr="0044101C">
        <w:rPr>
          <w:rFonts w:ascii="Arial" w:hAnsi="Arial" w:cs="Arial"/>
          <w:sz w:val="22"/>
          <w:szCs w:val="22"/>
        </w:rPr>
        <w:t>:</w:t>
      </w:r>
    </w:p>
    <w:p w14:paraId="5ECA662E" w14:textId="77777777" w:rsidR="009B493A" w:rsidRPr="0044101C" w:rsidRDefault="009B493A" w:rsidP="009525E3">
      <w:pPr>
        <w:pStyle w:val="Akapitzlist"/>
        <w:numPr>
          <w:ilvl w:val="0"/>
          <w:numId w:val="17"/>
        </w:numPr>
        <w:tabs>
          <w:tab w:val="left" w:pos="993"/>
        </w:tabs>
        <w:spacing w:line="276" w:lineRule="auto"/>
        <w:ind w:left="567" w:firstLine="0"/>
        <w:contextualSpacing/>
        <w:rPr>
          <w:rFonts w:ascii="Arial" w:hAnsi="Arial" w:cs="Arial"/>
          <w:sz w:val="22"/>
          <w:szCs w:val="22"/>
        </w:rPr>
      </w:pPr>
      <w:r w:rsidRPr="0044101C">
        <w:rPr>
          <w:rFonts w:ascii="Arial" w:hAnsi="Arial" w:cs="Arial"/>
          <w:sz w:val="22"/>
          <w:szCs w:val="22"/>
        </w:rPr>
        <w:t>1 paleta wody w opakowaniu 0,5 l będzie zawierała: ………………. butelek,</w:t>
      </w:r>
    </w:p>
    <w:p w14:paraId="58463A84" w14:textId="0409D20A" w:rsidR="009B493A" w:rsidRPr="0044101C" w:rsidRDefault="009B493A" w:rsidP="009525E3">
      <w:pPr>
        <w:pStyle w:val="Akapitzlist"/>
        <w:numPr>
          <w:ilvl w:val="0"/>
          <w:numId w:val="17"/>
        </w:numPr>
        <w:tabs>
          <w:tab w:val="left" w:pos="993"/>
        </w:tabs>
        <w:spacing w:line="276" w:lineRule="auto"/>
        <w:ind w:left="567" w:firstLine="0"/>
        <w:contextualSpacing/>
        <w:rPr>
          <w:rFonts w:ascii="Arial" w:hAnsi="Arial" w:cs="Arial"/>
          <w:sz w:val="22"/>
          <w:szCs w:val="22"/>
        </w:rPr>
      </w:pPr>
      <w:r w:rsidRPr="0044101C">
        <w:rPr>
          <w:rFonts w:ascii="Arial" w:hAnsi="Arial" w:cs="Arial"/>
          <w:sz w:val="22"/>
          <w:szCs w:val="22"/>
        </w:rPr>
        <w:t xml:space="preserve">1 paleta wody w opakowaniu 1,5 l będzie zawierała: ………………. </w:t>
      </w:r>
      <w:r w:rsidR="00B66755" w:rsidRPr="0044101C">
        <w:rPr>
          <w:rFonts w:ascii="Arial" w:hAnsi="Arial" w:cs="Arial"/>
          <w:sz w:val="22"/>
          <w:szCs w:val="22"/>
        </w:rPr>
        <w:t>b</w:t>
      </w:r>
      <w:r w:rsidRPr="0044101C">
        <w:rPr>
          <w:rFonts w:ascii="Arial" w:hAnsi="Arial" w:cs="Arial"/>
          <w:sz w:val="22"/>
          <w:szCs w:val="22"/>
        </w:rPr>
        <w:t>utelek</w:t>
      </w:r>
      <w:r w:rsidR="00284CCB" w:rsidRPr="0044101C">
        <w:rPr>
          <w:rFonts w:ascii="Arial" w:hAnsi="Arial" w:cs="Arial"/>
          <w:sz w:val="22"/>
          <w:szCs w:val="22"/>
        </w:rPr>
        <w:t>.</w:t>
      </w:r>
    </w:p>
    <w:p w14:paraId="5B04CEFD" w14:textId="3F7C2842" w:rsidR="00770B6D" w:rsidRDefault="00770B6D" w:rsidP="0044101C">
      <w:pPr>
        <w:spacing w:line="276" w:lineRule="auto"/>
        <w:ind w:left="284"/>
        <w:contextualSpacing/>
        <w:rPr>
          <w:rFonts w:ascii="Arial" w:hAnsi="Arial" w:cs="Arial"/>
          <w:sz w:val="22"/>
          <w:szCs w:val="22"/>
        </w:rPr>
      </w:pPr>
    </w:p>
    <w:p w14:paraId="010D1815" w14:textId="6D9C15EE" w:rsidR="00515B4D" w:rsidRPr="0044101C" w:rsidRDefault="00515B4D" w:rsidP="009525E3">
      <w:pPr>
        <w:pStyle w:val="Akapitzlist"/>
        <w:numPr>
          <w:ilvl w:val="1"/>
          <w:numId w:val="28"/>
        </w:numPr>
        <w:spacing w:line="276" w:lineRule="auto"/>
        <w:ind w:left="709" w:hanging="142"/>
        <w:contextualSpacing/>
        <w:jc w:val="both"/>
        <w:rPr>
          <w:rFonts w:ascii="Arial" w:hAnsi="Arial" w:cs="Arial"/>
          <w:sz w:val="22"/>
          <w:szCs w:val="22"/>
        </w:rPr>
      </w:pPr>
      <w:r w:rsidRPr="0044101C">
        <w:rPr>
          <w:rFonts w:ascii="Arial" w:hAnsi="Arial" w:cs="Arial"/>
          <w:sz w:val="22"/>
          <w:szCs w:val="22"/>
        </w:rPr>
        <w:lastRenderedPageBreak/>
        <w:t>0,5 palety</w:t>
      </w:r>
      <w:r w:rsidR="00C35538">
        <w:rPr>
          <w:rFonts w:ascii="Arial" w:hAnsi="Arial" w:cs="Arial"/>
          <w:sz w:val="22"/>
          <w:szCs w:val="22"/>
        </w:rPr>
        <w:t xml:space="preserve"> </w:t>
      </w:r>
      <w:r w:rsidRPr="0044101C">
        <w:rPr>
          <w:rFonts w:ascii="Arial" w:hAnsi="Arial" w:cs="Arial"/>
          <w:sz w:val="22"/>
          <w:szCs w:val="22"/>
        </w:rPr>
        <w:t>wody w opakowaniu 0,5 l zawiera nie mniej niż 648 butelek; 0,5 palety wody w opakowaniu 1,5 l zawiera nie mniej niż 252 butelki</w:t>
      </w:r>
      <w:r w:rsidR="00770B6D" w:rsidRPr="0044101C">
        <w:rPr>
          <w:rStyle w:val="Odwoanieprzypisudolnego"/>
          <w:rFonts w:ascii="Arial" w:hAnsi="Arial" w:cs="Arial"/>
          <w:sz w:val="22"/>
          <w:szCs w:val="22"/>
        </w:rPr>
        <w:footnoteReference w:id="5"/>
      </w:r>
      <w:r w:rsidRPr="0044101C">
        <w:rPr>
          <w:rFonts w:ascii="Arial" w:hAnsi="Arial" w:cs="Arial"/>
          <w:sz w:val="22"/>
          <w:szCs w:val="22"/>
        </w:rPr>
        <w:t>.  Deklarowana przez Wykonawcę ilość butelek wody w przeliczeniu na pół paletę:</w:t>
      </w:r>
    </w:p>
    <w:p w14:paraId="5C142BAF" w14:textId="77777777" w:rsidR="00515B4D" w:rsidRPr="0044101C" w:rsidRDefault="00515B4D" w:rsidP="009525E3">
      <w:pPr>
        <w:pStyle w:val="Akapitzlist"/>
        <w:numPr>
          <w:ilvl w:val="0"/>
          <w:numId w:val="35"/>
        </w:numPr>
        <w:spacing w:line="276" w:lineRule="auto"/>
        <w:ind w:left="993" w:hanging="426"/>
        <w:contextualSpacing/>
        <w:rPr>
          <w:rFonts w:ascii="Arial" w:hAnsi="Arial" w:cs="Arial"/>
          <w:sz w:val="22"/>
          <w:szCs w:val="22"/>
        </w:rPr>
      </w:pPr>
      <w:r w:rsidRPr="0044101C">
        <w:rPr>
          <w:rFonts w:ascii="Arial" w:hAnsi="Arial" w:cs="Arial"/>
          <w:sz w:val="22"/>
          <w:szCs w:val="22"/>
        </w:rPr>
        <w:t>0,5 palety wody w opakowaniu 0,5 l będzie zawierała: …………..……. butelek,</w:t>
      </w:r>
    </w:p>
    <w:p w14:paraId="67CB1C01" w14:textId="484A0FDC" w:rsidR="00515B4D" w:rsidRPr="0044101C" w:rsidRDefault="00515B4D" w:rsidP="009525E3">
      <w:pPr>
        <w:pStyle w:val="Akapitzlist"/>
        <w:numPr>
          <w:ilvl w:val="0"/>
          <w:numId w:val="35"/>
        </w:numPr>
        <w:tabs>
          <w:tab w:val="left" w:pos="993"/>
        </w:tabs>
        <w:spacing w:line="276" w:lineRule="auto"/>
        <w:ind w:left="567" w:firstLine="0"/>
        <w:contextualSpacing/>
        <w:rPr>
          <w:rFonts w:ascii="Arial" w:hAnsi="Arial" w:cs="Arial"/>
          <w:sz w:val="22"/>
          <w:szCs w:val="22"/>
        </w:rPr>
      </w:pPr>
      <w:r w:rsidRPr="0044101C">
        <w:rPr>
          <w:rFonts w:ascii="Arial" w:hAnsi="Arial" w:cs="Arial"/>
          <w:sz w:val="22"/>
          <w:szCs w:val="22"/>
        </w:rPr>
        <w:t>0,5 palety wody w opakowaniu 1,5 l będzie zawierała: ……………..…. butelek,</w:t>
      </w:r>
    </w:p>
    <w:p w14:paraId="193FC64D" w14:textId="0476D8AF" w:rsidR="009B493A" w:rsidRPr="0044101C" w:rsidRDefault="009B493A" w:rsidP="009236BE">
      <w:pPr>
        <w:pStyle w:val="Akapitzlist"/>
        <w:numPr>
          <w:ilvl w:val="0"/>
          <w:numId w:val="28"/>
        </w:numPr>
        <w:spacing w:line="276" w:lineRule="auto"/>
        <w:ind w:left="284" w:hanging="284"/>
        <w:jc w:val="both"/>
        <w:rPr>
          <w:rFonts w:ascii="Arial" w:hAnsi="Arial" w:cs="Arial"/>
          <w:sz w:val="22"/>
          <w:szCs w:val="22"/>
        </w:rPr>
      </w:pPr>
      <w:r w:rsidRPr="0044101C">
        <w:rPr>
          <w:rFonts w:ascii="Arial" w:hAnsi="Arial" w:cs="Arial"/>
          <w:sz w:val="22"/>
          <w:szCs w:val="22"/>
        </w:rPr>
        <w:t>Dostarczana przez Wykonawcę Woda musi:</w:t>
      </w:r>
    </w:p>
    <w:p w14:paraId="3EA7447A" w14:textId="32D239A9" w:rsidR="009B493A" w:rsidRPr="0044101C" w:rsidRDefault="009B493A" w:rsidP="00342EFF">
      <w:pPr>
        <w:pStyle w:val="Akapitzlist"/>
        <w:numPr>
          <w:ilvl w:val="0"/>
          <w:numId w:val="15"/>
        </w:numPr>
        <w:spacing w:line="276" w:lineRule="auto"/>
        <w:ind w:left="567" w:hanging="283"/>
        <w:contextualSpacing/>
        <w:jc w:val="both"/>
        <w:rPr>
          <w:rFonts w:ascii="Arial" w:hAnsi="Arial" w:cs="Arial"/>
          <w:sz w:val="22"/>
          <w:szCs w:val="22"/>
        </w:rPr>
      </w:pPr>
      <w:r w:rsidRPr="0044101C">
        <w:rPr>
          <w:rFonts w:ascii="Arial" w:hAnsi="Arial" w:cs="Arial"/>
          <w:sz w:val="22"/>
          <w:szCs w:val="22"/>
        </w:rPr>
        <w:t xml:space="preserve">spełniać wymogi Ustawy z dnia 25 sierpnia 2006 r. o bezpieczeństwie żywności i żywienia </w:t>
      </w:r>
      <w:r w:rsidR="00A93649" w:rsidRPr="0044101C">
        <w:rPr>
          <w:rFonts w:ascii="Arial" w:hAnsi="Arial" w:cs="Arial"/>
          <w:sz w:val="22"/>
          <w:szCs w:val="22"/>
        </w:rPr>
        <w:t>(</w:t>
      </w:r>
      <w:r w:rsidR="00410029" w:rsidRPr="0044101C">
        <w:rPr>
          <w:rFonts w:ascii="Arial" w:hAnsi="Arial" w:cs="Arial"/>
          <w:sz w:val="22"/>
          <w:szCs w:val="22"/>
        </w:rPr>
        <w:t xml:space="preserve">tj. Dz. U. z </w:t>
      </w:r>
      <w:r w:rsidR="00373005" w:rsidRPr="0044101C">
        <w:rPr>
          <w:rFonts w:ascii="Arial" w:hAnsi="Arial" w:cs="Arial"/>
          <w:sz w:val="22"/>
          <w:szCs w:val="22"/>
        </w:rPr>
        <w:t>20</w:t>
      </w:r>
      <w:r w:rsidR="00373005">
        <w:rPr>
          <w:rFonts w:ascii="Arial" w:hAnsi="Arial" w:cs="Arial"/>
          <w:sz w:val="22"/>
          <w:szCs w:val="22"/>
        </w:rPr>
        <w:t>20</w:t>
      </w:r>
      <w:r w:rsidR="00373005" w:rsidRPr="0044101C">
        <w:rPr>
          <w:rFonts w:ascii="Arial" w:hAnsi="Arial" w:cs="Arial"/>
          <w:sz w:val="22"/>
          <w:szCs w:val="22"/>
        </w:rPr>
        <w:t xml:space="preserve"> </w:t>
      </w:r>
      <w:r w:rsidR="00410029" w:rsidRPr="0044101C">
        <w:rPr>
          <w:rFonts w:ascii="Arial" w:hAnsi="Arial" w:cs="Arial"/>
          <w:sz w:val="22"/>
          <w:szCs w:val="22"/>
        </w:rPr>
        <w:t xml:space="preserve">r. poz. </w:t>
      </w:r>
      <w:r w:rsidR="00373005">
        <w:rPr>
          <w:rFonts w:ascii="Arial" w:hAnsi="Arial" w:cs="Arial"/>
          <w:sz w:val="22"/>
          <w:szCs w:val="22"/>
        </w:rPr>
        <w:t>2021</w:t>
      </w:r>
      <w:r w:rsidR="00410029" w:rsidRPr="0044101C">
        <w:rPr>
          <w:rFonts w:ascii="Arial" w:hAnsi="Arial" w:cs="Arial"/>
          <w:sz w:val="22"/>
          <w:szCs w:val="22"/>
        </w:rPr>
        <w:t>), oraz Rozporządzenia, o którym mowa w pkt 2 poniżej</w:t>
      </w:r>
      <w:r w:rsidR="00E767EC" w:rsidRPr="0044101C">
        <w:rPr>
          <w:rFonts w:ascii="Arial" w:hAnsi="Arial" w:cs="Arial"/>
          <w:sz w:val="22"/>
          <w:szCs w:val="22"/>
        </w:rPr>
        <w:t>;</w:t>
      </w:r>
      <w:r w:rsidR="00410029" w:rsidRPr="0044101C" w:rsidDel="00410029">
        <w:rPr>
          <w:rFonts w:ascii="Arial" w:hAnsi="Arial" w:cs="Arial"/>
          <w:sz w:val="22"/>
          <w:szCs w:val="22"/>
        </w:rPr>
        <w:t xml:space="preserve"> </w:t>
      </w:r>
    </w:p>
    <w:p w14:paraId="31FAC141" w14:textId="5597DE72" w:rsidR="009B493A" w:rsidRPr="0044101C" w:rsidRDefault="009B493A" w:rsidP="00342EFF">
      <w:pPr>
        <w:pStyle w:val="Akapitzlist"/>
        <w:numPr>
          <w:ilvl w:val="0"/>
          <w:numId w:val="15"/>
        </w:numPr>
        <w:tabs>
          <w:tab w:val="num" w:pos="-1418"/>
        </w:tabs>
        <w:spacing w:line="276" w:lineRule="auto"/>
        <w:ind w:left="567" w:hanging="283"/>
        <w:contextualSpacing/>
        <w:jc w:val="both"/>
        <w:rPr>
          <w:rFonts w:ascii="Arial" w:hAnsi="Arial" w:cs="Arial"/>
          <w:sz w:val="22"/>
          <w:szCs w:val="22"/>
        </w:rPr>
      </w:pPr>
      <w:r w:rsidRPr="0044101C">
        <w:rPr>
          <w:rFonts w:ascii="Arial" w:hAnsi="Arial" w:cs="Arial"/>
          <w:sz w:val="22"/>
          <w:szCs w:val="22"/>
        </w:rPr>
        <w:t xml:space="preserve">posiadać ocenę i kwalifikację rodzajową, wykonaną zgodnie z aktualnym Rozporządzeniem Ministra Zdrowia z dnia 31 marca 2011 r. w sprawie naturalnych wód mineralnych, wód źródlanych i wód stołowych (Dz. U. </w:t>
      </w:r>
      <w:r w:rsidR="00A93649" w:rsidRPr="0044101C">
        <w:rPr>
          <w:rFonts w:ascii="Arial" w:hAnsi="Arial" w:cs="Arial"/>
          <w:sz w:val="22"/>
          <w:szCs w:val="22"/>
        </w:rPr>
        <w:t xml:space="preserve">z 2011 r., </w:t>
      </w:r>
      <w:r w:rsidRPr="0044101C">
        <w:rPr>
          <w:rFonts w:ascii="Arial" w:hAnsi="Arial" w:cs="Arial"/>
          <w:sz w:val="22"/>
          <w:szCs w:val="22"/>
        </w:rPr>
        <w:t>Nr 85, poz. 466),</w:t>
      </w:r>
    </w:p>
    <w:p w14:paraId="7BD4B8A5" w14:textId="77777777" w:rsidR="009B493A" w:rsidRPr="0044101C" w:rsidRDefault="009B493A" w:rsidP="00342EFF">
      <w:pPr>
        <w:pStyle w:val="Akapitzlist"/>
        <w:numPr>
          <w:ilvl w:val="0"/>
          <w:numId w:val="15"/>
        </w:numPr>
        <w:spacing w:line="276" w:lineRule="auto"/>
        <w:ind w:left="568" w:hanging="284"/>
        <w:jc w:val="both"/>
        <w:rPr>
          <w:rFonts w:ascii="Arial" w:hAnsi="Arial" w:cs="Arial"/>
          <w:sz w:val="22"/>
          <w:szCs w:val="22"/>
        </w:rPr>
      </w:pPr>
      <w:r w:rsidRPr="0044101C">
        <w:rPr>
          <w:rFonts w:ascii="Arial" w:hAnsi="Arial" w:cs="Arial"/>
          <w:sz w:val="22"/>
          <w:szCs w:val="22"/>
        </w:rPr>
        <w:t>posiadać informację o aktualnych wynikach badań kontrolnych własnych, bądź wykonanych w nadzorze sanitarnym właściwym terenowo.</w:t>
      </w:r>
    </w:p>
    <w:p w14:paraId="2ABC9092" w14:textId="77777777" w:rsidR="009B493A" w:rsidRPr="0044101C" w:rsidRDefault="009B493A" w:rsidP="00DF46EE">
      <w:pPr>
        <w:pStyle w:val="Akapitzlist"/>
        <w:numPr>
          <w:ilvl w:val="0"/>
          <w:numId w:val="28"/>
        </w:numPr>
        <w:spacing w:line="276" w:lineRule="auto"/>
        <w:ind w:left="284" w:hanging="284"/>
        <w:jc w:val="both"/>
        <w:rPr>
          <w:rFonts w:ascii="Arial" w:hAnsi="Arial" w:cs="Arial"/>
          <w:sz w:val="22"/>
          <w:szCs w:val="22"/>
        </w:rPr>
      </w:pPr>
      <w:r w:rsidRPr="0044101C">
        <w:rPr>
          <w:rFonts w:ascii="Arial" w:hAnsi="Arial" w:cs="Arial"/>
          <w:sz w:val="22"/>
          <w:szCs w:val="22"/>
        </w:rPr>
        <w:t xml:space="preserve">Woda będzie dostarczana w butelkach PET, posiadających atest PZH lub deklarację zgodności producenta. Na opakowaniu musi znajdować się data przydatności </w:t>
      </w:r>
      <w:r w:rsidRPr="0044101C">
        <w:rPr>
          <w:rFonts w:ascii="Arial" w:hAnsi="Arial" w:cs="Arial"/>
          <w:sz w:val="22"/>
          <w:szCs w:val="22"/>
        </w:rPr>
        <w:br/>
        <w:t>do spożycia.</w:t>
      </w:r>
    </w:p>
    <w:p w14:paraId="1F0309D5" w14:textId="77777777" w:rsidR="009B493A" w:rsidRPr="0044101C" w:rsidRDefault="009B493A" w:rsidP="00DF46EE">
      <w:pPr>
        <w:pStyle w:val="Akapitzlist"/>
        <w:numPr>
          <w:ilvl w:val="0"/>
          <w:numId w:val="28"/>
        </w:numPr>
        <w:spacing w:line="276" w:lineRule="auto"/>
        <w:ind w:left="284" w:hanging="284"/>
        <w:contextualSpacing/>
        <w:jc w:val="both"/>
        <w:rPr>
          <w:rFonts w:ascii="Arial" w:hAnsi="Arial" w:cs="Arial"/>
          <w:sz w:val="22"/>
          <w:szCs w:val="22"/>
        </w:rPr>
      </w:pPr>
      <w:r w:rsidRPr="0044101C">
        <w:rPr>
          <w:rFonts w:ascii="Arial" w:hAnsi="Arial" w:cs="Arial"/>
          <w:sz w:val="22"/>
          <w:szCs w:val="22"/>
        </w:rPr>
        <w:t>Dostarczana przez Wykonawcę Woda będzie przydatna do spożycia przez okres nie krótszy niż:</w:t>
      </w:r>
    </w:p>
    <w:p w14:paraId="529CED38" w14:textId="77777777" w:rsidR="009B493A" w:rsidRPr="0044101C" w:rsidRDefault="009B493A" w:rsidP="00342EFF">
      <w:pPr>
        <w:pStyle w:val="Akapitzlist"/>
        <w:numPr>
          <w:ilvl w:val="0"/>
          <w:numId w:val="16"/>
        </w:numPr>
        <w:spacing w:line="276" w:lineRule="auto"/>
        <w:ind w:left="567" w:hanging="283"/>
        <w:contextualSpacing/>
        <w:jc w:val="both"/>
        <w:rPr>
          <w:rFonts w:ascii="Arial" w:hAnsi="Arial" w:cs="Arial"/>
          <w:sz w:val="22"/>
          <w:szCs w:val="22"/>
        </w:rPr>
      </w:pPr>
      <w:r w:rsidRPr="0044101C">
        <w:rPr>
          <w:rFonts w:ascii="Arial" w:hAnsi="Arial" w:cs="Arial"/>
          <w:sz w:val="22"/>
          <w:szCs w:val="22"/>
        </w:rPr>
        <w:t>12 miesięcy – licząc od daty produkcji danej partii Wody, oraz</w:t>
      </w:r>
    </w:p>
    <w:p w14:paraId="69456A10" w14:textId="41A4EF30" w:rsidR="009B493A" w:rsidRPr="0044101C" w:rsidRDefault="00BF7C9F" w:rsidP="00342EFF">
      <w:pPr>
        <w:pStyle w:val="Akapitzlist"/>
        <w:numPr>
          <w:ilvl w:val="0"/>
          <w:numId w:val="16"/>
        </w:numPr>
        <w:spacing w:line="276" w:lineRule="auto"/>
        <w:ind w:left="568" w:hanging="284"/>
        <w:jc w:val="both"/>
        <w:rPr>
          <w:rFonts w:ascii="Arial" w:hAnsi="Arial" w:cs="Arial"/>
          <w:sz w:val="22"/>
          <w:szCs w:val="22"/>
        </w:rPr>
      </w:pPr>
      <w:r w:rsidRPr="0044101C">
        <w:rPr>
          <w:rFonts w:ascii="Arial" w:hAnsi="Arial" w:cs="Arial"/>
          <w:sz w:val="22"/>
          <w:szCs w:val="22"/>
        </w:rPr>
        <w:t xml:space="preserve"> </w:t>
      </w:r>
      <w:r w:rsidR="009B493A" w:rsidRPr="0044101C">
        <w:rPr>
          <w:rFonts w:ascii="Arial" w:hAnsi="Arial" w:cs="Arial"/>
          <w:sz w:val="22"/>
          <w:szCs w:val="22"/>
        </w:rPr>
        <w:t xml:space="preserve"> 9 miesięcy – licząc od daty jej dostawy, potwierdzonej stosownym protokołem odbioru.</w:t>
      </w:r>
    </w:p>
    <w:p w14:paraId="7FC04AF9" w14:textId="18FB4809" w:rsidR="00051612" w:rsidRPr="0044101C" w:rsidRDefault="00051612" w:rsidP="00DF46EE">
      <w:pPr>
        <w:pStyle w:val="ust"/>
        <w:numPr>
          <w:ilvl w:val="0"/>
          <w:numId w:val="28"/>
        </w:numPr>
        <w:spacing w:before="0" w:after="0" w:line="276" w:lineRule="auto"/>
        <w:ind w:left="283" w:hanging="283"/>
        <w:rPr>
          <w:rFonts w:ascii="Arial" w:hAnsi="Arial" w:cs="Arial"/>
          <w:sz w:val="22"/>
          <w:szCs w:val="22"/>
        </w:rPr>
      </w:pPr>
      <w:r w:rsidRPr="0044101C">
        <w:rPr>
          <w:rFonts w:ascii="Arial" w:hAnsi="Arial" w:cs="Arial"/>
          <w:sz w:val="22"/>
          <w:szCs w:val="22"/>
        </w:rPr>
        <w:t>Zamawiający, najpóźniej w terminie 7</w:t>
      </w:r>
      <w:r w:rsidR="00F25AD5">
        <w:rPr>
          <w:rFonts w:ascii="Arial" w:hAnsi="Arial" w:cs="Arial"/>
          <w:sz w:val="22"/>
          <w:szCs w:val="22"/>
        </w:rPr>
        <w:t xml:space="preserve"> (słownie: siedmiu)</w:t>
      </w:r>
      <w:r w:rsidRPr="0044101C">
        <w:rPr>
          <w:rFonts w:ascii="Arial" w:hAnsi="Arial" w:cs="Arial"/>
          <w:sz w:val="22"/>
          <w:szCs w:val="22"/>
        </w:rPr>
        <w:t xml:space="preserve"> dni od zawarcia Umowy, wymaga od Wykonawcy</w:t>
      </w:r>
      <w:r w:rsidR="00BD3825" w:rsidRPr="0044101C">
        <w:rPr>
          <w:rFonts w:ascii="Arial" w:hAnsi="Arial" w:cs="Arial"/>
          <w:sz w:val="22"/>
          <w:szCs w:val="22"/>
        </w:rPr>
        <w:t xml:space="preserve"> </w:t>
      </w:r>
      <w:r w:rsidRPr="0044101C">
        <w:rPr>
          <w:rFonts w:ascii="Arial" w:hAnsi="Arial" w:cs="Arial"/>
          <w:sz w:val="22"/>
          <w:szCs w:val="22"/>
        </w:rPr>
        <w:t xml:space="preserve">lub Wykonawców wspólnie ubiegających się o udzielenie zamówienia, przedłożenia kopii opłaconej Polisy ubezpieczenia odpowiedzialności cywilnej w zakresie prowadzonej działalności gospodarczej związanej z przedmiotem zamówienia, obowiązującej w całym okresie obowiązywania </w:t>
      </w:r>
      <w:r w:rsidR="00E10516" w:rsidRPr="0044101C">
        <w:rPr>
          <w:rFonts w:ascii="Arial" w:hAnsi="Arial" w:cs="Arial"/>
          <w:sz w:val="22"/>
          <w:szCs w:val="22"/>
        </w:rPr>
        <w:t>U</w:t>
      </w:r>
      <w:r w:rsidRPr="0044101C">
        <w:rPr>
          <w:rFonts w:ascii="Arial" w:hAnsi="Arial" w:cs="Arial"/>
          <w:sz w:val="22"/>
          <w:szCs w:val="22"/>
        </w:rPr>
        <w:t xml:space="preserve">mowy, na kwotę nie mniejszą niż: </w:t>
      </w:r>
      <w:r w:rsidR="0084227F" w:rsidRPr="0044101C">
        <w:rPr>
          <w:rFonts w:ascii="Arial" w:hAnsi="Arial" w:cs="Arial"/>
          <w:sz w:val="22"/>
          <w:szCs w:val="22"/>
        </w:rPr>
        <w:t>300 000,00</w:t>
      </w:r>
      <w:r w:rsidRPr="0044101C">
        <w:rPr>
          <w:rFonts w:ascii="Arial" w:hAnsi="Arial" w:cs="Arial"/>
          <w:sz w:val="22"/>
          <w:szCs w:val="22"/>
        </w:rPr>
        <w:t xml:space="preserve"> zł</w:t>
      </w:r>
      <w:r w:rsidR="0084227F" w:rsidRPr="0044101C">
        <w:rPr>
          <w:rFonts w:ascii="Arial" w:hAnsi="Arial" w:cs="Arial"/>
          <w:sz w:val="22"/>
          <w:szCs w:val="22"/>
        </w:rPr>
        <w:t xml:space="preserve"> (słownie: trzysta tysięcy złotych)</w:t>
      </w:r>
      <w:r w:rsidRPr="0044101C">
        <w:rPr>
          <w:rFonts w:ascii="Arial" w:hAnsi="Arial" w:cs="Arial"/>
          <w:sz w:val="22"/>
          <w:szCs w:val="22"/>
        </w:rPr>
        <w:t>, na jedno i wszystkie zdarzenia wraz z dokumentem potwierdzającym uiszczenie opłaty za polisę lub innego dokumentu, potwierdzającego spełnienie powyższego warunku.</w:t>
      </w:r>
    </w:p>
    <w:p w14:paraId="65B52A6C" w14:textId="4C52DD18" w:rsidR="00BD3825" w:rsidRDefault="002B696B" w:rsidP="00DF46EE">
      <w:pPr>
        <w:pStyle w:val="ust"/>
        <w:numPr>
          <w:ilvl w:val="0"/>
          <w:numId w:val="28"/>
        </w:numPr>
        <w:spacing w:before="0" w:after="0" w:line="276" w:lineRule="auto"/>
        <w:ind w:left="284" w:hanging="284"/>
        <w:contextualSpacing/>
        <w:rPr>
          <w:rFonts w:ascii="Arial" w:hAnsi="Arial" w:cs="Arial"/>
          <w:sz w:val="22"/>
          <w:szCs w:val="22"/>
        </w:rPr>
      </w:pPr>
      <w:r w:rsidRPr="0044101C">
        <w:rPr>
          <w:rFonts w:ascii="Arial" w:hAnsi="Arial" w:cs="Arial"/>
          <w:sz w:val="22"/>
          <w:szCs w:val="22"/>
        </w:rPr>
        <w:t>W przypadku</w:t>
      </w:r>
      <w:r w:rsidR="003B7128" w:rsidRPr="0044101C">
        <w:rPr>
          <w:rFonts w:ascii="Arial" w:hAnsi="Arial" w:cs="Arial"/>
          <w:sz w:val="22"/>
          <w:szCs w:val="22"/>
        </w:rPr>
        <w:t>,</w:t>
      </w:r>
      <w:r w:rsidRPr="0044101C">
        <w:rPr>
          <w:rFonts w:ascii="Arial" w:hAnsi="Arial" w:cs="Arial"/>
          <w:sz w:val="22"/>
          <w:szCs w:val="22"/>
        </w:rPr>
        <w:t xml:space="preserve"> gdy </w:t>
      </w:r>
      <w:r w:rsidR="003B7128" w:rsidRPr="0044101C">
        <w:rPr>
          <w:rFonts w:ascii="Arial" w:hAnsi="Arial" w:cs="Arial"/>
          <w:sz w:val="22"/>
          <w:szCs w:val="22"/>
        </w:rPr>
        <w:t>polisa odpowiedzialności</w:t>
      </w:r>
      <w:r w:rsidR="00BD3825" w:rsidRPr="0044101C">
        <w:rPr>
          <w:rFonts w:ascii="Arial" w:hAnsi="Arial" w:cs="Arial"/>
          <w:sz w:val="22"/>
          <w:szCs w:val="22"/>
        </w:rPr>
        <w:t xml:space="preserve"> cywilnej</w:t>
      </w:r>
      <w:r w:rsidRPr="0044101C">
        <w:rPr>
          <w:rFonts w:ascii="Arial" w:hAnsi="Arial" w:cs="Arial"/>
          <w:sz w:val="22"/>
          <w:szCs w:val="22"/>
        </w:rPr>
        <w:t xml:space="preserve"> </w:t>
      </w:r>
      <w:r w:rsidR="003B7128" w:rsidRPr="0044101C">
        <w:rPr>
          <w:rFonts w:ascii="Arial" w:hAnsi="Arial" w:cs="Arial"/>
          <w:sz w:val="22"/>
          <w:szCs w:val="22"/>
        </w:rPr>
        <w:t>jest z</w:t>
      </w:r>
      <w:r w:rsidR="00BD3825" w:rsidRPr="0044101C">
        <w:rPr>
          <w:rFonts w:ascii="Arial" w:hAnsi="Arial" w:cs="Arial"/>
          <w:sz w:val="22"/>
          <w:szCs w:val="22"/>
        </w:rPr>
        <w:t xml:space="preserve"> krótszym terminem ważności niż termin realizacji </w:t>
      </w:r>
      <w:r w:rsidR="00E10516" w:rsidRPr="0044101C">
        <w:rPr>
          <w:rFonts w:ascii="Arial" w:hAnsi="Arial" w:cs="Arial"/>
          <w:sz w:val="22"/>
          <w:szCs w:val="22"/>
        </w:rPr>
        <w:t>U</w:t>
      </w:r>
      <w:r w:rsidR="00BD3825" w:rsidRPr="0044101C">
        <w:rPr>
          <w:rFonts w:ascii="Arial" w:hAnsi="Arial" w:cs="Arial"/>
          <w:sz w:val="22"/>
          <w:szCs w:val="22"/>
        </w:rPr>
        <w:t xml:space="preserve">mowy, warunkiem podpisania </w:t>
      </w:r>
      <w:r w:rsidR="00E10516" w:rsidRPr="0044101C">
        <w:rPr>
          <w:rFonts w:ascii="Arial" w:hAnsi="Arial" w:cs="Arial"/>
          <w:sz w:val="22"/>
          <w:szCs w:val="22"/>
        </w:rPr>
        <w:t>U</w:t>
      </w:r>
      <w:r w:rsidR="00BD3825" w:rsidRPr="0044101C">
        <w:rPr>
          <w:rFonts w:ascii="Arial" w:hAnsi="Arial" w:cs="Arial"/>
          <w:sz w:val="22"/>
          <w:szCs w:val="22"/>
        </w:rPr>
        <w:t>mowy jest przedstawienie wraz z taką polisą oświadczenia Wykonawcy o przedłużeniu terminu ważności polisy przed upływem terminu</w:t>
      </w:r>
      <w:r w:rsidR="00945AD9" w:rsidRPr="0044101C">
        <w:rPr>
          <w:rFonts w:ascii="Arial" w:hAnsi="Arial" w:cs="Arial"/>
          <w:sz w:val="22"/>
          <w:szCs w:val="22"/>
        </w:rPr>
        <w:t>,</w:t>
      </w:r>
      <w:r w:rsidR="00BD3825" w:rsidRPr="0044101C">
        <w:rPr>
          <w:rFonts w:ascii="Arial" w:hAnsi="Arial" w:cs="Arial"/>
          <w:sz w:val="22"/>
          <w:szCs w:val="22"/>
        </w:rPr>
        <w:t xml:space="preserve"> na jaki została ona zawarta, na </w:t>
      </w:r>
      <w:r w:rsidR="00945AD9" w:rsidRPr="0044101C">
        <w:rPr>
          <w:rFonts w:ascii="Arial" w:hAnsi="Arial" w:cs="Arial"/>
          <w:sz w:val="22"/>
          <w:szCs w:val="22"/>
        </w:rPr>
        <w:t>niezmienionych</w:t>
      </w:r>
      <w:r w:rsidR="00BD3825" w:rsidRPr="0044101C">
        <w:rPr>
          <w:rFonts w:ascii="Arial" w:hAnsi="Arial" w:cs="Arial"/>
          <w:sz w:val="22"/>
          <w:szCs w:val="22"/>
        </w:rPr>
        <w:t xml:space="preserve"> warunkach i na nie niższą sumę gwarancyjną na cały okres obowiązywania </w:t>
      </w:r>
      <w:r w:rsidR="00F25AD5">
        <w:rPr>
          <w:rFonts w:ascii="Arial" w:hAnsi="Arial" w:cs="Arial"/>
          <w:sz w:val="22"/>
          <w:szCs w:val="22"/>
        </w:rPr>
        <w:t>U</w:t>
      </w:r>
      <w:r w:rsidR="00BD3825" w:rsidRPr="0044101C">
        <w:rPr>
          <w:rFonts w:ascii="Arial" w:hAnsi="Arial" w:cs="Arial"/>
          <w:sz w:val="22"/>
          <w:szCs w:val="22"/>
        </w:rPr>
        <w:t>mowy.</w:t>
      </w:r>
    </w:p>
    <w:p w14:paraId="59213081" w14:textId="7BED77A6" w:rsidR="00930E5E" w:rsidRPr="00930E5E" w:rsidRDefault="00930E5E" w:rsidP="006D7D39">
      <w:pPr>
        <w:pStyle w:val="Akapitzlist"/>
        <w:numPr>
          <w:ilvl w:val="0"/>
          <w:numId w:val="28"/>
        </w:numPr>
        <w:spacing w:line="276" w:lineRule="auto"/>
        <w:ind w:left="284" w:hanging="284"/>
        <w:contextualSpacing/>
        <w:jc w:val="both"/>
        <w:rPr>
          <w:rFonts w:ascii="Arial" w:hAnsi="Arial" w:cs="Arial"/>
          <w:sz w:val="22"/>
          <w:szCs w:val="22"/>
        </w:rPr>
      </w:pPr>
      <w:r w:rsidRPr="00930E5E">
        <w:rPr>
          <w:rFonts w:ascii="Arial" w:hAnsi="Arial" w:cs="Arial"/>
          <w:sz w:val="22"/>
          <w:szCs w:val="22"/>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r w:rsidR="006D7D39">
        <w:rPr>
          <w:rStyle w:val="Odwoanieprzypisudolnego"/>
          <w:rFonts w:ascii="Arial" w:hAnsi="Arial"/>
          <w:sz w:val="22"/>
          <w:szCs w:val="22"/>
        </w:rPr>
        <w:footnoteReference w:id="6"/>
      </w:r>
    </w:p>
    <w:p w14:paraId="622D44CC" w14:textId="77777777" w:rsidR="00F25AD5" w:rsidRPr="0044101C" w:rsidRDefault="00F25AD5" w:rsidP="006D7D39">
      <w:pPr>
        <w:pStyle w:val="ust"/>
        <w:spacing w:before="0" w:after="0" w:line="276" w:lineRule="auto"/>
        <w:ind w:left="284" w:firstLine="0"/>
        <w:contextualSpacing/>
        <w:rPr>
          <w:rFonts w:ascii="Arial" w:hAnsi="Arial" w:cs="Arial"/>
          <w:sz w:val="22"/>
          <w:szCs w:val="22"/>
        </w:rPr>
      </w:pPr>
    </w:p>
    <w:p w14:paraId="3215A8A9" w14:textId="39C9740A" w:rsidR="000169AC" w:rsidRPr="0044101C" w:rsidRDefault="000169AC" w:rsidP="0044101C">
      <w:pPr>
        <w:pStyle w:val="Style1"/>
        <w:widowControl/>
        <w:spacing w:line="276" w:lineRule="auto"/>
        <w:ind w:right="74"/>
        <w:jc w:val="center"/>
        <w:rPr>
          <w:rStyle w:val="FontStyle12"/>
          <w:bCs/>
          <w:spacing w:val="60"/>
          <w:sz w:val="22"/>
          <w:szCs w:val="22"/>
        </w:rPr>
      </w:pPr>
      <w:r w:rsidRPr="0044101C">
        <w:rPr>
          <w:rStyle w:val="FontStyle12"/>
          <w:bCs/>
          <w:spacing w:val="60"/>
          <w:sz w:val="22"/>
          <w:szCs w:val="22"/>
        </w:rPr>
        <w:t>§2</w:t>
      </w:r>
    </w:p>
    <w:p w14:paraId="03F42DF8" w14:textId="77777777" w:rsidR="00B37DD0" w:rsidRPr="0044101C" w:rsidRDefault="00B37DD0" w:rsidP="0044101C">
      <w:pPr>
        <w:pStyle w:val="Style1"/>
        <w:widowControl/>
        <w:spacing w:line="276" w:lineRule="auto"/>
        <w:ind w:right="71"/>
        <w:contextualSpacing/>
        <w:jc w:val="center"/>
        <w:rPr>
          <w:rStyle w:val="FontStyle12"/>
          <w:bCs/>
          <w:sz w:val="22"/>
          <w:szCs w:val="22"/>
        </w:rPr>
      </w:pPr>
      <w:r w:rsidRPr="0044101C">
        <w:rPr>
          <w:rStyle w:val="FontStyle12"/>
          <w:bCs/>
          <w:sz w:val="22"/>
          <w:szCs w:val="22"/>
        </w:rPr>
        <w:t>Termin realizacji</w:t>
      </w:r>
    </w:p>
    <w:p w14:paraId="56F58596" w14:textId="1234B840" w:rsidR="00B37DD0" w:rsidRPr="0044101C" w:rsidRDefault="00B37DD0" w:rsidP="0044101C">
      <w:pPr>
        <w:pStyle w:val="Akapitzlist"/>
        <w:keepNext/>
        <w:numPr>
          <w:ilvl w:val="0"/>
          <w:numId w:val="10"/>
        </w:numPr>
        <w:tabs>
          <w:tab w:val="left" w:pos="-1701"/>
        </w:tabs>
        <w:spacing w:line="276" w:lineRule="auto"/>
        <w:ind w:left="284" w:hanging="284"/>
        <w:contextualSpacing/>
        <w:jc w:val="both"/>
        <w:rPr>
          <w:rFonts w:ascii="Arial" w:hAnsi="Arial" w:cs="Arial"/>
          <w:sz w:val="22"/>
          <w:szCs w:val="22"/>
        </w:rPr>
      </w:pPr>
      <w:r w:rsidRPr="0044101C">
        <w:rPr>
          <w:rFonts w:ascii="Arial" w:hAnsi="Arial" w:cs="Arial"/>
          <w:sz w:val="22"/>
          <w:szCs w:val="22"/>
        </w:rPr>
        <w:t xml:space="preserve">Umowa obowiązuje </w:t>
      </w:r>
      <w:r w:rsidR="00E753AE" w:rsidRPr="0044101C">
        <w:rPr>
          <w:rFonts w:ascii="Arial" w:hAnsi="Arial" w:cs="Arial"/>
          <w:sz w:val="22"/>
          <w:szCs w:val="22"/>
        </w:rPr>
        <w:t xml:space="preserve">od daty jej zawarcia </w:t>
      </w:r>
      <w:r w:rsidR="00001A9F" w:rsidRPr="0044101C">
        <w:rPr>
          <w:rFonts w:ascii="Arial" w:hAnsi="Arial" w:cs="Arial"/>
          <w:sz w:val="22"/>
          <w:szCs w:val="22"/>
        </w:rPr>
        <w:t>przez okres 24 miesięcy</w:t>
      </w:r>
      <w:r w:rsidR="00D669F8">
        <w:rPr>
          <w:rStyle w:val="Odwoanieprzypisudolnego"/>
          <w:rFonts w:ascii="Arial" w:hAnsi="Arial"/>
          <w:sz w:val="22"/>
          <w:szCs w:val="22"/>
        </w:rPr>
        <w:footnoteReference w:id="7"/>
      </w:r>
      <w:r w:rsidR="00D669F8">
        <w:rPr>
          <w:rFonts w:ascii="Arial" w:hAnsi="Arial" w:cs="Arial"/>
          <w:sz w:val="22"/>
          <w:szCs w:val="22"/>
        </w:rPr>
        <w:t>/</w:t>
      </w:r>
      <w:r w:rsidRPr="0044101C">
        <w:rPr>
          <w:rFonts w:ascii="Arial" w:hAnsi="Arial" w:cs="Arial"/>
          <w:sz w:val="22"/>
          <w:szCs w:val="22"/>
        </w:rPr>
        <w:t xml:space="preserve">lub do wyczerpania </w:t>
      </w:r>
      <w:r w:rsidR="004828DB" w:rsidRPr="0044101C">
        <w:rPr>
          <w:rFonts w:ascii="Arial" w:hAnsi="Arial" w:cs="Arial"/>
          <w:sz w:val="22"/>
          <w:szCs w:val="22"/>
        </w:rPr>
        <w:t xml:space="preserve">maksymalnej </w:t>
      </w:r>
      <w:r w:rsidRPr="0044101C">
        <w:rPr>
          <w:rFonts w:ascii="Arial" w:hAnsi="Arial" w:cs="Arial"/>
          <w:sz w:val="22"/>
          <w:szCs w:val="22"/>
        </w:rPr>
        <w:t xml:space="preserve">wartości </w:t>
      </w:r>
      <w:r w:rsidR="00F25AD5">
        <w:rPr>
          <w:rFonts w:ascii="Arial" w:hAnsi="Arial" w:cs="Arial"/>
          <w:sz w:val="22"/>
          <w:szCs w:val="22"/>
        </w:rPr>
        <w:t>U</w:t>
      </w:r>
      <w:r w:rsidRPr="0044101C">
        <w:rPr>
          <w:rFonts w:ascii="Arial" w:hAnsi="Arial" w:cs="Arial"/>
          <w:sz w:val="22"/>
          <w:szCs w:val="22"/>
        </w:rPr>
        <w:t>mowy</w:t>
      </w:r>
      <w:r w:rsidR="007476A1" w:rsidRPr="0044101C">
        <w:rPr>
          <w:rFonts w:ascii="Arial" w:hAnsi="Arial" w:cs="Arial"/>
          <w:sz w:val="22"/>
          <w:szCs w:val="22"/>
        </w:rPr>
        <w:t xml:space="preserve"> </w:t>
      </w:r>
      <w:r w:rsidR="003706BD" w:rsidRPr="0044101C">
        <w:rPr>
          <w:rFonts w:ascii="Arial" w:hAnsi="Arial" w:cs="Arial"/>
          <w:sz w:val="22"/>
          <w:szCs w:val="22"/>
        </w:rPr>
        <w:t xml:space="preserve">netto </w:t>
      </w:r>
      <w:r w:rsidRPr="0044101C">
        <w:rPr>
          <w:rFonts w:ascii="Arial" w:hAnsi="Arial" w:cs="Arial"/>
          <w:sz w:val="22"/>
          <w:szCs w:val="22"/>
        </w:rPr>
        <w:t xml:space="preserve">określonej w § </w:t>
      </w:r>
      <w:r w:rsidR="00D669F8">
        <w:rPr>
          <w:rFonts w:ascii="Arial" w:hAnsi="Arial" w:cs="Arial"/>
          <w:sz w:val="22"/>
          <w:szCs w:val="22"/>
        </w:rPr>
        <w:t>3</w:t>
      </w:r>
      <w:r w:rsidR="00D669F8" w:rsidRPr="0044101C">
        <w:rPr>
          <w:rFonts w:ascii="Arial" w:hAnsi="Arial" w:cs="Arial"/>
          <w:sz w:val="22"/>
          <w:szCs w:val="22"/>
        </w:rPr>
        <w:t xml:space="preserve"> </w:t>
      </w:r>
      <w:r w:rsidRPr="0044101C">
        <w:rPr>
          <w:rFonts w:ascii="Arial" w:hAnsi="Arial" w:cs="Arial"/>
          <w:sz w:val="22"/>
          <w:szCs w:val="22"/>
        </w:rPr>
        <w:t xml:space="preserve">ust. </w:t>
      </w:r>
      <w:r w:rsidR="00D669F8">
        <w:rPr>
          <w:rFonts w:ascii="Arial" w:hAnsi="Arial" w:cs="Arial"/>
          <w:sz w:val="22"/>
          <w:szCs w:val="22"/>
        </w:rPr>
        <w:t>1</w:t>
      </w:r>
      <w:r w:rsidR="00D669F8" w:rsidRPr="0044101C">
        <w:rPr>
          <w:rFonts w:ascii="Arial" w:hAnsi="Arial" w:cs="Arial"/>
          <w:sz w:val="22"/>
          <w:szCs w:val="22"/>
        </w:rPr>
        <w:t xml:space="preserve"> </w:t>
      </w:r>
      <w:r w:rsidRPr="0044101C">
        <w:rPr>
          <w:rFonts w:ascii="Arial" w:hAnsi="Arial" w:cs="Arial"/>
          <w:sz w:val="22"/>
          <w:szCs w:val="22"/>
        </w:rPr>
        <w:t>–</w:t>
      </w:r>
      <w:r w:rsidR="001E6CCA" w:rsidRPr="0044101C">
        <w:rPr>
          <w:rFonts w:ascii="Arial" w:hAnsi="Arial" w:cs="Arial"/>
          <w:sz w:val="22"/>
          <w:szCs w:val="22"/>
        </w:rPr>
        <w:t xml:space="preserve"> </w:t>
      </w:r>
      <w:r w:rsidRPr="0044101C">
        <w:rPr>
          <w:rFonts w:ascii="Arial" w:hAnsi="Arial" w:cs="Arial"/>
          <w:sz w:val="22"/>
          <w:szCs w:val="22"/>
        </w:rPr>
        <w:t>w zależności od tego</w:t>
      </w:r>
      <w:r w:rsidR="005E34EC" w:rsidRPr="0044101C">
        <w:rPr>
          <w:rFonts w:ascii="Arial" w:hAnsi="Arial" w:cs="Arial"/>
          <w:sz w:val="22"/>
          <w:szCs w:val="22"/>
        </w:rPr>
        <w:t xml:space="preserve">, które z tych zdarzeń </w:t>
      </w:r>
      <w:r w:rsidRPr="0044101C">
        <w:rPr>
          <w:rFonts w:ascii="Arial" w:hAnsi="Arial" w:cs="Arial"/>
          <w:sz w:val="22"/>
          <w:szCs w:val="22"/>
        </w:rPr>
        <w:t>nastąpi wcześniej</w:t>
      </w:r>
      <w:r w:rsidR="00720A37" w:rsidRPr="0044101C">
        <w:rPr>
          <w:rFonts w:ascii="Arial" w:hAnsi="Arial" w:cs="Arial"/>
          <w:sz w:val="22"/>
          <w:szCs w:val="22"/>
        </w:rPr>
        <w:t>.</w:t>
      </w:r>
    </w:p>
    <w:p w14:paraId="2412C21B" w14:textId="658E2D4F" w:rsidR="00B37DD0" w:rsidRPr="0044101C" w:rsidRDefault="00B37DD0" w:rsidP="0044101C">
      <w:pPr>
        <w:pStyle w:val="Akapitzlist"/>
        <w:keepNext/>
        <w:numPr>
          <w:ilvl w:val="0"/>
          <w:numId w:val="10"/>
        </w:numPr>
        <w:tabs>
          <w:tab w:val="left" w:pos="-1701"/>
        </w:tabs>
        <w:spacing w:line="276" w:lineRule="auto"/>
        <w:ind w:left="284" w:hanging="284"/>
        <w:contextualSpacing/>
        <w:jc w:val="both"/>
        <w:rPr>
          <w:rStyle w:val="FontStyle11"/>
          <w:rFonts w:cs="Arial"/>
          <w:sz w:val="22"/>
          <w:szCs w:val="22"/>
        </w:rPr>
      </w:pPr>
      <w:r w:rsidRPr="0044101C">
        <w:rPr>
          <w:rStyle w:val="FontStyle11"/>
          <w:rFonts w:cs="Arial"/>
          <w:sz w:val="22"/>
          <w:szCs w:val="22"/>
        </w:rPr>
        <w:t>Umowa wygasa po upływie okresu jej obowiązywania</w:t>
      </w:r>
      <w:r w:rsidR="00E35889">
        <w:rPr>
          <w:rStyle w:val="FontStyle11"/>
          <w:rFonts w:cs="Arial"/>
          <w:sz w:val="22"/>
          <w:szCs w:val="22"/>
        </w:rPr>
        <w:t>,</w:t>
      </w:r>
      <w:r w:rsidRPr="0044101C">
        <w:rPr>
          <w:rStyle w:val="FontStyle11"/>
          <w:rFonts w:cs="Arial"/>
          <w:sz w:val="22"/>
          <w:szCs w:val="22"/>
        </w:rPr>
        <w:t xml:space="preserve"> wskazanego w ust. 1</w:t>
      </w:r>
      <w:r w:rsidR="00E35889">
        <w:rPr>
          <w:rStyle w:val="FontStyle11"/>
          <w:rFonts w:cs="Arial"/>
          <w:sz w:val="22"/>
          <w:szCs w:val="22"/>
        </w:rPr>
        <w:t>,</w:t>
      </w:r>
      <w:r w:rsidRPr="0044101C">
        <w:rPr>
          <w:rStyle w:val="FontStyle11"/>
          <w:rFonts w:cs="Arial"/>
          <w:sz w:val="22"/>
          <w:szCs w:val="22"/>
        </w:rPr>
        <w:t xml:space="preserve"> niezależnie od stopnia wykorzystania wartości określonej w </w:t>
      </w:r>
      <w:r w:rsidRPr="0044101C">
        <w:rPr>
          <w:rFonts w:ascii="Arial" w:hAnsi="Arial" w:cs="Arial"/>
          <w:sz w:val="22"/>
          <w:szCs w:val="22"/>
        </w:rPr>
        <w:t xml:space="preserve">§ </w:t>
      </w:r>
      <w:r w:rsidR="00D669F8">
        <w:rPr>
          <w:rFonts w:ascii="Arial" w:hAnsi="Arial" w:cs="Arial"/>
          <w:sz w:val="22"/>
          <w:szCs w:val="22"/>
        </w:rPr>
        <w:t>3</w:t>
      </w:r>
      <w:r w:rsidRPr="0044101C">
        <w:rPr>
          <w:rFonts w:ascii="Arial" w:hAnsi="Arial" w:cs="Arial"/>
          <w:sz w:val="22"/>
          <w:szCs w:val="22"/>
        </w:rPr>
        <w:t xml:space="preserve"> </w:t>
      </w:r>
      <w:r w:rsidRPr="0044101C">
        <w:rPr>
          <w:rStyle w:val="FontStyle11"/>
          <w:rFonts w:cs="Arial"/>
          <w:sz w:val="22"/>
          <w:szCs w:val="22"/>
        </w:rPr>
        <w:t xml:space="preserve">ust. </w:t>
      </w:r>
      <w:r w:rsidR="00D669F8">
        <w:rPr>
          <w:rStyle w:val="FontStyle11"/>
          <w:rFonts w:cs="Arial"/>
          <w:sz w:val="22"/>
          <w:szCs w:val="22"/>
        </w:rPr>
        <w:t>1</w:t>
      </w:r>
      <w:r w:rsidRPr="0044101C">
        <w:rPr>
          <w:rStyle w:val="FontStyle11"/>
          <w:rFonts w:cs="Arial"/>
          <w:sz w:val="22"/>
          <w:szCs w:val="22"/>
        </w:rPr>
        <w:t xml:space="preserve">, a Wykonawcy nie przysługują z tego tytułu żadne roszczenia odszkodowawcze związane z niewykorzystaniem całości wartości </w:t>
      </w:r>
      <w:r w:rsidR="00E10516" w:rsidRPr="0044101C">
        <w:rPr>
          <w:rStyle w:val="FontStyle11"/>
          <w:rFonts w:cs="Arial"/>
          <w:sz w:val="22"/>
          <w:szCs w:val="22"/>
        </w:rPr>
        <w:t>U</w:t>
      </w:r>
      <w:r w:rsidRPr="0044101C">
        <w:rPr>
          <w:rStyle w:val="FontStyle11"/>
          <w:rFonts w:cs="Arial"/>
          <w:sz w:val="22"/>
          <w:szCs w:val="22"/>
        </w:rPr>
        <w:t>mowy</w:t>
      </w:r>
      <w:r w:rsidR="00B861D8" w:rsidRPr="0044101C">
        <w:rPr>
          <w:rStyle w:val="FontStyle11"/>
          <w:rFonts w:cs="Arial"/>
          <w:sz w:val="22"/>
          <w:szCs w:val="22"/>
        </w:rPr>
        <w:t>.</w:t>
      </w:r>
    </w:p>
    <w:p w14:paraId="290730D6" w14:textId="0BBDBC51" w:rsidR="00A2467B" w:rsidRDefault="00A2467B" w:rsidP="0044101C">
      <w:pPr>
        <w:keepNext/>
        <w:numPr>
          <w:ilvl w:val="0"/>
          <w:numId w:val="10"/>
        </w:numPr>
        <w:tabs>
          <w:tab w:val="left" w:pos="-1701"/>
        </w:tabs>
        <w:spacing w:line="276" w:lineRule="auto"/>
        <w:ind w:left="284" w:hanging="284"/>
        <w:jc w:val="both"/>
        <w:rPr>
          <w:rStyle w:val="FontStyle11"/>
          <w:rFonts w:cs="Arial"/>
          <w:sz w:val="22"/>
          <w:szCs w:val="22"/>
        </w:rPr>
      </w:pPr>
      <w:r w:rsidRPr="0044101C">
        <w:rPr>
          <w:rStyle w:val="FontStyle11"/>
          <w:rFonts w:cs="Arial"/>
          <w:sz w:val="22"/>
          <w:szCs w:val="22"/>
        </w:rPr>
        <w:t>Strony dopuszczają możliwość wydłużenia okresu obowiązywania niniejszej Umowy, o którym mowa w ust. 1, nie dłużej jednak niż o 6 miesi</w:t>
      </w:r>
      <w:r w:rsidR="008549B2" w:rsidRPr="0044101C">
        <w:rPr>
          <w:rStyle w:val="FontStyle11"/>
          <w:rFonts w:cs="Arial"/>
          <w:sz w:val="22"/>
          <w:szCs w:val="22"/>
        </w:rPr>
        <w:t>ę</w:t>
      </w:r>
      <w:r w:rsidRPr="0044101C">
        <w:rPr>
          <w:rStyle w:val="FontStyle11"/>
          <w:rFonts w:cs="Arial"/>
          <w:sz w:val="22"/>
          <w:szCs w:val="22"/>
        </w:rPr>
        <w:t xml:space="preserve">cy, o ile łączna wartość Zamówień udzielonych przez Zamawiającego nie przekroczy całkowitego maksymalnego wynagrodzenia </w:t>
      </w:r>
      <w:r w:rsidR="00DB0B13">
        <w:rPr>
          <w:rStyle w:val="FontStyle11"/>
          <w:rFonts w:cs="Arial"/>
          <w:sz w:val="22"/>
          <w:szCs w:val="22"/>
        </w:rPr>
        <w:t xml:space="preserve">netto </w:t>
      </w:r>
      <w:r w:rsidRPr="0044101C">
        <w:rPr>
          <w:rStyle w:val="FontStyle11"/>
          <w:rFonts w:cs="Arial"/>
          <w:sz w:val="22"/>
          <w:szCs w:val="22"/>
        </w:rPr>
        <w:t xml:space="preserve">określonego w § </w:t>
      </w:r>
      <w:r w:rsidR="00D669F8">
        <w:rPr>
          <w:rStyle w:val="FontStyle11"/>
          <w:rFonts w:cs="Arial"/>
          <w:sz w:val="22"/>
          <w:szCs w:val="22"/>
        </w:rPr>
        <w:t>3</w:t>
      </w:r>
      <w:r w:rsidRPr="0044101C">
        <w:rPr>
          <w:rStyle w:val="FontStyle11"/>
          <w:rFonts w:cs="Arial"/>
          <w:sz w:val="22"/>
          <w:szCs w:val="22"/>
        </w:rPr>
        <w:t xml:space="preserve"> ust. </w:t>
      </w:r>
      <w:r w:rsidR="00D669F8">
        <w:rPr>
          <w:rStyle w:val="FontStyle11"/>
          <w:rFonts w:cs="Arial"/>
          <w:sz w:val="22"/>
          <w:szCs w:val="22"/>
        </w:rPr>
        <w:t>1</w:t>
      </w:r>
      <w:r w:rsidR="00D669F8" w:rsidRPr="0044101C">
        <w:rPr>
          <w:rStyle w:val="FontStyle11"/>
          <w:rFonts w:cs="Arial"/>
          <w:sz w:val="22"/>
          <w:szCs w:val="22"/>
        </w:rPr>
        <w:t xml:space="preserve"> </w:t>
      </w:r>
      <w:r w:rsidRPr="0044101C">
        <w:rPr>
          <w:rStyle w:val="FontStyle11"/>
          <w:rFonts w:cs="Arial"/>
          <w:sz w:val="22"/>
          <w:szCs w:val="22"/>
        </w:rPr>
        <w:t>Umowy, nie dłużej jednak niż do czasu wykorzystania powyższej kwoty. Zmiana ta wymaga formy pisemnej aneksu, pod rygorem nieważności.</w:t>
      </w:r>
    </w:p>
    <w:p w14:paraId="49CE6577" w14:textId="77777777" w:rsidR="00AB327B" w:rsidRPr="0044101C" w:rsidRDefault="00AB327B" w:rsidP="00AB327B">
      <w:pPr>
        <w:keepNext/>
        <w:tabs>
          <w:tab w:val="left" w:pos="-1701"/>
        </w:tabs>
        <w:spacing w:line="276" w:lineRule="auto"/>
        <w:jc w:val="both"/>
        <w:rPr>
          <w:rStyle w:val="FontStyle11"/>
          <w:rFonts w:cs="Arial"/>
          <w:sz w:val="22"/>
          <w:szCs w:val="22"/>
        </w:rPr>
      </w:pPr>
    </w:p>
    <w:p w14:paraId="5991F3A0" w14:textId="77777777" w:rsidR="00B37DD0" w:rsidRPr="0044101C" w:rsidRDefault="00B37DD0" w:rsidP="0044101C">
      <w:pPr>
        <w:pStyle w:val="Style1"/>
        <w:widowControl/>
        <w:spacing w:line="276" w:lineRule="auto"/>
        <w:ind w:right="74"/>
        <w:jc w:val="center"/>
        <w:rPr>
          <w:rStyle w:val="FontStyle12"/>
          <w:bCs/>
          <w:spacing w:val="60"/>
          <w:sz w:val="22"/>
          <w:szCs w:val="22"/>
        </w:rPr>
      </w:pPr>
      <w:r w:rsidRPr="0044101C">
        <w:rPr>
          <w:rStyle w:val="FontStyle12"/>
          <w:bCs/>
          <w:spacing w:val="60"/>
          <w:sz w:val="22"/>
          <w:szCs w:val="22"/>
        </w:rPr>
        <w:t>§3</w:t>
      </w:r>
    </w:p>
    <w:p w14:paraId="4F3C2C32" w14:textId="2A83AAB4" w:rsidR="000169AC" w:rsidRDefault="00305B1C" w:rsidP="0044101C">
      <w:pPr>
        <w:pStyle w:val="Style1"/>
        <w:widowControl/>
        <w:spacing w:line="276" w:lineRule="auto"/>
        <w:ind w:right="71"/>
        <w:contextualSpacing/>
        <w:jc w:val="center"/>
        <w:rPr>
          <w:rStyle w:val="FontStyle12"/>
          <w:bCs/>
          <w:sz w:val="22"/>
          <w:szCs w:val="22"/>
        </w:rPr>
      </w:pPr>
      <w:r w:rsidRPr="0044101C">
        <w:rPr>
          <w:rStyle w:val="FontStyle12"/>
          <w:bCs/>
          <w:sz w:val="22"/>
          <w:szCs w:val="22"/>
        </w:rPr>
        <w:t>Wynagrodzenie i w</w:t>
      </w:r>
      <w:r w:rsidR="000169AC" w:rsidRPr="0044101C">
        <w:rPr>
          <w:rStyle w:val="FontStyle12"/>
          <w:bCs/>
          <w:sz w:val="22"/>
          <w:szCs w:val="22"/>
        </w:rPr>
        <w:t>arunki zapłaty</w:t>
      </w:r>
    </w:p>
    <w:p w14:paraId="50DF335D" w14:textId="1747A337" w:rsidR="00DC7C6D" w:rsidRPr="009525E3" w:rsidRDefault="00DC7C6D" w:rsidP="009525E3">
      <w:pPr>
        <w:keepNext/>
        <w:numPr>
          <w:ilvl w:val="0"/>
          <w:numId w:val="29"/>
        </w:numPr>
        <w:tabs>
          <w:tab w:val="left" w:pos="-1701"/>
        </w:tabs>
        <w:spacing w:line="276" w:lineRule="auto"/>
        <w:ind w:left="284" w:hanging="284"/>
        <w:jc w:val="both"/>
        <w:rPr>
          <w:rFonts w:ascii="Arial" w:hAnsi="Arial"/>
          <w:sz w:val="22"/>
        </w:rPr>
      </w:pPr>
      <w:r w:rsidRPr="00C35538">
        <w:rPr>
          <w:rFonts w:ascii="Arial" w:hAnsi="Arial" w:cs="Arial"/>
          <w:bCs/>
          <w:sz w:val="22"/>
          <w:szCs w:val="22"/>
        </w:rPr>
        <w:t>Maksymalna wartość netto Umowy wynikająca z zamówień złożonych na zasadach opisanych w § 4 Umowy nie może przekroczyć kwoty netto: ……………………………………………………………………………………………………… zł (słownie:………………………………………………………………………………………………..……………………………………………...…………………………………………………</w:t>
      </w:r>
      <w:r w:rsidRPr="009525E3">
        <w:rPr>
          <w:rFonts w:ascii="Arial" w:hAnsi="Arial"/>
          <w:sz w:val="22"/>
        </w:rPr>
        <w:t xml:space="preserve"> złotych).</w:t>
      </w:r>
    </w:p>
    <w:p w14:paraId="1DC26622" w14:textId="77777777" w:rsidR="00DC7C6D" w:rsidRPr="009525E3" w:rsidRDefault="00DC7C6D" w:rsidP="009525E3">
      <w:pPr>
        <w:keepNext/>
        <w:numPr>
          <w:ilvl w:val="0"/>
          <w:numId w:val="29"/>
        </w:numPr>
        <w:tabs>
          <w:tab w:val="left" w:pos="-1701"/>
        </w:tabs>
        <w:spacing w:line="276" w:lineRule="auto"/>
        <w:ind w:left="283" w:hanging="283"/>
        <w:jc w:val="both"/>
        <w:rPr>
          <w:rFonts w:ascii="Arial" w:hAnsi="Arial"/>
          <w:sz w:val="22"/>
        </w:rPr>
      </w:pPr>
      <w:r w:rsidRPr="009525E3">
        <w:rPr>
          <w:rFonts w:ascii="Arial" w:hAnsi="Arial"/>
          <w:sz w:val="22"/>
        </w:rPr>
        <w:t xml:space="preserve">Maksymalna wartość brutto przedmiotu Umowy na dzień zawarcia Umowy wynosi …………………………………………………………………………………………………………zł, (słownie:……………………………………………………………………………………………….……………………………………………………………………………………………….. złotych). </w:t>
      </w:r>
    </w:p>
    <w:p w14:paraId="45D4D6AE" w14:textId="134A66D1" w:rsidR="00DC7C6D" w:rsidRPr="0044101C" w:rsidRDefault="00DC7C6D" w:rsidP="00DC7C6D">
      <w:pPr>
        <w:pStyle w:val="Akapitzlist"/>
        <w:tabs>
          <w:tab w:val="num" w:pos="284"/>
        </w:tabs>
        <w:spacing w:line="276" w:lineRule="auto"/>
        <w:ind w:left="284"/>
        <w:jc w:val="both"/>
        <w:rPr>
          <w:rFonts w:ascii="Arial" w:hAnsi="Arial" w:cs="Arial"/>
          <w:sz w:val="22"/>
          <w:szCs w:val="22"/>
        </w:rPr>
      </w:pPr>
      <w:r w:rsidRPr="0044101C">
        <w:rPr>
          <w:rFonts w:ascii="Arial" w:hAnsi="Arial" w:cs="Arial"/>
          <w:sz w:val="22"/>
          <w:szCs w:val="22"/>
        </w:rPr>
        <w:t xml:space="preserve">Maksymalna wartość brutto może ulec zmianie w zakresie wynikającym ze zmian wysokości podatku VAT. Zmiana ta nie wymaga aneksu do Umowy. </w:t>
      </w:r>
    </w:p>
    <w:p w14:paraId="527869A8" w14:textId="39E54DDD" w:rsidR="003D3B5D" w:rsidRDefault="00207486" w:rsidP="009525E3">
      <w:pPr>
        <w:pStyle w:val="Style4"/>
        <w:widowControl/>
        <w:numPr>
          <w:ilvl w:val="0"/>
          <w:numId w:val="29"/>
        </w:numPr>
        <w:spacing w:line="276" w:lineRule="auto"/>
        <w:ind w:left="284" w:right="74" w:hanging="284"/>
        <w:rPr>
          <w:rStyle w:val="FontStyle11"/>
          <w:rFonts w:cs="Times New Roman"/>
          <w:bCs/>
          <w:sz w:val="22"/>
          <w:szCs w:val="22"/>
        </w:rPr>
      </w:pPr>
      <w:r w:rsidRPr="0044101C">
        <w:rPr>
          <w:rStyle w:val="FontStyle11"/>
          <w:bCs/>
          <w:sz w:val="22"/>
          <w:szCs w:val="22"/>
        </w:rPr>
        <w:t>Strony zgodnie ustalają</w:t>
      </w:r>
      <w:r w:rsidR="004A5788" w:rsidRPr="0044101C">
        <w:rPr>
          <w:rStyle w:val="FontStyle11"/>
          <w:bCs/>
          <w:sz w:val="22"/>
          <w:szCs w:val="22"/>
        </w:rPr>
        <w:t xml:space="preserve">, </w:t>
      </w:r>
      <w:r w:rsidR="00664FF6" w:rsidRPr="0044101C">
        <w:rPr>
          <w:rStyle w:val="FontStyle11"/>
          <w:bCs/>
          <w:sz w:val="22"/>
          <w:szCs w:val="22"/>
        </w:rPr>
        <w:t>że</w:t>
      </w:r>
      <w:r w:rsidR="004A5788" w:rsidRPr="0044101C">
        <w:rPr>
          <w:rStyle w:val="FontStyle11"/>
          <w:bCs/>
          <w:sz w:val="22"/>
          <w:szCs w:val="22"/>
        </w:rPr>
        <w:t xml:space="preserve"> wynagrodzenie za </w:t>
      </w:r>
      <w:r w:rsidR="006D5CD3" w:rsidRPr="0044101C">
        <w:rPr>
          <w:rStyle w:val="FontStyle11"/>
          <w:bCs/>
          <w:sz w:val="22"/>
          <w:szCs w:val="22"/>
        </w:rPr>
        <w:t xml:space="preserve">przedmiot </w:t>
      </w:r>
      <w:r w:rsidR="00E10516" w:rsidRPr="0044101C">
        <w:rPr>
          <w:rStyle w:val="FontStyle11"/>
          <w:bCs/>
          <w:sz w:val="22"/>
          <w:szCs w:val="22"/>
        </w:rPr>
        <w:t>U</w:t>
      </w:r>
      <w:r w:rsidR="006D5CD3" w:rsidRPr="0044101C">
        <w:rPr>
          <w:rStyle w:val="FontStyle11"/>
          <w:bCs/>
          <w:sz w:val="22"/>
          <w:szCs w:val="22"/>
        </w:rPr>
        <w:t>mowy</w:t>
      </w:r>
      <w:r w:rsidR="004A5788" w:rsidRPr="0044101C">
        <w:rPr>
          <w:rStyle w:val="FontStyle11"/>
          <w:bCs/>
          <w:sz w:val="22"/>
          <w:szCs w:val="22"/>
        </w:rPr>
        <w:t xml:space="preserve"> wyliczane jest jako iloczyn ilości </w:t>
      </w:r>
      <w:r w:rsidR="00305B1C" w:rsidRPr="0044101C">
        <w:rPr>
          <w:rStyle w:val="FontStyle11"/>
          <w:bCs/>
          <w:sz w:val="22"/>
          <w:szCs w:val="22"/>
        </w:rPr>
        <w:t xml:space="preserve">zamawianego </w:t>
      </w:r>
      <w:r w:rsidR="00B93E39">
        <w:rPr>
          <w:rStyle w:val="FontStyle11"/>
          <w:bCs/>
          <w:sz w:val="22"/>
          <w:szCs w:val="22"/>
        </w:rPr>
        <w:t>asortymentu</w:t>
      </w:r>
      <w:r w:rsidR="00305B1C" w:rsidRPr="0044101C">
        <w:rPr>
          <w:rStyle w:val="FontStyle11"/>
          <w:bCs/>
          <w:sz w:val="22"/>
          <w:szCs w:val="22"/>
        </w:rPr>
        <w:t xml:space="preserve"> </w:t>
      </w:r>
      <w:r w:rsidR="00B93E39">
        <w:rPr>
          <w:rStyle w:val="FontStyle11"/>
          <w:bCs/>
          <w:sz w:val="22"/>
          <w:szCs w:val="22"/>
        </w:rPr>
        <w:t xml:space="preserve">tj. butelek wody </w:t>
      </w:r>
      <w:r w:rsidR="004A5788" w:rsidRPr="0044101C">
        <w:rPr>
          <w:rStyle w:val="FontStyle11"/>
          <w:bCs/>
          <w:sz w:val="22"/>
          <w:szCs w:val="22"/>
        </w:rPr>
        <w:t xml:space="preserve">i </w:t>
      </w:r>
      <w:r w:rsidRPr="0044101C">
        <w:rPr>
          <w:rStyle w:val="FontStyle11"/>
          <w:bCs/>
          <w:sz w:val="22"/>
          <w:szCs w:val="22"/>
        </w:rPr>
        <w:t>cen</w:t>
      </w:r>
      <w:r w:rsidR="003D3B5D" w:rsidRPr="0044101C">
        <w:rPr>
          <w:rStyle w:val="FontStyle11"/>
          <w:bCs/>
          <w:sz w:val="22"/>
          <w:szCs w:val="22"/>
        </w:rPr>
        <w:t xml:space="preserve"> </w:t>
      </w:r>
      <w:r w:rsidR="007A4DC2" w:rsidRPr="0044101C">
        <w:rPr>
          <w:rStyle w:val="FontStyle11"/>
          <w:bCs/>
          <w:sz w:val="22"/>
          <w:szCs w:val="22"/>
        </w:rPr>
        <w:t xml:space="preserve">określonych </w:t>
      </w:r>
      <w:r w:rsidRPr="0044101C">
        <w:rPr>
          <w:rStyle w:val="FontStyle11"/>
          <w:bCs/>
          <w:sz w:val="22"/>
          <w:szCs w:val="22"/>
        </w:rPr>
        <w:t xml:space="preserve">w </w:t>
      </w:r>
      <w:r w:rsidR="007A4DC2" w:rsidRPr="0044101C">
        <w:rPr>
          <w:sz w:val="22"/>
          <w:szCs w:val="22"/>
        </w:rPr>
        <w:t>§ 1 ust. 2</w:t>
      </w:r>
      <w:r w:rsidR="00FF0A0D" w:rsidRPr="0044101C">
        <w:rPr>
          <w:sz w:val="22"/>
          <w:szCs w:val="22"/>
        </w:rPr>
        <w:t>.</w:t>
      </w:r>
      <w:r w:rsidR="003D3B5D" w:rsidRPr="0044101C">
        <w:rPr>
          <w:rStyle w:val="FontStyle11"/>
          <w:bCs/>
          <w:sz w:val="22"/>
          <w:szCs w:val="22"/>
        </w:rPr>
        <w:t xml:space="preserve"> Do ceny netto </w:t>
      </w:r>
      <w:r w:rsidRPr="0044101C">
        <w:rPr>
          <w:rStyle w:val="FontStyle11"/>
          <w:bCs/>
          <w:sz w:val="22"/>
          <w:szCs w:val="22"/>
        </w:rPr>
        <w:t xml:space="preserve">doliczony zostanie podatek VAT </w:t>
      </w:r>
      <w:r w:rsidR="009F0C62" w:rsidRPr="0044101C">
        <w:rPr>
          <w:rStyle w:val="FontStyle11"/>
          <w:bCs/>
          <w:sz w:val="22"/>
          <w:szCs w:val="22"/>
        </w:rPr>
        <w:t xml:space="preserve">według stawki </w:t>
      </w:r>
      <w:r w:rsidRPr="0044101C">
        <w:rPr>
          <w:rStyle w:val="FontStyle11"/>
          <w:bCs/>
          <w:sz w:val="22"/>
          <w:szCs w:val="22"/>
        </w:rPr>
        <w:t xml:space="preserve">obowiązującej </w:t>
      </w:r>
      <w:r w:rsidR="00926D55" w:rsidRPr="0044101C">
        <w:rPr>
          <w:rStyle w:val="FontStyle11"/>
          <w:bCs/>
          <w:sz w:val="22"/>
          <w:szCs w:val="22"/>
        </w:rPr>
        <w:t>zgodnie z przepisami prawa</w:t>
      </w:r>
      <w:r w:rsidR="009F0C62" w:rsidRPr="0044101C">
        <w:rPr>
          <w:rStyle w:val="FontStyle11"/>
          <w:bCs/>
          <w:sz w:val="22"/>
          <w:szCs w:val="22"/>
        </w:rPr>
        <w:t>.</w:t>
      </w:r>
    </w:p>
    <w:p w14:paraId="6256C49B" w14:textId="506C9AE8" w:rsidR="001118F6" w:rsidRPr="008563EE" w:rsidRDefault="001118F6" w:rsidP="00393E3B">
      <w:pPr>
        <w:numPr>
          <w:ilvl w:val="0"/>
          <w:numId w:val="29"/>
        </w:numPr>
        <w:ind w:left="284" w:hanging="284"/>
        <w:jc w:val="both"/>
        <w:rPr>
          <w:rFonts w:ascii="Arial" w:eastAsia="Calibri" w:hAnsi="Arial" w:cs="Arial"/>
          <w:sz w:val="22"/>
          <w:szCs w:val="22"/>
        </w:rPr>
      </w:pPr>
      <w:r w:rsidRPr="008563EE">
        <w:rPr>
          <w:rFonts w:ascii="Arial" w:eastAsia="Calibri" w:hAnsi="Arial" w:cs="Arial"/>
          <w:sz w:val="22"/>
          <w:szCs w:val="22"/>
        </w:rPr>
        <w:t xml:space="preserve">Strony ustalają, że ustalone w </w:t>
      </w:r>
      <w:r w:rsidR="00393E3B">
        <w:rPr>
          <w:rFonts w:ascii="Arial" w:eastAsia="Calibri" w:hAnsi="Arial" w:cs="Arial"/>
          <w:sz w:val="22"/>
          <w:szCs w:val="22"/>
        </w:rPr>
        <w:t>niniejszym paragrafie</w:t>
      </w:r>
      <w:r w:rsidRPr="008563EE">
        <w:rPr>
          <w:rFonts w:ascii="Arial" w:eastAsia="Calibri" w:hAnsi="Arial" w:cs="Arial"/>
          <w:sz w:val="22"/>
          <w:szCs w:val="22"/>
        </w:rPr>
        <w:t xml:space="preserve"> wynagrodzenie </w:t>
      </w:r>
      <w:r w:rsidR="00B93E39">
        <w:rPr>
          <w:rFonts w:ascii="Arial" w:eastAsia="Calibri" w:hAnsi="Arial" w:cs="Arial"/>
          <w:sz w:val="22"/>
          <w:szCs w:val="22"/>
        </w:rPr>
        <w:t xml:space="preserve">netto </w:t>
      </w:r>
      <w:r w:rsidRPr="008563EE">
        <w:rPr>
          <w:rFonts w:ascii="Arial" w:eastAsia="Calibri" w:hAnsi="Arial" w:cs="Arial"/>
          <w:sz w:val="22"/>
          <w:szCs w:val="22"/>
        </w:rPr>
        <w:t>Wykonawcy w trakcie obowiązywania Umowy może ulec waloryzacji po 12 miesiącach</w:t>
      </w:r>
      <w:r w:rsidR="00B93E39">
        <w:rPr>
          <w:rFonts w:ascii="Arial" w:eastAsia="Calibri" w:hAnsi="Arial" w:cs="Arial"/>
          <w:sz w:val="22"/>
          <w:szCs w:val="22"/>
        </w:rPr>
        <w:t xml:space="preserve"> od daty zawarcia Umowy</w:t>
      </w:r>
      <w:r w:rsidRPr="008563EE">
        <w:rPr>
          <w:rFonts w:ascii="Arial" w:eastAsia="Calibri" w:hAnsi="Arial" w:cs="Arial"/>
          <w:sz w:val="22"/>
          <w:szCs w:val="22"/>
        </w:rPr>
        <w:t>, zgodnie z aktualnym wskaźnikiem inflacji</w:t>
      </w:r>
      <w:r w:rsidR="000756D0">
        <w:rPr>
          <w:rFonts w:ascii="Arial" w:eastAsia="Calibri" w:hAnsi="Arial" w:cs="Arial"/>
          <w:sz w:val="22"/>
          <w:szCs w:val="22"/>
        </w:rPr>
        <w:t xml:space="preserve"> opublikowanym przez GUS</w:t>
      </w:r>
      <w:r w:rsidR="009463BC">
        <w:rPr>
          <w:rFonts w:ascii="Arial" w:eastAsia="Calibri" w:hAnsi="Arial" w:cs="Arial"/>
          <w:sz w:val="22"/>
          <w:szCs w:val="22"/>
        </w:rPr>
        <w:t>.</w:t>
      </w:r>
      <w:r w:rsidRPr="008563EE">
        <w:rPr>
          <w:rFonts w:ascii="Arial" w:eastAsia="Calibri" w:hAnsi="Arial" w:cs="Arial"/>
          <w:sz w:val="22"/>
          <w:szCs w:val="22"/>
        </w:rPr>
        <w:t xml:space="preserve"> </w:t>
      </w:r>
    </w:p>
    <w:p w14:paraId="0E769C2C" w14:textId="34585B65" w:rsidR="0005284F" w:rsidRPr="0077750D" w:rsidRDefault="00001A9F" w:rsidP="00702419">
      <w:pPr>
        <w:pStyle w:val="Akapitzlist"/>
        <w:numPr>
          <w:ilvl w:val="0"/>
          <w:numId w:val="29"/>
        </w:numPr>
        <w:ind w:left="284" w:hanging="284"/>
        <w:jc w:val="both"/>
        <w:rPr>
          <w:rStyle w:val="FontStyle11"/>
          <w:rFonts w:cs="Arial"/>
          <w:bCs/>
          <w:sz w:val="22"/>
          <w:szCs w:val="22"/>
        </w:rPr>
      </w:pPr>
      <w:r w:rsidRPr="0077750D">
        <w:rPr>
          <w:rFonts w:ascii="Arial" w:hAnsi="Arial" w:cs="Arial"/>
          <w:sz w:val="22"/>
          <w:szCs w:val="22"/>
        </w:rPr>
        <w:t>P</w:t>
      </w:r>
      <w:r w:rsidR="007A4DC2" w:rsidRPr="0077750D">
        <w:rPr>
          <w:rStyle w:val="FontStyle11"/>
          <w:rFonts w:cs="Arial"/>
          <w:bCs/>
          <w:sz w:val="22"/>
          <w:szCs w:val="22"/>
        </w:rPr>
        <w:t xml:space="preserve">łatność za dostarczony należycie przedmiot Umowy będzie realizowana </w:t>
      </w:r>
      <w:r w:rsidR="00772157" w:rsidRPr="0077750D">
        <w:rPr>
          <w:rStyle w:val="FontStyle11"/>
          <w:rFonts w:cs="Arial"/>
          <w:bCs/>
          <w:sz w:val="22"/>
          <w:szCs w:val="22"/>
        </w:rPr>
        <w:t xml:space="preserve">przelewem </w:t>
      </w:r>
      <w:r w:rsidR="005A3D18" w:rsidRPr="0077750D">
        <w:rPr>
          <w:rStyle w:val="FontStyle11"/>
          <w:rFonts w:cs="Arial"/>
          <w:bCs/>
          <w:sz w:val="22"/>
          <w:szCs w:val="22"/>
        </w:rPr>
        <w:t xml:space="preserve">bankowym </w:t>
      </w:r>
      <w:r w:rsidR="007A4DC2" w:rsidRPr="0077750D">
        <w:rPr>
          <w:rStyle w:val="FontStyle11"/>
          <w:rFonts w:cs="Arial"/>
          <w:bCs/>
          <w:sz w:val="22"/>
          <w:szCs w:val="22"/>
        </w:rPr>
        <w:t xml:space="preserve">w terminie </w:t>
      </w:r>
      <w:r w:rsidR="00772157" w:rsidRPr="0077750D">
        <w:rPr>
          <w:rStyle w:val="FontStyle11"/>
          <w:rFonts w:cs="Arial"/>
          <w:bCs/>
          <w:sz w:val="22"/>
          <w:szCs w:val="22"/>
        </w:rPr>
        <w:t xml:space="preserve">30 </w:t>
      </w:r>
      <w:r w:rsidR="007A4DC2" w:rsidRPr="0077750D">
        <w:rPr>
          <w:rStyle w:val="FontStyle11"/>
          <w:rFonts w:cs="Arial"/>
          <w:bCs/>
          <w:sz w:val="22"/>
          <w:szCs w:val="22"/>
        </w:rPr>
        <w:t xml:space="preserve">dni </w:t>
      </w:r>
      <w:r w:rsidR="00772157" w:rsidRPr="0077750D">
        <w:rPr>
          <w:rStyle w:val="FontStyle11"/>
          <w:rFonts w:cs="Arial"/>
          <w:bCs/>
          <w:sz w:val="22"/>
          <w:szCs w:val="22"/>
        </w:rPr>
        <w:t xml:space="preserve">kalendarzowych </w:t>
      </w:r>
      <w:r w:rsidR="007A4DC2" w:rsidRPr="0077750D">
        <w:rPr>
          <w:rStyle w:val="FontStyle11"/>
          <w:rFonts w:cs="Arial"/>
          <w:bCs/>
          <w:sz w:val="22"/>
          <w:szCs w:val="22"/>
        </w:rPr>
        <w:t>od daty doręczenia do Zamawiającego prawidłowo wystawionej faktury</w:t>
      </w:r>
      <w:r w:rsidR="004D4F0B">
        <w:rPr>
          <w:rStyle w:val="FontStyle11"/>
          <w:rFonts w:cs="Arial"/>
          <w:bCs/>
          <w:sz w:val="22"/>
          <w:szCs w:val="22"/>
        </w:rPr>
        <w:t>,</w:t>
      </w:r>
      <w:r w:rsidR="0077750D" w:rsidRPr="00702419">
        <w:t xml:space="preserve"> </w:t>
      </w:r>
      <w:r w:rsidR="00C408D7" w:rsidRPr="0077750D">
        <w:rPr>
          <w:rStyle w:val="FontStyle11"/>
          <w:rFonts w:cs="Arial"/>
          <w:bCs/>
          <w:sz w:val="22"/>
          <w:szCs w:val="22"/>
        </w:rPr>
        <w:t>na numer rachunku bankowego</w:t>
      </w:r>
      <w:r w:rsidR="002C54F3" w:rsidRPr="0077750D">
        <w:rPr>
          <w:rStyle w:val="FontStyle11"/>
          <w:rFonts w:cs="Arial"/>
          <w:bCs/>
          <w:sz w:val="22"/>
          <w:szCs w:val="22"/>
        </w:rPr>
        <w:t xml:space="preserve"> Wykonawcy…………………..,</w:t>
      </w:r>
      <w:r w:rsidR="000756D0">
        <w:rPr>
          <w:rStyle w:val="FontStyle11"/>
          <w:rFonts w:cs="Arial"/>
          <w:bCs/>
          <w:sz w:val="22"/>
          <w:szCs w:val="22"/>
        </w:rPr>
        <w:t xml:space="preserve"> z zastrzeżeniem § 1 ust. 9</w:t>
      </w:r>
      <w:r w:rsidR="00AB327B" w:rsidRPr="0077750D">
        <w:rPr>
          <w:rStyle w:val="FontStyle11"/>
          <w:rFonts w:cs="Arial"/>
          <w:bCs/>
          <w:sz w:val="22"/>
          <w:szCs w:val="22"/>
        </w:rPr>
        <w:t>.</w:t>
      </w:r>
      <w:r w:rsidR="00C408D7" w:rsidRPr="0077750D">
        <w:rPr>
          <w:rStyle w:val="FontStyle11"/>
          <w:rFonts w:cs="Arial"/>
          <w:bCs/>
          <w:sz w:val="22"/>
          <w:szCs w:val="22"/>
        </w:rPr>
        <w:t xml:space="preserve"> </w:t>
      </w:r>
    </w:p>
    <w:p w14:paraId="5F027565" w14:textId="77777777" w:rsidR="00707C13" w:rsidRPr="00702419" w:rsidRDefault="0005284F" w:rsidP="00702419">
      <w:pPr>
        <w:pStyle w:val="Akapitzlist"/>
        <w:numPr>
          <w:ilvl w:val="0"/>
          <w:numId w:val="29"/>
        </w:numPr>
        <w:spacing w:line="276" w:lineRule="auto"/>
        <w:ind w:left="284" w:hanging="284"/>
        <w:jc w:val="both"/>
        <w:rPr>
          <w:rStyle w:val="FontStyle11"/>
          <w:sz w:val="22"/>
        </w:rPr>
      </w:pPr>
      <w:r w:rsidRPr="0044101C">
        <w:rPr>
          <w:rStyle w:val="FontStyle11"/>
          <w:rFonts w:cs="Arial"/>
          <w:bCs/>
          <w:sz w:val="22"/>
          <w:szCs w:val="22"/>
        </w:rPr>
        <w:t xml:space="preserve">W przypadku </w:t>
      </w:r>
      <w:r w:rsidRPr="00702419">
        <w:rPr>
          <w:rStyle w:val="FontStyle11"/>
          <w:sz w:val="22"/>
        </w:rPr>
        <w:t xml:space="preserve">wystawienia przez Wykonawcę faktury VAT niezgodnie z zapisami </w:t>
      </w:r>
      <w:r w:rsidRPr="00702419">
        <w:rPr>
          <w:rStyle w:val="FontStyle11"/>
          <w:sz w:val="22"/>
        </w:rPr>
        <w:br/>
        <w:t xml:space="preserve">w Umowie lub obowiązującymi wymogami prawa, bieg terminu płatności rozpoczyna się </w:t>
      </w:r>
      <w:r w:rsidRPr="00702419">
        <w:rPr>
          <w:rStyle w:val="FontStyle11"/>
          <w:sz w:val="22"/>
        </w:rPr>
        <w:br/>
        <w:t>w dacie wyjaśnienia nieprawidłowości, w szczególności dacie uzupełnienia brakujących dokumentów lub dacie otrzymania faktury VAT korygującej (o ile niezgodność dotyczyła treści faktury VAT).</w:t>
      </w:r>
    </w:p>
    <w:p w14:paraId="7621325E" w14:textId="71E0FACD" w:rsidR="001A23CA" w:rsidRPr="0044101C" w:rsidRDefault="00F66928" w:rsidP="00702419">
      <w:pPr>
        <w:pStyle w:val="Akapitzlist"/>
        <w:numPr>
          <w:ilvl w:val="0"/>
          <w:numId w:val="29"/>
        </w:numPr>
        <w:spacing w:line="276" w:lineRule="auto"/>
        <w:ind w:left="284" w:hanging="284"/>
        <w:jc w:val="both"/>
        <w:rPr>
          <w:rStyle w:val="FontStyle11"/>
          <w:rFonts w:cs="Arial"/>
          <w:bCs/>
          <w:sz w:val="22"/>
          <w:szCs w:val="22"/>
        </w:rPr>
      </w:pPr>
      <w:r w:rsidRPr="0044101C">
        <w:rPr>
          <w:rStyle w:val="FontStyle11"/>
          <w:rFonts w:cs="Arial"/>
          <w:bCs/>
          <w:sz w:val="22"/>
          <w:szCs w:val="22"/>
        </w:rPr>
        <w:t xml:space="preserve">Za prawidłowo wystawioną fakturę Strony </w:t>
      </w:r>
      <w:r w:rsidR="00E10516" w:rsidRPr="0044101C">
        <w:rPr>
          <w:rStyle w:val="FontStyle11"/>
          <w:rFonts w:cs="Arial"/>
          <w:bCs/>
          <w:sz w:val="22"/>
          <w:szCs w:val="22"/>
        </w:rPr>
        <w:t>U</w:t>
      </w:r>
      <w:r w:rsidRPr="0044101C">
        <w:rPr>
          <w:rStyle w:val="FontStyle11"/>
          <w:rFonts w:cs="Arial"/>
          <w:bCs/>
          <w:sz w:val="22"/>
          <w:szCs w:val="22"/>
        </w:rPr>
        <w:t xml:space="preserve">mowy uznają taką, która jest zgodna </w:t>
      </w:r>
      <w:r w:rsidRPr="0044101C">
        <w:rPr>
          <w:rStyle w:val="FontStyle11"/>
          <w:rFonts w:cs="Arial"/>
          <w:bCs/>
          <w:sz w:val="22"/>
          <w:szCs w:val="22"/>
        </w:rPr>
        <w:br/>
      </w:r>
      <w:r w:rsidR="00C408D7" w:rsidRPr="0044101C">
        <w:rPr>
          <w:rStyle w:val="FontStyle11"/>
          <w:rFonts w:cs="Arial"/>
          <w:bCs/>
          <w:sz w:val="22"/>
          <w:szCs w:val="22"/>
        </w:rPr>
        <w:t xml:space="preserve">z warunkami niniejszej </w:t>
      </w:r>
      <w:r w:rsidR="00E10516" w:rsidRPr="0044101C">
        <w:rPr>
          <w:rStyle w:val="FontStyle11"/>
          <w:rFonts w:cs="Arial"/>
          <w:bCs/>
          <w:sz w:val="22"/>
          <w:szCs w:val="22"/>
        </w:rPr>
        <w:t>U</w:t>
      </w:r>
      <w:r w:rsidR="00C408D7" w:rsidRPr="0044101C">
        <w:rPr>
          <w:rStyle w:val="FontStyle11"/>
          <w:rFonts w:cs="Arial"/>
          <w:bCs/>
          <w:sz w:val="22"/>
          <w:szCs w:val="22"/>
        </w:rPr>
        <w:t>mowy oraz przepisami obowiązującego prawa.</w:t>
      </w:r>
      <w:r w:rsidR="00E06D31" w:rsidRPr="0044101C">
        <w:rPr>
          <w:rStyle w:val="FontStyle11"/>
          <w:rFonts w:cs="Arial"/>
          <w:bCs/>
          <w:sz w:val="22"/>
          <w:szCs w:val="22"/>
        </w:rPr>
        <w:t xml:space="preserve"> </w:t>
      </w:r>
    </w:p>
    <w:p w14:paraId="75B40383" w14:textId="6ED06B90" w:rsidR="00C06FD8" w:rsidRPr="0044101C" w:rsidRDefault="00C06FD8" w:rsidP="00702419">
      <w:pPr>
        <w:pStyle w:val="Akapitzlist"/>
        <w:numPr>
          <w:ilvl w:val="0"/>
          <w:numId w:val="29"/>
        </w:numPr>
        <w:spacing w:line="276" w:lineRule="auto"/>
        <w:ind w:left="284" w:hanging="284"/>
        <w:jc w:val="both"/>
        <w:rPr>
          <w:rFonts w:ascii="Arial" w:hAnsi="Arial" w:cs="Arial"/>
          <w:sz w:val="22"/>
          <w:szCs w:val="22"/>
        </w:rPr>
      </w:pPr>
      <w:r w:rsidRPr="0044101C">
        <w:rPr>
          <w:rFonts w:ascii="Arial" w:hAnsi="Arial" w:cs="Arial"/>
          <w:sz w:val="22"/>
          <w:szCs w:val="22"/>
        </w:rPr>
        <w:t>Podstawą do wystawienia faktury VAT będzie podpisany przez Odbiorcę</w:t>
      </w:r>
      <w:r w:rsidR="00B93E39">
        <w:rPr>
          <w:rFonts w:ascii="Arial" w:hAnsi="Arial" w:cs="Arial"/>
          <w:sz w:val="22"/>
          <w:szCs w:val="22"/>
        </w:rPr>
        <w:t>, zgodnie z złącznikiem nr 1,</w:t>
      </w:r>
      <w:r w:rsidR="004D4F0B">
        <w:rPr>
          <w:rFonts w:ascii="Arial" w:hAnsi="Arial" w:cs="Arial"/>
          <w:sz w:val="22"/>
          <w:szCs w:val="22"/>
        </w:rPr>
        <w:t xml:space="preserve"> </w:t>
      </w:r>
      <w:r w:rsidRPr="0044101C">
        <w:rPr>
          <w:rFonts w:ascii="Arial" w:hAnsi="Arial" w:cs="Arial"/>
          <w:sz w:val="22"/>
          <w:szCs w:val="22"/>
        </w:rPr>
        <w:t>oraz Wykonawcę protokół odbioru dostawy, nie zawierający żadnych uwag lub zaleceń, sporządzony wg wzoru, stanowiącego załącznik nr 2 do Umowy.</w:t>
      </w:r>
    </w:p>
    <w:p w14:paraId="46285597" w14:textId="10E1F856" w:rsidR="0005284F" w:rsidRPr="00C35538" w:rsidRDefault="0005284F" w:rsidP="002C4327">
      <w:pPr>
        <w:pStyle w:val="Akapitzlist"/>
        <w:numPr>
          <w:ilvl w:val="0"/>
          <w:numId w:val="29"/>
        </w:numPr>
        <w:spacing w:line="276" w:lineRule="auto"/>
        <w:ind w:left="284" w:hanging="284"/>
        <w:jc w:val="both"/>
        <w:rPr>
          <w:rFonts w:ascii="Arial" w:hAnsi="Arial" w:cs="Arial"/>
          <w:sz w:val="22"/>
          <w:szCs w:val="22"/>
        </w:rPr>
      </w:pPr>
      <w:bookmarkStart w:id="2" w:name="_Hlk43118817"/>
      <w:bookmarkStart w:id="3" w:name="_Hlk43118884"/>
      <w:r w:rsidRPr="00C35538">
        <w:rPr>
          <w:rFonts w:ascii="Arial" w:hAnsi="Arial" w:cs="Arial"/>
          <w:sz w:val="22"/>
          <w:szCs w:val="22"/>
        </w:rPr>
        <w:t>Faktury należy wystawić na:</w:t>
      </w:r>
    </w:p>
    <w:p w14:paraId="1468509C" w14:textId="67627E7F" w:rsidR="0005284F" w:rsidRPr="0044101C" w:rsidRDefault="0005284F" w:rsidP="00C31D13">
      <w:pPr>
        <w:pStyle w:val="Akapitzlist"/>
        <w:spacing w:line="276" w:lineRule="auto"/>
        <w:ind w:left="284"/>
        <w:jc w:val="both"/>
        <w:rPr>
          <w:rFonts w:ascii="Arial" w:hAnsi="Arial" w:cs="Arial"/>
          <w:sz w:val="22"/>
          <w:szCs w:val="22"/>
        </w:rPr>
      </w:pPr>
      <w:r w:rsidRPr="0044101C">
        <w:rPr>
          <w:rFonts w:ascii="Arial" w:hAnsi="Arial" w:cs="Arial"/>
          <w:sz w:val="22"/>
          <w:szCs w:val="22"/>
        </w:rPr>
        <w:t>Polskie Koleje Państwowe Spółka Akcyjna,</w:t>
      </w:r>
    </w:p>
    <w:p w14:paraId="00E9207B" w14:textId="489BA953" w:rsidR="0005284F" w:rsidRPr="0044101C" w:rsidRDefault="0005284F" w:rsidP="00C31D13">
      <w:pPr>
        <w:pStyle w:val="Akapitzlist"/>
        <w:spacing w:line="276" w:lineRule="auto"/>
        <w:ind w:left="284"/>
        <w:jc w:val="both"/>
        <w:rPr>
          <w:rFonts w:ascii="Arial" w:hAnsi="Arial" w:cs="Arial"/>
          <w:sz w:val="22"/>
          <w:szCs w:val="22"/>
        </w:rPr>
      </w:pPr>
      <w:r w:rsidRPr="0044101C">
        <w:rPr>
          <w:rFonts w:ascii="Arial" w:hAnsi="Arial" w:cs="Arial"/>
          <w:sz w:val="22"/>
          <w:szCs w:val="22"/>
        </w:rPr>
        <w:t>Al. Jerozolimskie 142A, 02-305 Warszawa.</w:t>
      </w:r>
    </w:p>
    <w:p w14:paraId="439D6EA9" w14:textId="16BBB12B" w:rsidR="004D4F0B" w:rsidRDefault="001D6AE1" w:rsidP="00C31D13">
      <w:pPr>
        <w:pStyle w:val="Akapitzlist"/>
        <w:spacing w:line="276" w:lineRule="auto"/>
        <w:ind w:left="284"/>
        <w:jc w:val="both"/>
        <w:rPr>
          <w:rFonts w:ascii="Arial" w:hAnsi="Arial" w:cs="Arial"/>
          <w:sz w:val="22"/>
          <w:szCs w:val="22"/>
        </w:rPr>
      </w:pPr>
      <w:r w:rsidRPr="0044101C">
        <w:rPr>
          <w:rFonts w:ascii="Arial" w:hAnsi="Arial" w:cs="Arial"/>
          <w:sz w:val="22"/>
          <w:szCs w:val="22"/>
        </w:rPr>
        <w:t xml:space="preserve">PKP S.A. Oddział Gospodarowania Nieruchomościami w …………/ </w:t>
      </w:r>
      <w:r w:rsidR="00C06734" w:rsidRPr="0044101C">
        <w:rPr>
          <w:rFonts w:ascii="Arial" w:hAnsi="Arial" w:cs="Arial"/>
          <w:sz w:val="22"/>
          <w:szCs w:val="22"/>
        </w:rPr>
        <w:t xml:space="preserve">PKP S.A. Oddział </w:t>
      </w:r>
      <w:r w:rsidRPr="0044101C">
        <w:rPr>
          <w:rFonts w:ascii="Arial" w:hAnsi="Arial" w:cs="Arial"/>
          <w:sz w:val="22"/>
          <w:szCs w:val="22"/>
        </w:rPr>
        <w:t xml:space="preserve">Kolejowej Medycyny Pracy </w:t>
      </w:r>
    </w:p>
    <w:p w14:paraId="4F603B6A" w14:textId="66C235F9" w:rsidR="001D6AE1" w:rsidRPr="002C4327" w:rsidRDefault="001D6AE1" w:rsidP="00C31D13">
      <w:pPr>
        <w:pStyle w:val="Akapitzlist"/>
        <w:spacing w:line="276" w:lineRule="auto"/>
        <w:ind w:left="284"/>
        <w:jc w:val="both"/>
        <w:rPr>
          <w:rFonts w:ascii="Arial" w:hAnsi="Arial" w:cs="Arial"/>
          <w:b/>
          <w:bCs/>
          <w:sz w:val="22"/>
          <w:szCs w:val="22"/>
        </w:rPr>
      </w:pPr>
      <w:r w:rsidRPr="002C4327">
        <w:rPr>
          <w:rFonts w:ascii="Arial" w:hAnsi="Arial"/>
          <w:b/>
          <w:bCs/>
          <w:sz w:val="22"/>
        </w:rPr>
        <w:t>(do uzupełnienia każdorazowo Oddział, którego dotyczy faktura)</w:t>
      </w:r>
    </w:p>
    <w:p w14:paraId="343984DD" w14:textId="67D36B7E" w:rsidR="00F115F1" w:rsidRPr="0044101C" w:rsidRDefault="001D6AE1" w:rsidP="00C31D13">
      <w:pPr>
        <w:pStyle w:val="Akapitzlist"/>
        <w:spacing w:line="276" w:lineRule="auto"/>
        <w:ind w:left="284"/>
        <w:jc w:val="both"/>
        <w:rPr>
          <w:rFonts w:ascii="Arial" w:hAnsi="Arial" w:cs="Arial"/>
          <w:sz w:val="22"/>
          <w:szCs w:val="22"/>
        </w:rPr>
      </w:pPr>
      <w:r w:rsidRPr="0044101C">
        <w:rPr>
          <w:rFonts w:ascii="Arial" w:hAnsi="Arial" w:cs="Arial"/>
          <w:sz w:val="22"/>
          <w:szCs w:val="22"/>
        </w:rPr>
        <w:t>adres:………………</w:t>
      </w:r>
      <w:r w:rsidR="00C31D13">
        <w:rPr>
          <w:rFonts w:ascii="Arial" w:hAnsi="Arial" w:cs="Arial"/>
          <w:sz w:val="22"/>
          <w:szCs w:val="22"/>
        </w:rPr>
        <w:t>………………………………………………………………………………..</w:t>
      </w:r>
      <w:r w:rsidRPr="0044101C">
        <w:rPr>
          <w:rFonts w:ascii="Arial" w:hAnsi="Arial" w:cs="Arial"/>
          <w:sz w:val="22"/>
          <w:szCs w:val="22"/>
        </w:rPr>
        <w:t xml:space="preserve"> (do uzupełnienia każdorazowo adres Oddziału, którego dotyczy faktura) </w:t>
      </w:r>
    </w:p>
    <w:p w14:paraId="0E4B22CC" w14:textId="77777777" w:rsidR="001D6AE1" w:rsidRPr="0044101C" w:rsidRDefault="001D6AE1" w:rsidP="00C31D13">
      <w:pPr>
        <w:pStyle w:val="Akapitzlist"/>
        <w:spacing w:line="276" w:lineRule="auto"/>
        <w:ind w:left="284"/>
        <w:jc w:val="both"/>
        <w:rPr>
          <w:rFonts w:ascii="Arial" w:hAnsi="Arial" w:cs="Arial"/>
          <w:sz w:val="22"/>
          <w:szCs w:val="22"/>
        </w:rPr>
      </w:pPr>
    </w:p>
    <w:p w14:paraId="0A8FBDD1" w14:textId="79A5F0E3" w:rsidR="0005284F" w:rsidRPr="0044101C" w:rsidRDefault="0005284F" w:rsidP="00C31D13">
      <w:pPr>
        <w:pStyle w:val="Akapitzlist"/>
        <w:spacing w:line="276" w:lineRule="auto"/>
        <w:ind w:left="284"/>
        <w:jc w:val="both"/>
        <w:rPr>
          <w:rFonts w:ascii="Arial" w:hAnsi="Arial" w:cs="Arial"/>
          <w:sz w:val="22"/>
          <w:szCs w:val="22"/>
        </w:rPr>
      </w:pPr>
      <w:r w:rsidRPr="0044101C">
        <w:rPr>
          <w:rFonts w:ascii="Arial" w:hAnsi="Arial" w:cs="Arial"/>
          <w:sz w:val="22"/>
          <w:szCs w:val="22"/>
        </w:rPr>
        <w:t xml:space="preserve">Faktura powinna zawierać opis przedmiotu </w:t>
      </w:r>
      <w:r w:rsidR="00C31D13">
        <w:rPr>
          <w:rFonts w:ascii="Arial" w:hAnsi="Arial" w:cs="Arial"/>
          <w:sz w:val="22"/>
          <w:szCs w:val="22"/>
        </w:rPr>
        <w:t>U</w:t>
      </w:r>
      <w:r w:rsidRPr="0044101C">
        <w:rPr>
          <w:rFonts w:ascii="Arial" w:hAnsi="Arial" w:cs="Arial"/>
          <w:sz w:val="22"/>
          <w:szCs w:val="22"/>
        </w:rPr>
        <w:t xml:space="preserve">mowy oraz następujące wpisy: </w:t>
      </w:r>
    </w:p>
    <w:p w14:paraId="4771B811" w14:textId="6EBC9756" w:rsidR="0005284F" w:rsidRPr="0044101C" w:rsidRDefault="0005284F" w:rsidP="00C31D13">
      <w:pPr>
        <w:pStyle w:val="Akapitzlist"/>
        <w:spacing w:line="276" w:lineRule="auto"/>
        <w:ind w:left="284"/>
        <w:jc w:val="both"/>
        <w:rPr>
          <w:rFonts w:ascii="Arial" w:hAnsi="Arial" w:cs="Arial"/>
          <w:sz w:val="22"/>
          <w:szCs w:val="22"/>
        </w:rPr>
      </w:pPr>
      <w:r w:rsidRPr="0044101C">
        <w:rPr>
          <w:rFonts w:ascii="Arial" w:hAnsi="Arial" w:cs="Arial"/>
          <w:sz w:val="22"/>
          <w:szCs w:val="22"/>
        </w:rPr>
        <w:t>a/ U</w:t>
      </w:r>
      <w:r w:rsidR="00C31D13">
        <w:rPr>
          <w:rFonts w:ascii="Arial" w:hAnsi="Arial" w:cs="Arial"/>
          <w:sz w:val="22"/>
          <w:szCs w:val="22"/>
        </w:rPr>
        <w:t>mowa</w:t>
      </w:r>
      <w:r w:rsidRPr="0044101C">
        <w:rPr>
          <w:rFonts w:ascii="Arial" w:hAnsi="Arial" w:cs="Arial"/>
          <w:sz w:val="22"/>
          <w:szCs w:val="22"/>
        </w:rPr>
        <w:t xml:space="preserve"> Nr ……………………</w:t>
      </w:r>
      <w:r w:rsidR="00F115F1" w:rsidRPr="0044101C">
        <w:rPr>
          <w:rFonts w:ascii="Arial" w:hAnsi="Arial" w:cs="Arial"/>
          <w:sz w:val="22"/>
          <w:szCs w:val="22"/>
        </w:rPr>
        <w:t>…..,</w:t>
      </w:r>
      <w:r w:rsidR="000811E5" w:rsidRPr="0044101C">
        <w:rPr>
          <w:rFonts w:ascii="Arial" w:hAnsi="Arial" w:cs="Arial"/>
          <w:sz w:val="22"/>
          <w:szCs w:val="22"/>
        </w:rPr>
        <w:t xml:space="preserve"> Zamówienie nr ………………………….</w:t>
      </w:r>
    </w:p>
    <w:p w14:paraId="70AF51E8" w14:textId="3436E879" w:rsidR="0005284F" w:rsidRPr="0044101C" w:rsidRDefault="0005284F" w:rsidP="00C31D13">
      <w:pPr>
        <w:pStyle w:val="Akapitzlist"/>
        <w:spacing w:line="276" w:lineRule="auto"/>
        <w:ind w:left="284"/>
        <w:jc w:val="both"/>
        <w:rPr>
          <w:rFonts w:ascii="Arial" w:hAnsi="Arial" w:cs="Arial"/>
          <w:sz w:val="22"/>
          <w:szCs w:val="22"/>
        </w:rPr>
      </w:pPr>
      <w:r w:rsidRPr="0044101C">
        <w:rPr>
          <w:rFonts w:ascii="Arial" w:hAnsi="Arial" w:cs="Arial"/>
          <w:sz w:val="22"/>
          <w:szCs w:val="22"/>
        </w:rPr>
        <w:t xml:space="preserve">b/ osoba do kontaktów w PKP S.A. - ………………………………………….  </w:t>
      </w:r>
    </w:p>
    <w:p w14:paraId="5EF3D3F9" w14:textId="38C623FA" w:rsidR="00F115F1" w:rsidRPr="0044101C" w:rsidRDefault="00945D09" w:rsidP="00C31D13">
      <w:pPr>
        <w:pStyle w:val="Akapitzlist"/>
        <w:spacing w:line="276" w:lineRule="auto"/>
        <w:ind w:left="284"/>
        <w:jc w:val="both"/>
        <w:rPr>
          <w:rFonts w:ascii="Arial" w:hAnsi="Arial" w:cs="Arial"/>
          <w:sz w:val="22"/>
          <w:szCs w:val="22"/>
        </w:rPr>
      </w:pPr>
      <w:r w:rsidRPr="0044101C">
        <w:rPr>
          <w:rFonts w:ascii="Arial" w:hAnsi="Arial" w:cs="Arial"/>
          <w:sz w:val="22"/>
          <w:szCs w:val="22"/>
        </w:rPr>
        <w:t>c/ dot. Biura Administracji i Eksploatacji Nieruchomości</w:t>
      </w:r>
    </w:p>
    <w:p w14:paraId="10E61ED4" w14:textId="5A147C5D" w:rsidR="0005284F" w:rsidRPr="0044101C" w:rsidRDefault="0005284F" w:rsidP="00C31D13">
      <w:pPr>
        <w:pStyle w:val="Akapitzlist"/>
        <w:spacing w:line="276" w:lineRule="auto"/>
        <w:ind w:left="284"/>
        <w:jc w:val="both"/>
        <w:rPr>
          <w:rFonts w:ascii="Arial" w:hAnsi="Arial" w:cs="Arial"/>
          <w:sz w:val="22"/>
          <w:szCs w:val="22"/>
        </w:rPr>
      </w:pPr>
      <w:r w:rsidRPr="0044101C">
        <w:rPr>
          <w:rFonts w:ascii="Arial" w:hAnsi="Arial" w:cs="Arial"/>
          <w:sz w:val="22"/>
          <w:szCs w:val="22"/>
        </w:rPr>
        <w:t>Faktury należy przesłać na adres (koperta):</w:t>
      </w:r>
    </w:p>
    <w:p w14:paraId="67397412" w14:textId="77777777" w:rsidR="0005284F" w:rsidRPr="0044101C" w:rsidRDefault="0005284F" w:rsidP="00C31D13">
      <w:pPr>
        <w:pStyle w:val="Akapitzlist"/>
        <w:spacing w:line="276" w:lineRule="auto"/>
        <w:ind w:left="284"/>
        <w:jc w:val="both"/>
        <w:rPr>
          <w:rFonts w:ascii="Arial" w:hAnsi="Arial" w:cs="Arial"/>
          <w:sz w:val="22"/>
          <w:szCs w:val="22"/>
        </w:rPr>
      </w:pPr>
      <w:r w:rsidRPr="0044101C">
        <w:rPr>
          <w:rFonts w:ascii="Arial" w:hAnsi="Arial" w:cs="Arial"/>
          <w:sz w:val="22"/>
          <w:szCs w:val="22"/>
        </w:rPr>
        <w:t>Polskie Koleje Państwowe Spółka Akcyjna</w:t>
      </w:r>
    </w:p>
    <w:p w14:paraId="2226B434" w14:textId="77777777" w:rsidR="0005284F" w:rsidRPr="00C31D13" w:rsidRDefault="0005284F" w:rsidP="00C31D13">
      <w:pPr>
        <w:pStyle w:val="Akapitzlist"/>
        <w:spacing w:line="276" w:lineRule="auto"/>
        <w:ind w:left="284"/>
        <w:jc w:val="both"/>
        <w:rPr>
          <w:rFonts w:ascii="Arial" w:hAnsi="Arial" w:cs="Arial"/>
          <w:sz w:val="22"/>
          <w:szCs w:val="22"/>
        </w:rPr>
      </w:pPr>
      <w:r w:rsidRPr="00C31D13">
        <w:rPr>
          <w:rFonts w:ascii="Arial" w:hAnsi="Arial" w:cs="Arial"/>
          <w:sz w:val="22"/>
          <w:szCs w:val="22"/>
        </w:rPr>
        <w:t>Biuro Finansów i Rachunkowości,</w:t>
      </w:r>
    </w:p>
    <w:p w14:paraId="3B116270" w14:textId="5CC601FD" w:rsidR="000B3020" w:rsidRPr="00C31D13" w:rsidRDefault="0048628C" w:rsidP="00C31D13">
      <w:pPr>
        <w:pStyle w:val="Akapitzlist"/>
        <w:spacing w:line="276" w:lineRule="auto"/>
        <w:ind w:left="284"/>
        <w:jc w:val="both"/>
        <w:rPr>
          <w:rFonts w:ascii="Arial" w:hAnsi="Arial" w:cs="Arial"/>
          <w:sz w:val="22"/>
          <w:szCs w:val="22"/>
        </w:rPr>
      </w:pPr>
      <w:r>
        <w:rPr>
          <w:rFonts w:ascii="Arial" w:hAnsi="Arial" w:cs="Arial"/>
          <w:sz w:val="22"/>
          <w:szCs w:val="22"/>
        </w:rPr>
        <w:t>Art</w:t>
      </w:r>
      <w:r w:rsidR="0005284F" w:rsidRPr="00C31D13">
        <w:rPr>
          <w:rFonts w:ascii="Arial" w:hAnsi="Arial" w:cs="Arial"/>
          <w:sz w:val="22"/>
          <w:szCs w:val="22"/>
        </w:rPr>
        <w:t>. Jerozolimskie 142A, 02-305 Warszawa</w:t>
      </w:r>
      <w:bookmarkEnd w:id="2"/>
      <w:r w:rsidR="00707C13" w:rsidRPr="00C31D13">
        <w:rPr>
          <w:rFonts w:ascii="Arial" w:hAnsi="Arial" w:cs="Arial"/>
          <w:sz w:val="22"/>
          <w:szCs w:val="22"/>
        </w:rPr>
        <w:t xml:space="preserve"> </w:t>
      </w:r>
    </w:p>
    <w:p w14:paraId="0EA105BC" w14:textId="77777777" w:rsidR="00C06734" w:rsidRPr="00C31D13" w:rsidRDefault="00E753AE" w:rsidP="00C31D13">
      <w:pPr>
        <w:pStyle w:val="Akapitzlist"/>
        <w:spacing w:line="276" w:lineRule="auto"/>
        <w:ind w:left="284"/>
        <w:jc w:val="both"/>
        <w:rPr>
          <w:rFonts w:ascii="Arial" w:hAnsi="Arial" w:cs="Arial"/>
          <w:sz w:val="22"/>
          <w:szCs w:val="22"/>
        </w:rPr>
      </w:pPr>
      <w:r w:rsidRPr="00C31D13">
        <w:rPr>
          <w:rFonts w:ascii="Arial" w:hAnsi="Arial" w:cs="Arial"/>
          <w:sz w:val="22"/>
          <w:szCs w:val="22"/>
        </w:rPr>
        <w:t>z dopiskiem „FAKTURA”</w:t>
      </w:r>
    </w:p>
    <w:p w14:paraId="54E5CFF4" w14:textId="0FE249D7" w:rsidR="00E753AE" w:rsidRPr="00C31D13" w:rsidRDefault="00E753AE" w:rsidP="00C31D13">
      <w:pPr>
        <w:pStyle w:val="Akapitzlist"/>
        <w:spacing w:line="276" w:lineRule="auto"/>
        <w:ind w:left="284"/>
        <w:jc w:val="both"/>
        <w:rPr>
          <w:rFonts w:ascii="Arial" w:hAnsi="Arial" w:cs="Arial"/>
          <w:sz w:val="22"/>
          <w:szCs w:val="22"/>
        </w:rPr>
      </w:pPr>
      <w:r w:rsidRPr="00C31D13">
        <w:rPr>
          <w:rFonts w:ascii="Arial" w:hAnsi="Arial" w:cs="Arial"/>
          <w:sz w:val="22"/>
          <w:szCs w:val="22"/>
        </w:rPr>
        <w:t xml:space="preserve">albo Wykonawca  umożliwi Zamawiającemu odbiór faktury w formie elektronicznej (e-faktura) z Platformy/systemu do pobierania e-faktur lub doręczy ją Zamawiającemu za pośrednictwem poczty elektronicznej. </w:t>
      </w:r>
      <w:r w:rsidRPr="00C31D13">
        <w:rPr>
          <w:rFonts w:ascii="Arial" w:hAnsi="Arial" w:cs="Arial"/>
          <w:bCs/>
          <w:sz w:val="22"/>
          <w:szCs w:val="22"/>
        </w:rPr>
        <w:t xml:space="preserve">W przypadku e-faktur Strony po zawarciu </w:t>
      </w:r>
      <w:r w:rsidR="00C31D13">
        <w:rPr>
          <w:rFonts w:ascii="Arial" w:hAnsi="Arial" w:cs="Arial"/>
          <w:bCs/>
          <w:sz w:val="22"/>
          <w:szCs w:val="22"/>
        </w:rPr>
        <w:t>U</w:t>
      </w:r>
      <w:r w:rsidRPr="00C31D13">
        <w:rPr>
          <w:rFonts w:ascii="Arial" w:hAnsi="Arial" w:cs="Arial"/>
          <w:bCs/>
          <w:sz w:val="22"/>
          <w:szCs w:val="22"/>
        </w:rPr>
        <w:t>mowy ustalą możliwość stosowania oraz zasady obiegu e-faktur. Wybór elektronicznego doręczania faktur zostanie potwierdzony odrębnym dokumentem</w:t>
      </w:r>
      <w:r w:rsidRPr="00C31D13">
        <w:rPr>
          <w:rFonts w:ascii="Arial" w:hAnsi="Arial" w:cs="Arial"/>
          <w:sz w:val="22"/>
          <w:szCs w:val="22"/>
        </w:rPr>
        <w:t>.</w:t>
      </w:r>
    </w:p>
    <w:p w14:paraId="0F67A2CE" w14:textId="4CD6DF5E" w:rsidR="00E753AE" w:rsidRDefault="00E753AE" w:rsidP="0044101C">
      <w:pPr>
        <w:pStyle w:val="Akapitzlist"/>
        <w:spacing w:line="276" w:lineRule="auto"/>
        <w:ind w:left="284"/>
        <w:jc w:val="both"/>
        <w:rPr>
          <w:rFonts w:ascii="Arial" w:hAnsi="Arial" w:cs="Arial"/>
          <w:sz w:val="22"/>
          <w:szCs w:val="22"/>
        </w:rPr>
      </w:pPr>
      <w:r w:rsidRPr="00C31D13">
        <w:rPr>
          <w:rFonts w:ascii="Arial" w:hAnsi="Arial" w:cs="Arial"/>
          <w:sz w:val="22"/>
          <w:szCs w:val="22"/>
        </w:rPr>
        <w:t xml:space="preserve">(zapis dot. </w:t>
      </w:r>
      <w:r w:rsidR="0048628C" w:rsidRPr="00C31D13">
        <w:rPr>
          <w:rFonts w:ascii="Arial" w:hAnsi="Arial" w:cs="Arial"/>
          <w:sz w:val="22"/>
          <w:szCs w:val="22"/>
        </w:rPr>
        <w:t>W</w:t>
      </w:r>
      <w:r w:rsidRPr="00C31D13">
        <w:rPr>
          <w:rFonts w:ascii="Arial" w:hAnsi="Arial" w:cs="Arial"/>
          <w:sz w:val="22"/>
          <w:szCs w:val="22"/>
        </w:rPr>
        <w:t xml:space="preserve">yłącznie PKP S.A.). </w:t>
      </w:r>
    </w:p>
    <w:p w14:paraId="705936E8" w14:textId="77777777" w:rsidR="00DC7C6D" w:rsidRPr="00C31D13" w:rsidRDefault="00DC7C6D" w:rsidP="0044101C">
      <w:pPr>
        <w:pStyle w:val="Akapitzlist"/>
        <w:spacing w:line="276" w:lineRule="auto"/>
        <w:ind w:left="284"/>
        <w:jc w:val="both"/>
        <w:rPr>
          <w:rFonts w:ascii="Arial" w:hAnsi="Arial" w:cs="Arial"/>
          <w:sz w:val="22"/>
          <w:szCs w:val="22"/>
        </w:rPr>
      </w:pPr>
    </w:p>
    <w:p w14:paraId="6F06E90F" w14:textId="74CABC10" w:rsidR="00503519" w:rsidRPr="00C31D13" w:rsidRDefault="00707C13" w:rsidP="0044101C">
      <w:pPr>
        <w:pStyle w:val="Akapitzlist"/>
        <w:spacing w:line="276" w:lineRule="auto"/>
        <w:ind w:left="284"/>
        <w:jc w:val="both"/>
        <w:rPr>
          <w:rFonts w:ascii="Arial" w:hAnsi="Arial" w:cs="Arial"/>
          <w:sz w:val="22"/>
          <w:szCs w:val="22"/>
        </w:rPr>
      </w:pPr>
      <w:r w:rsidRPr="00C31D13">
        <w:rPr>
          <w:rFonts w:ascii="Arial" w:hAnsi="Arial" w:cs="Arial"/>
          <w:sz w:val="22"/>
          <w:szCs w:val="22"/>
        </w:rPr>
        <w:t>l</w:t>
      </w:r>
      <w:r w:rsidR="00503519" w:rsidRPr="00C31D13">
        <w:rPr>
          <w:rFonts w:ascii="Arial" w:hAnsi="Arial" w:cs="Arial"/>
          <w:sz w:val="22"/>
          <w:szCs w:val="22"/>
        </w:rPr>
        <w:t>ub</w:t>
      </w:r>
    </w:p>
    <w:p w14:paraId="79850B07" w14:textId="6AE82EC6" w:rsidR="00503519" w:rsidRPr="00C31D13" w:rsidRDefault="00503519" w:rsidP="0044101C">
      <w:pPr>
        <w:pStyle w:val="Akapitzlist"/>
        <w:spacing w:line="276" w:lineRule="auto"/>
        <w:ind w:left="284"/>
        <w:rPr>
          <w:rFonts w:ascii="Arial" w:hAnsi="Arial" w:cs="Arial"/>
          <w:sz w:val="22"/>
          <w:szCs w:val="22"/>
        </w:rPr>
      </w:pPr>
      <w:r w:rsidRPr="00C31D13">
        <w:rPr>
          <w:rFonts w:ascii="Arial" w:hAnsi="Arial" w:cs="Arial"/>
          <w:sz w:val="22"/>
          <w:szCs w:val="22"/>
        </w:rPr>
        <w:t>Faktury należy wystawić na:</w:t>
      </w:r>
      <w:r w:rsidR="00624D51" w:rsidRPr="00C31D13">
        <w:rPr>
          <w:rStyle w:val="Odwoanieprzypisudolnego"/>
          <w:rFonts w:ascii="Arial" w:hAnsi="Arial" w:cs="Arial"/>
          <w:sz w:val="22"/>
          <w:szCs w:val="22"/>
        </w:rPr>
        <w:footnoteReference w:id="8"/>
      </w:r>
    </w:p>
    <w:p w14:paraId="0004F5CC" w14:textId="34CFC120" w:rsidR="00503519" w:rsidRPr="0044101C" w:rsidRDefault="00503519" w:rsidP="0044101C">
      <w:pPr>
        <w:pStyle w:val="Akapitzlist"/>
        <w:spacing w:line="276" w:lineRule="auto"/>
        <w:ind w:left="284"/>
        <w:rPr>
          <w:rFonts w:ascii="Arial" w:hAnsi="Arial" w:cs="Arial"/>
          <w:sz w:val="22"/>
          <w:szCs w:val="22"/>
        </w:rPr>
      </w:pPr>
      <w:r w:rsidRPr="0044101C">
        <w:rPr>
          <w:rFonts w:ascii="Arial" w:hAnsi="Arial" w:cs="Arial"/>
          <w:sz w:val="22"/>
          <w:szCs w:val="22"/>
        </w:rPr>
        <w:t>PKP TELKOL Sp.</w:t>
      </w:r>
      <w:r w:rsidR="00C31D13">
        <w:rPr>
          <w:rFonts w:ascii="Arial" w:hAnsi="Arial" w:cs="Arial"/>
          <w:sz w:val="22"/>
          <w:szCs w:val="22"/>
        </w:rPr>
        <w:t xml:space="preserve"> </w:t>
      </w:r>
      <w:r w:rsidRPr="0044101C">
        <w:rPr>
          <w:rFonts w:ascii="Arial" w:hAnsi="Arial" w:cs="Arial"/>
          <w:sz w:val="22"/>
          <w:szCs w:val="22"/>
        </w:rPr>
        <w:t>z o.o.</w:t>
      </w:r>
    </w:p>
    <w:p w14:paraId="5B66569E" w14:textId="7754CA43" w:rsidR="00503519" w:rsidRPr="0044101C" w:rsidRDefault="00DF46EE" w:rsidP="0044101C">
      <w:pPr>
        <w:pStyle w:val="Akapitzlist"/>
        <w:spacing w:line="276" w:lineRule="auto"/>
        <w:ind w:left="284"/>
        <w:rPr>
          <w:rFonts w:ascii="Arial" w:hAnsi="Arial" w:cs="Arial"/>
          <w:sz w:val="22"/>
          <w:szCs w:val="22"/>
        </w:rPr>
      </w:pPr>
      <w:r>
        <w:rPr>
          <w:rFonts w:ascii="Arial" w:hAnsi="Arial" w:cs="Arial"/>
          <w:sz w:val="22"/>
          <w:szCs w:val="22"/>
        </w:rPr>
        <w:t>Ul. Szczęśliwicka 62</w:t>
      </w:r>
      <w:r w:rsidR="009236BE">
        <w:rPr>
          <w:rFonts w:ascii="Arial" w:hAnsi="Arial" w:cs="Arial"/>
          <w:sz w:val="22"/>
          <w:szCs w:val="22"/>
        </w:rPr>
        <w:t xml:space="preserve">, </w:t>
      </w:r>
      <w:r w:rsidR="00503519" w:rsidRPr="0044101C">
        <w:rPr>
          <w:rFonts w:ascii="Arial" w:hAnsi="Arial" w:cs="Arial"/>
          <w:sz w:val="22"/>
          <w:szCs w:val="22"/>
        </w:rPr>
        <w:t>02-35</w:t>
      </w:r>
      <w:r>
        <w:rPr>
          <w:rFonts w:ascii="Arial" w:hAnsi="Arial" w:cs="Arial"/>
          <w:sz w:val="22"/>
          <w:szCs w:val="22"/>
        </w:rPr>
        <w:t>3</w:t>
      </w:r>
      <w:r w:rsidR="00503519" w:rsidRPr="0044101C">
        <w:rPr>
          <w:rFonts w:ascii="Arial" w:hAnsi="Arial" w:cs="Arial"/>
          <w:sz w:val="22"/>
          <w:szCs w:val="22"/>
        </w:rPr>
        <w:t xml:space="preserve"> Warszawa</w:t>
      </w:r>
    </w:p>
    <w:p w14:paraId="0015C491" w14:textId="77777777" w:rsidR="00503519" w:rsidRPr="0044101C" w:rsidRDefault="00503519" w:rsidP="0044101C">
      <w:pPr>
        <w:pStyle w:val="Akapitzlist"/>
        <w:spacing w:line="276" w:lineRule="auto"/>
        <w:ind w:left="284"/>
        <w:rPr>
          <w:rFonts w:ascii="Arial" w:hAnsi="Arial" w:cs="Arial"/>
          <w:sz w:val="22"/>
          <w:szCs w:val="22"/>
        </w:rPr>
      </w:pPr>
      <w:r w:rsidRPr="0044101C">
        <w:rPr>
          <w:rFonts w:ascii="Arial" w:hAnsi="Arial" w:cs="Arial"/>
          <w:sz w:val="22"/>
          <w:szCs w:val="22"/>
        </w:rPr>
        <w:t>NIP: 113-28-75-351</w:t>
      </w:r>
    </w:p>
    <w:p w14:paraId="5E22A7FF" w14:textId="28988B41" w:rsidR="00503519" w:rsidRPr="0044101C" w:rsidRDefault="00503519" w:rsidP="0044101C">
      <w:pPr>
        <w:pStyle w:val="Akapitzlist"/>
        <w:spacing w:line="276" w:lineRule="auto"/>
        <w:ind w:left="284"/>
        <w:rPr>
          <w:rFonts w:ascii="Arial" w:hAnsi="Arial" w:cs="Arial"/>
          <w:sz w:val="22"/>
          <w:szCs w:val="22"/>
        </w:rPr>
      </w:pPr>
      <w:bookmarkStart w:id="4" w:name="_Hlk45270896"/>
      <w:r w:rsidRPr="0044101C">
        <w:rPr>
          <w:rFonts w:ascii="Arial" w:hAnsi="Arial" w:cs="Arial"/>
          <w:sz w:val="22"/>
          <w:szCs w:val="22"/>
        </w:rPr>
        <w:t xml:space="preserve">Faktura powinna zawierać opis przedmiotu </w:t>
      </w:r>
      <w:r w:rsidR="00C31D13">
        <w:rPr>
          <w:rFonts w:ascii="Arial" w:hAnsi="Arial" w:cs="Arial"/>
          <w:sz w:val="22"/>
          <w:szCs w:val="22"/>
        </w:rPr>
        <w:t>U</w:t>
      </w:r>
      <w:r w:rsidRPr="0044101C">
        <w:rPr>
          <w:rFonts w:ascii="Arial" w:hAnsi="Arial" w:cs="Arial"/>
          <w:sz w:val="22"/>
          <w:szCs w:val="22"/>
        </w:rPr>
        <w:t xml:space="preserve">mowy oraz następujące wpisy: </w:t>
      </w:r>
    </w:p>
    <w:p w14:paraId="2849F99B" w14:textId="25FA94A3" w:rsidR="00503519" w:rsidRPr="0044101C" w:rsidRDefault="00503519" w:rsidP="0044101C">
      <w:pPr>
        <w:pStyle w:val="Akapitzlist"/>
        <w:spacing w:line="276" w:lineRule="auto"/>
        <w:ind w:left="284"/>
        <w:rPr>
          <w:rFonts w:ascii="Arial" w:hAnsi="Arial" w:cs="Arial"/>
          <w:sz w:val="22"/>
          <w:szCs w:val="22"/>
        </w:rPr>
      </w:pPr>
      <w:r w:rsidRPr="0044101C">
        <w:rPr>
          <w:rFonts w:ascii="Arial" w:hAnsi="Arial" w:cs="Arial"/>
          <w:sz w:val="22"/>
          <w:szCs w:val="22"/>
        </w:rPr>
        <w:t>U</w:t>
      </w:r>
      <w:r w:rsidR="00C31D13">
        <w:rPr>
          <w:rFonts w:ascii="Arial" w:hAnsi="Arial" w:cs="Arial"/>
          <w:sz w:val="22"/>
          <w:szCs w:val="22"/>
        </w:rPr>
        <w:t>mowa</w:t>
      </w:r>
      <w:r w:rsidRPr="0044101C">
        <w:rPr>
          <w:rFonts w:ascii="Arial" w:hAnsi="Arial" w:cs="Arial"/>
          <w:sz w:val="22"/>
          <w:szCs w:val="22"/>
        </w:rPr>
        <w:t xml:space="preserve"> Nr ……………………, </w:t>
      </w:r>
    </w:p>
    <w:p w14:paraId="38F976B7" w14:textId="77777777" w:rsidR="00503519" w:rsidRPr="0044101C" w:rsidRDefault="00503519" w:rsidP="0044101C">
      <w:pPr>
        <w:pStyle w:val="Akapitzlist"/>
        <w:spacing w:line="276" w:lineRule="auto"/>
        <w:ind w:left="284"/>
        <w:rPr>
          <w:rFonts w:ascii="Arial" w:hAnsi="Arial" w:cs="Arial"/>
          <w:sz w:val="22"/>
          <w:szCs w:val="22"/>
        </w:rPr>
      </w:pPr>
      <w:r w:rsidRPr="0044101C">
        <w:rPr>
          <w:rFonts w:ascii="Arial" w:hAnsi="Arial" w:cs="Arial"/>
          <w:sz w:val="22"/>
          <w:szCs w:val="22"/>
        </w:rPr>
        <w:t>Faktury należy przesłać na adres (koperta):</w:t>
      </w:r>
    </w:p>
    <w:p w14:paraId="554C284A" w14:textId="2130C83C" w:rsidR="00503519" w:rsidRPr="0044101C" w:rsidRDefault="00503519" w:rsidP="0044101C">
      <w:pPr>
        <w:pStyle w:val="Akapitzlist"/>
        <w:spacing w:line="276" w:lineRule="auto"/>
        <w:ind w:left="284"/>
        <w:rPr>
          <w:rFonts w:ascii="Arial" w:hAnsi="Arial" w:cs="Arial"/>
          <w:sz w:val="22"/>
          <w:szCs w:val="22"/>
        </w:rPr>
      </w:pPr>
      <w:r w:rsidRPr="0044101C">
        <w:rPr>
          <w:rFonts w:ascii="Arial" w:hAnsi="Arial" w:cs="Arial"/>
          <w:sz w:val="22"/>
          <w:szCs w:val="22"/>
        </w:rPr>
        <w:t>PKP TELKOL Sp.</w:t>
      </w:r>
      <w:r w:rsidR="00C31D13">
        <w:rPr>
          <w:rFonts w:ascii="Arial" w:hAnsi="Arial" w:cs="Arial"/>
          <w:sz w:val="22"/>
          <w:szCs w:val="22"/>
        </w:rPr>
        <w:t xml:space="preserve"> </w:t>
      </w:r>
      <w:r w:rsidRPr="0044101C">
        <w:rPr>
          <w:rFonts w:ascii="Arial" w:hAnsi="Arial" w:cs="Arial"/>
          <w:sz w:val="22"/>
          <w:szCs w:val="22"/>
        </w:rPr>
        <w:t>z o.o.</w:t>
      </w:r>
    </w:p>
    <w:p w14:paraId="0D2F8777" w14:textId="5C7CA035" w:rsidR="00503519" w:rsidRPr="0044101C" w:rsidRDefault="00DF46EE" w:rsidP="0044101C">
      <w:pPr>
        <w:pStyle w:val="Akapitzlist"/>
        <w:spacing w:line="276" w:lineRule="auto"/>
        <w:ind w:left="284"/>
        <w:rPr>
          <w:rFonts w:ascii="Arial" w:hAnsi="Arial" w:cs="Arial"/>
          <w:sz w:val="22"/>
          <w:szCs w:val="22"/>
        </w:rPr>
      </w:pPr>
      <w:r>
        <w:rPr>
          <w:rFonts w:ascii="Arial" w:hAnsi="Arial" w:cs="Arial"/>
          <w:sz w:val="22"/>
          <w:szCs w:val="22"/>
        </w:rPr>
        <w:t>Ul. Szczęśliwicka 62</w:t>
      </w:r>
      <w:r w:rsidR="009236BE">
        <w:rPr>
          <w:rFonts w:ascii="Arial" w:hAnsi="Arial" w:cs="Arial"/>
          <w:sz w:val="22"/>
          <w:szCs w:val="22"/>
        </w:rPr>
        <w:t xml:space="preserve">, </w:t>
      </w:r>
      <w:r w:rsidR="00503519" w:rsidRPr="0044101C">
        <w:rPr>
          <w:rFonts w:ascii="Arial" w:hAnsi="Arial" w:cs="Arial"/>
          <w:sz w:val="22"/>
          <w:szCs w:val="22"/>
        </w:rPr>
        <w:t>02-35</w:t>
      </w:r>
      <w:r>
        <w:rPr>
          <w:rFonts w:ascii="Arial" w:hAnsi="Arial" w:cs="Arial"/>
          <w:sz w:val="22"/>
          <w:szCs w:val="22"/>
        </w:rPr>
        <w:t>3</w:t>
      </w:r>
      <w:r w:rsidR="00503519" w:rsidRPr="0044101C">
        <w:rPr>
          <w:rFonts w:ascii="Arial" w:hAnsi="Arial" w:cs="Arial"/>
          <w:sz w:val="22"/>
          <w:szCs w:val="22"/>
        </w:rPr>
        <w:t xml:space="preserve"> Warszawa</w:t>
      </w:r>
      <w:bookmarkEnd w:id="4"/>
    </w:p>
    <w:p w14:paraId="731AD765" w14:textId="1A7C6A91" w:rsidR="00503519" w:rsidRPr="0044101C" w:rsidRDefault="00503519" w:rsidP="0044101C">
      <w:pPr>
        <w:pStyle w:val="Akapitzlist"/>
        <w:spacing w:line="276" w:lineRule="auto"/>
        <w:ind w:left="284"/>
        <w:rPr>
          <w:rFonts w:ascii="Arial" w:hAnsi="Arial" w:cs="Arial"/>
          <w:sz w:val="22"/>
          <w:szCs w:val="22"/>
        </w:rPr>
      </w:pPr>
      <w:r w:rsidRPr="0044101C">
        <w:rPr>
          <w:rFonts w:ascii="Arial" w:hAnsi="Arial" w:cs="Arial"/>
          <w:sz w:val="22"/>
          <w:szCs w:val="22"/>
        </w:rPr>
        <w:t>FFZ</w:t>
      </w:r>
    </w:p>
    <w:p w14:paraId="3211050F" w14:textId="01481627" w:rsidR="00386467" w:rsidRPr="0044101C" w:rsidRDefault="00386467" w:rsidP="0044101C">
      <w:pPr>
        <w:pStyle w:val="Akapitzlist"/>
        <w:spacing w:line="276" w:lineRule="auto"/>
        <w:ind w:left="284"/>
        <w:rPr>
          <w:rFonts w:ascii="Arial" w:hAnsi="Arial" w:cs="Arial"/>
          <w:sz w:val="22"/>
          <w:szCs w:val="22"/>
        </w:rPr>
      </w:pPr>
      <w:r w:rsidRPr="0044101C">
        <w:rPr>
          <w:rFonts w:ascii="Arial" w:hAnsi="Arial" w:cs="Arial"/>
          <w:sz w:val="22"/>
          <w:szCs w:val="22"/>
        </w:rPr>
        <w:t>lub</w:t>
      </w:r>
    </w:p>
    <w:p w14:paraId="5B9BCD56" w14:textId="2D03C9FA" w:rsidR="00386467" w:rsidRPr="0044101C" w:rsidRDefault="00386467" w:rsidP="0044101C">
      <w:pPr>
        <w:pStyle w:val="Akapitzlist"/>
        <w:spacing w:line="276" w:lineRule="auto"/>
        <w:ind w:left="284"/>
        <w:rPr>
          <w:rFonts w:ascii="Arial" w:hAnsi="Arial" w:cs="Arial"/>
          <w:sz w:val="22"/>
          <w:szCs w:val="22"/>
        </w:rPr>
      </w:pPr>
      <w:r w:rsidRPr="0044101C">
        <w:rPr>
          <w:rFonts w:ascii="Arial" w:hAnsi="Arial" w:cs="Arial"/>
          <w:sz w:val="22"/>
          <w:szCs w:val="22"/>
        </w:rPr>
        <w:t>PKP Szybka Kolej Miejska w Trójmieście Sp. z o.o.</w:t>
      </w:r>
    </w:p>
    <w:p w14:paraId="05684E18" w14:textId="0D7AE2BB" w:rsidR="00386467" w:rsidRPr="0044101C" w:rsidRDefault="00386467" w:rsidP="0044101C">
      <w:pPr>
        <w:pStyle w:val="Akapitzlist"/>
        <w:spacing w:line="276" w:lineRule="auto"/>
        <w:ind w:left="284"/>
        <w:rPr>
          <w:rFonts w:ascii="Arial" w:hAnsi="Arial" w:cs="Arial"/>
          <w:sz w:val="22"/>
          <w:szCs w:val="22"/>
        </w:rPr>
      </w:pPr>
      <w:r w:rsidRPr="0044101C">
        <w:rPr>
          <w:rFonts w:ascii="Arial" w:hAnsi="Arial" w:cs="Arial"/>
          <w:sz w:val="22"/>
          <w:szCs w:val="22"/>
        </w:rPr>
        <w:t>Ul. Morska 350 A</w:t>
      </w:r>
    </w:p>
    <w:p w14:paraId="4A7B91A5" w14:textId="2BA219DF" w:rsidR="00386467" w:rsidRPr="0044101C" w:rsidRDefault="00386467" w:rsidP="0044101C">
      <w:pPr>
        <w:pStyle w:val="Akapitzlist"/>
        <w:spacing w:line="276" w:lineRule="auto"/>
        <w:ind w:left="284"/>
        <w:rPr>
          <w:rFonts w:ascii="Arial" w:hAnsi="Arial" w:cs="Arial"/>
          <w:sz w:val="22"/>
          <w:szCs w:val="22"/>
        </w:rPr>
      </w:pPr>
      <w:r w:rsidRPr="0044101C">
        <w:rPr>
          <w:rFonts w:ascii="Arial" w:hAnsi="Arial" w:cs="Arial"/>
          <w:sz w:val="22"/>
          <w:szCs w:val="22"/>
        </w:rPr>
        <w:t>81-002 Gdynia</w:t>
      </w:r>
    </w:p>
    <w:p w14:paraId="04C7415A" w14:textId="6B5EE6D2" w:rsidR="00386467" w:rsidRPr="0044101C" w:rsidRDefault="00386467" w:rsidP="0044101C">
      <w:pPr>
        <w:pStyle w:val="Akapitzlist"/>
        <w:spacing w:line="276" w:lineRule="auto"/>
        <w:ind w:left="284"/>
        <w:rPr>
          <w:rFonts w:ascii="Arial" w:hAnsi="Arial" w:cs="Arial"/>
          <w:sz w:val="22"/>
          <w:szCs w:val="22"/>
        </w:rPr>
      </w:pPr>
      <w:r w:rsidRPr="0044101C">
        <w:rPr>
          <w:rFonts w:ascii="Arial" w:hAnsi="Arial" w:cs="Arial"/>
          <w:sz w:val="22"/>
          <w:szCs w:val="22"/>
        </w:rPr>
        <w:t>NIP: 958-13-70-512</w:t>
      </w:r>
    </w:p>
    <w:bookmarkEnd w:id="3"/>
    <w:p w14:paraId="3CE9809A" w14:textId="2B44C0DB" w:rsidR="0005077F" w:rsidRPr="0005077F" w:rsidRDefault="0005077F" w:rsidP="0005077F">
      <w:pPr>
        <w:pStyle w:val="Style4"/>
        <w:spacing w:line="276" w:lineRule="auto"/>
        <w:ind w:left="284" w:right="74" w:firstLine="0"/>
        <w:rPr>
          <w:sz w:val="22"/>
          <w:szCs w:val="22"/>
        </w:rPr>
      </w:pPr>
      <w:r w:rsidRPr="0005077F">
        <w:rPr>
          <w:sz w:val="22"/>
          <w:szCs w:val="22"/>
        </w:rPr>
        <w:t xml:space="preserve">Wykonawca wyraża zgodę na wystawianie Zamawiającemu faktur w formie elektronicznej. Zgodnie z </w:t>
      </w:r>
      <w:r w:rsidR="0048628C">
        <w:rPr>
          <w:sz w:val="22"/>
          <w:szCs w:val="22"/>
        </w:rPr>
        <w:t>art</w:t>
      </w:r>
      <w:r w:rsidRPr="0005077F">
        <w:rPr>
          <w:sz w:val="22"/>
          <w:szCs w:val="22"/>
        </w:rPr>
        <w:t xml:space="preserve">. 106n Ustawy o podatku od towarów i usług z dnia 11 marca 2004 (j.t. Dz.U. z </w:t>
      </w:r>
      <w:r w:rsidR="00373005" w:rsidRPr="0005077F">
        <w:rPr>
          <w:sz w:val="22"/>
          <w:szCs w:val="22"/>
        </w:rPr>
        <w:t>202</w:t>
      </w:r>
      <w:r w:rsidR="00373005">
        <w:rPr>
          <w:sz w:val="22"/>
          <w:szCs w:val="22"/>
        </w:rPr>
        <w:t>2</w:t>
      </w:r>
      <w:r w:rsidRPr="0005077F">
        <w:rPr>
          <w:sz w:val="22"/>
          <w:szCs w:val="22"/>
        </w:rPr>
        <w:t xml:space="preserve"> r., poz. </w:t>
      </w:r>
      <w:r w:rsidR="00373005">
        <w:rPr>
          <w:sz w:val="22"/>
          <w:szCs w:val="22"/>
        </w:rPr>
        <w:t>931</w:t>
      </w:r>
      <w:r w:rsidRPr="0005077F">
        <w:rPr>
          <w:sz w:val="22"/>
          <w:szCs w:val="22"/>
        </w:rPr>
        <w:t xml:space="preserve"> z późniejszymi zmianami). E-faktury, korekty e-faktur, duplikaty e-faktur będą wystawiane i przesyłane pocztą elektroniczną (e-mail) w formie PDF (portable document format) zapewniając autentyczność pochodzenia,  integralność treści i czytelność faktury elektronicznej (</w:t>
      </w:r>
      <w:r w:rsidR="0048628C">
        <w:rPr>
          <w:sz w:val="22"/>
          <w:szCs w:val="22"/>
        </w:rPr>
        <w:t>art</w:t>
      </w:r>
      <w:r w:rsidRPr="0005077F">
        <w:rPr>
          <w:sz w:val="22"/>
          <w:szCs w:val="22"/>
        </w:rPr>
        <w:t>.106m ust. 1 Ustawy o VAT) z następujących adresów:</w:t>
      </w:r>
    </w:p>
    <w:p w14:paraId="64F7562E" w14:textId="77777777" w:rsidR="0005077F" w:rsidRPr="0005077F" w:rsidRDefault="0005077F" w:rsidP="0005077F">
      <w:pPr>
        <w:pStyle w:val="Style4"/>
        <w:spacing w:line="276" w:lineRule="auto"/>
        <w:ind w:left="360" w:right="74" w:firstLine="0"/>
        <w:rPr>
          <w:sz w:val="22"/>
          <w:szCs w:val="22"/>
        </w:rPr>
      </w:pPr>
      <w:r w:rsidRPr="0005077F">
        <w:rPr>
          <w:sz w:val="22"/>
          <w:szCs w:val="22"/>
        </w:rPr>
        <w:t>z adresu Wykonawcy: ……………………….: na adres Zamawiającego: faktura@skm.pkp.pl,</w:t>
      </w:r>
    </w:p>
    <w:p w14:paraId="15BC69E6" w14:textId="214BF882" w:rsidR="0005077F" w:rsidRPr="0005077F" w:rsidRDefault="0005077F" w:rsidP="0005077F">
      <w:pPr>
        <w:pStyle w:val="Style4"/>
        <w:widowControl/>
        <w:spacing w:line="276" w:lineRule="auto"/>
        <w:ind w:left="360" w:right="74" w:firstLine="0"/>
        <w:rPr>
          <w:bCs/>
          <w:sz w:val="22"/>
          <w:szCs w:val="22"/>
        </w:rPr>
      </w:pPr>
      <w:r w:rsidRPr="0005077F">
        <w:rPr>
          <w:sz w:val="22"/>
          <w:szCs w:val="22"/>
        </w:rPr>
        <w:t xml:space="preserve">z adresu Zamawiającego: </w:t>
      </w:r>
      <w:hyperlink r:id="rId8" w:history="1">
        <w:r w:rsidR="0048628C" w:rsidRPr="00A7393D">
          <w:rPr>
            <w:rStyle w:val="Hipercze"/>
            <w:sz w:val="22"/>
            <w:szCs w:val="22"/>
          </w:rPr>
          <w:t>e.faktura@skm</w:t>
        </w:r>
      </w:hyperlink>
      <w:r w:rsidRPr="0005077F">
        <w:rPr>
          <w:sz w:val="22"/>
          <w:szCs w:val="22"/>
        </w:rPr>
        <w:t>.pkp.pl na adres Wykonawcy: ……………………………</w:t>
      </w:r>
    </w:p>
    <w:p w14:paraId="718F56EE" w14:textId="77C9A36B" w:rsidR="003A11C1" w:rsidRPr="0044101C" w:rsidRDefault="003A11C1" w:rsidP="00702419">
      <w:pPr>
        <w:pStyle w:val="Akapitzlist"/>
        <w:numPr>
          <w:ilvl w:val="0"/>
          <w:numId w:val="29"/>
        </w:numPr>
        <w:spacing w:line="276" w:lineRule="auto"/>
        <w:ind w:left="426" w:hanging="426"/>
        <w:jc w:val="both"/>
        <w:rPr>
          <w:rFonts w:ascii="Arial" w:hAnsi="Arial" w:cs="Arial"/>
          <w:sz w:val="22"/>
          <w:szCs w:val="22"/>
        </w:rPr>
      </w:pPr>
      <w:r w:rsidRPr="0044101C">
        <w:rPr>
          <w:rFonts w:ascii="Arial" w:hAnsi="Arial" w:cs="Arial"/>
          <w:sz w:val="22"/>
          <w:szCs w:val="22"/>
        </w:rPr>
        <w:t xml:space="preserve">Wykonawca będzie przekazywał raz w miesiącu, po wystawieniu faktury za dostawy, na adres e-mail </w:t>
      </w:r>
      <w:r w:rsidR="00FF0A0D" w:rsidRPr="0044101C">
        <w:rPr>
          <w:rFonts w:ascii="Arial" w:hAnsi="Arial" w:cs="Arial"/>
          <w:sz w:val="22"/>
          <w:szCs w:val="22"/>
        </w:rPr>
        <w:t>o</w:t>
      </w:r>
      <w:r w:rsidRPr="0044101C">
        <w:rPr>
          <w:rFonts w:ascii="Arial" w:hAnsi="Arial" w:cs="Arial"/>
          <w:sz w:val="22"/>
          <w:szCs w:val="22"/>
        </w:rPr>
        <w:t xml:space="preserve">soby odpowiedzialnej za realizację </w:t>
      </w:r>
      <w:r w:rsidR="00EB68DF" w:rsidRPr="0044101C">
        <w:rPr>
          <w:rFonts w:ascii="Arial" w:hAnsi="Arial" w:cs="Arial"/>
          <w:sz w:val="22"/>
          <w:szCs w:val="22"/>
        </w:rPr>
        <w:t>U</w:t>
      </w:r>
      <w:r w:rsidRPr="0044101C">
        <w:rPr>
          <w:rFonts w:ascii="Arial" w:hAnsi="Arial" w:cs="Arial"/>
          <w:sz w:val="22"/>
          <w:szCs w:val="22"/>
        </w:rPr>
        <w:t>mowy ze strony Zamawiającego, wskazan</w:t>
      </w:r>
      <w:r w:rsidR="006F4766" w:rsidRPr="0044101C">
        <w:rPr>
          <w:rFonts w:ascii="Arial" w:hAnsi="Arial" w:cs="Arial"/>
          <w:sz w:val="22"/>
          <w:szCs w:val="22"/>
        </w:rPr>
        <w:t>ej</w:t>
      </w:r>
      <w:r w:rsidRPr="0044101C">
        <w:rPr>
          <w:rFonts w:ascii="Arial" w:hAnsi="Arial" w:cs="Arial"/>
          <w:sz w:val="22"/>
          <w:szCs w:val="22"/>
        </w:rPr>
        <w:t xml:space="preserve"> w § </w:t>
      </w:r>
      <w:r w:rsidR="008730BB" w:rsidRPr="0044101C">
        <w:rPr>
          <w:rFonts w:ascii="Arial" w:hAnsi="Arial" w:cs="Arial"/>
          <w:sz w:val="22"/>
          <w:szCs w:val="22"/>
        </w:rPr>
        <w:t>1</w:t>
      </w:r>
      <w:r w:rsidR="000811E5" w:rsidRPr="0044101C">
        <w:rPr>
          <w:rFonts w:ascii="Arial" w:hAnsi="Arial" w:cs="Arial"/>
          <w:sz w:val="22"/>
          <w:szCs w:val="22"/>
        </w:rPr>
        <w:t>4</w:t>
      </w:r>
      <w:r w:rsidR="008730BB" w:rsidRPr="0044101C">
        <w:rPr>
          <w:rFonts w:ascii="Arial" w:hAnsi="Arial" w:cs="Arial"/>
          <w:sz w:val="22"/>
          <w:szCs w:val="22"/>
        </w:rPr>
        <w:t xml:space="preserve"> </w:t>
      </w:r>
      <w:r w:rsidRPr="0044101C">
        <w:rPr>
          <w:rFonts w:ascii="Arial" w:hAnsi="Arial" w:cs="Arial"/>
          <w:sz w:val="22"/>
          <w:szCs w:val="22"/>
        </w:rPr>
        <w:t>ust. 2, zbiorcze zestawienie zrealizowanych w danym miesiącu zamówień (w formacie pliku Excel). Zestawienie będzie zawierało co najmniej takie informacje jak: datę zamówienia, nr zamówienia, nazwę jednostki organizacyjnej Zamawiającego</w:t>
      </w:r>
      <w:r w:rsidR="00001A9F" w:rsidRPr="0044101C">
        <w:rPr>
          <w:rFonts w:ascii="Arial" w:hAnsi="Arial" w:cs="Arial"/>
          <w:sz w:val="22"/>
          <w:szCs w:val="22"/>
        </w:rPr>
        <w:t xml:space="preserve"> (odbiorcy)</w:t>
      </w:r>
      <w:r w:rsidRPr="0044101C">
        <w:rPr>
          <w:rFonts w:ascii="Arial" w:hAnsi="Arial" w:cs="Arial"/>
          <w:sz w:val="22"/>
          <w:szCs w:val="22"/>
        </w:rPr>
        <w:t>, miejsce dostawy Wody, ilość dostarczonej Wody, ilość dostarczonych palet, w rozbiciu na wielkość opakowań, wartość netto.</w:t>
      </w:r>
    </w:p>
    <w:p w14:paraId="21729629" w14:textId="2FF25884" w:rsidR="00CC4B37" w:rsidRPr="0044101C" w:rsidRDefault="000169AC" w:rsidP="00702419">
      <w:pPr>
        <w:pStyle w:val="Style4"/>
        <w:widowControl/>
        <w:numPr>
          <w:ilvl w:val="0"/>
          <w:numId w:val="29"/>
        </w:numPr>
        <w:spacing w:line="276" w:lineRule="auto"/>
        <w:ind w:left="426" w:right="74" w:hanging="426"/>
        <w:rPr>
          <w:bCs/>
          <w:sz w:val="22"/>
          <w:szCs w:val="22"/>
        </w:rPr>
      </w:pPr>
      <w:r w:rsidRPr="0044101C">
        <w:rPr>
          <w:rStyle w:val="FontStyle11"/>
          <w:bCs/>
          <w:sz w:val="22"/>
          <w:szCs w:val="22"/>
        </w:rPr>
        <w:t>Za datę zapłaty faktury przyjmuje się datę obciążenia rachunku bankowego Zamawiającego.</w:t>
      </w:r>
    </w:p>
    <w:p w14:paraId="63C81405" w14:textId="437E513D" w:rsidR="000E10EB" w:rsidRPr="0044101C" w:rsidRDefault="000E10EB" w:rsidP="00702419">
      <w:pPr>
        <w:pStyle w:val="Style4"/>
        <w:widowControl/>
        <w:numPr>
          <w:ilvl w:val="0"/>
          <w:numId w:val="29"/>
        </w:numPr>
        <w:spacing w:line="276" w:lineRule="auto"/>
        <w:ind w:left="426" w:right="74" w:hanging="426"/>
        <w:rPr>
          <w:rStyle w:val="FontStyle11"/>
          <w:bCs/>
          <w:sz w:val="22"/>
          <w:szCs w:val="22"/>
        </w:rPr>
      </w:pPr>
      <w:r w:rsidRPr="0044101C">
        <w:rPr>
          <w:rStyle w:val="FontStyle11"/>
          <w:bCs/>
          <w:sz w:val="22"/>
          <w:szCs w:val="22"/>
        </w:rPr>
        <w:t xml:space="preserve">Wynagrodzenie wyczerpuje wszelkie roszczenia Wykonawcy od Zamawiającego związane z realizacją Umowy. Wykonawcy nie przysługuje zwrot przez Zamawiającego jakichkolwiek dodatkowych kosztów, opłat, podatków poniesionych przez Wykonawcę w związku z realizacją </w:t>
      </w:r>
      <w:r w:rsidR="00EB7DB0" w:rsidRPr="0044101C">
        <w:rPr>
          <w:rStyle w:val="FontStyle11"/>
          <w:bCs/>
          <w:sz w:val="22"/>
          <w:szCs w:val="22"/>
        </w:rPr>
        <w:t xml:space="preserve">Umowy. </w:t>
      </w:r>
    </w:p>
    <w:p w14:paraId="75A8859A" w14:textId="5030A507" w:rsidR="000169AC" w:rsidRPr="0044101C" w:rsidRDefault="000169AC" w:rsidP="00702419">
      <w:pPr>
        <w:pStyle w:val="Style4"/>
        <w:widowControl/>
        <w:numPr>
          <w:ilvl w:val="0"/>
          <w:numId w:val="29"/>
        </w:numPr>
        <w:spacing w:line="276" w:lineRule="auto"/>
        <w:ind w:left="426" w:right="74" w:hanging="426"/>
        <w:rPr>
          <w:bCs/>
          <w:sz w:val="22"/>
          <w:szCs w:val="22"/>
        </w:rPr>
      </w:pPr>
      <w:r w:rsidRPr="0044101C">
        <w:rPr>
          <w:rStyle w:val="FontStyle11"/>
          <w:bCs/>
          <w:sz w:val="22"/>
          <w:szCs w:val="22"/>
        </w:rPr>
        <w:t xml:space="preserve">Wykonawca </w:t>
      </w:r>
      <w:r w:rsidR="002D0410" w:rsidRPr="0044101C">
        <w:rPr>
          <w:rStyle w:val="FontStyle11"/>
          <w:bCs/>
          <w:sz w:val="22"/>
          <w:szCs w:val="22"/>
        </w:rPr>
        <w:t xml:space="preserve">nie </w:t>
      </w:r>
      <w:r w:rsidR="000E10EB" w:rsidRPr="0044101C">
        <w:rPr>
          <w:rStyle w:val="FontStyle11"/>
          <w:bCs/>
          <w:sz w:val="22"/>
          <w:szCs w:val="22"/>
        </w:rPr>
        <w:t xml:space="preserve">może </w:t>
      </w:r>
      <w:r w:rsidRPr="0044101C">
        <w:rPr>
          <w:rStyle w:val="FontStyle11"/>
          <w:bCs/>
          <w:sz w:val="22"/>
          <w:szCs w:val="22"/>
        </w:rPr>
        <w:t xml:space="preserve">bez pisemnej zgody Zamawiającego </w:t>
      </w:r>
      <w:r w:rsidR="000E10EB" w:rsidRPr="0044101C">
        <w:rPr>
          <w:rStyle w:val="FontStyle11"/>
          <w:bCs/>
          <w:sz w:val="22"/>
          <w:szCs w:val="22"/>
        </w:rPr>
        <w:t>przenieść</w:t>
      </w:r>
      <w:r w:rsidR="002D0410" w:rsidRPr="0044101C">
        <w:rPr>
          <w:rStyle w:val="FontStyle11"/>
          <w:bCs/>
          <w:sz w:val="22"/>
          <w:szCs w:val="22"/>
        </w:rPr>
        <w:t xml:space="preserve"> </w:t>
      </w:r>
      <w:r w:rsidRPr="0044101C">
        <w:rPr>
          <w:rStyle w:val="FontStyle11"/>
          <w:bCs/>
          <w:sz w:val="22"/>
          <w:szCs w:val="22"/>
        </w:rPr>
        <w:t xml:space="preserve">wierzytelności </w:t>
      </w:r>
      <w:r w:rsidR="000E10EB" w:rsidRPr="0044101C">
        <w:rPr>
          <w:rStyle w:val="FontStyle11"/>
          <w:bCs/>
          <w:sz w:val="22"/>
          <w:szCs w:val="22"/>
        </w:rPr>
        <w:t xml:space="preserve">wynikających z niniejszej umowy </w:t>
      </w:r>
      <w:r w:rsidR="002D0410" w:rsidRPr="0044101C">
        <w:rPr>
          <w:rStyle w:val="FontStyle11"/>
          <w:bCs/>
          <w:sz w:val="22"/>
          <w:szCs w:val="22"/>
        </w:rPr>
        <w:t>na osob</w:t>
      </w:r>
      <w:r w:rsidR="000E10EB" w:rsidRPr="0044101C">
        <w:rPr>
          <w:rStyle w:val="FontStyle11"/>
          <w:bCs/>
          <w:sz w:val="22"/>
          <w:szCs w:val="22"/>
        </w:rPr>
        <w:t>ę</w:t>
      </w:r>
      <w:r w:rsidR="002D0410" w:rsidRPr="0044101C">
        <w:rPr>
          <w:rStyle w:val="FontStyle11"/>
          <w:bCs/>
          <w:sz w:val="22"/>
          <w:szCs w:val="22"/>
        </w:rPr>
        <w:t xml:space="preserve"> trzeci</w:t>
      </w:r>
      <w:r w:rsidR="000E10EB" w:rsidRPr="0044101C">
        <w:rPr>
          <w:rStyle w:val="FontStyle11"/>
          <w:bCs/>
          <w:sz w:val="22"/>
          <w:szCs w:val="22"/>
        </w:rPr>
        <w:t>ą.</w:t>
      </w:r>
      <w:r w:rsidR="002D0410" w:rsidRPr="0044101C">
        <w:rPr>
          <w:rStyle w:val="FontStyle11"/>
          <w:bCs/>
          <w:sz w:val="22"/>
          <w:szCs w:val="22"/>
        </w:rPr>
        <w:t xml:space="preserve"> Wszelkie zmiany</w:t>
      </w:r>
      <w:r w:rsidR="000E10EB" w:rsidRPr="0044101C">
        <w:rPr>
          <w:rStyle w:val="FontStyle11"/>
          <w:bCs/>
          <w:sz w:val="22"/>
          <w:szCs w:val="22"/>
        </w:rPr>
        <w:t xml:space="preserve"> i</w:t>
      </w:r>
      <w:r w:rsidR="002D0410" w:rsidRPr="0044101C">
        <w:rPr>
          <w:rStyle w:val="FontStyle11"/>
          <w:bCs/>
          <w:sz w:val="22"/>
          <w:szCs w:val="22"/>
        </w:rPr>
        <w:t xml:space="preserve"> </w:t>
      </w:r>
      <w:r w:rsidRPr="0044101C">
        <w:rPr>
          <w:rStyle w:val="FontStyle11"/>
          <w:bCs/>
          <w:sz w:val="22"/>
          <w:szCs w:val="22"/>
        </w:rPr>
        <w:t>modyfikacje</w:t>
      </w:r>
      <w:r w:rsidR="000E10EB" w:rsidRPr="0044101C">
        <w:rPr>
          <w:rStyle w:val="FontStyle11"/>
          <w:bCs/>
          <w:sz w:val="22"/>
          <w:szCs w:val="22"/>
        </w:rPr>
        <w:t xml:space="preserve"> w zakresie przenoszenia wierzytelności na osobę trzecią oraz</w:t>
      </w:r>
      <w:r w:rsidR="002D0410" w:rsidRPr="0044101C">
        <w:rPr>
          <w:rStyle w:val="FontStyle11"/>
          <w:bCs/>
          <w:sz w:val="22"/>
          <w:szCs w:val="22"/>
        </w:rPr>
        <w:t xml:space="preserve"> odwołania </w:t>
      </w:r>
      <w:r w:rsidR="000E10EB" w:rsidRPr="0044101C">
        <w:rPr>
          <w:rStyle w:val="FontStyle11"/>
          <w:bCs/>
          <w:sz w:val="22"/>
          <w:szCs w:val="22"/>
        </w:rPr>
        <w:t xml:space="preserve">tego przeniesienia </w:t>
      </w:r>
      <w:r w:rsidRPr="0044101C">
        <w:rPr>
          <w:rStyle w:val="FontStyle11"/>
          <w:bCs/>
          <w:sz w:val="22"/>
          <w:szCs w:val="22"/>
        </w:rPr>
        <w:t>wymagają pisemnej zgody Zamawiającego pod rygorem nieważności.</w:t>
      </w:r>
    </w:p>
    <w:p w14:paraId="5D1A55A3" w14:textId="77777777" w:rsidR="000169AC" w:rsidRPr="0044101C" w:rsidRDefault="000169AC" w:rsidP="00702419">
      <w:pPr>
        <w:pStyle w:val="Style4"/>
        <w:widowControl/>
        <w:numPr>
          <w:ilvl w:val="0"/>
          <w:numId w:val="29"/>
        </w:numPr>
        <w:spacing w:line="276" w:lineRule="auto"/>
        <w:ind w:left="426" w:right="74" w:hanging="426"/>
        <w:rPr>
          <w:bCs/>
          <w:sz w:val="22"/>
          <w:szCs w:val="22"/>
        </w:rPr>
      </w:pPr>
      <w:r w:rsidRPr="0044101C">
        <w:rPr>
          <w:sz w:val="22"/>
          <w:szCs w:val="22"/>
        </w:rPr>
        <w:t xml:space="preserve">Wykonawca zobowiązuje się </w:t>
      </w:r>
      <w:r w:rsidR="004D0D26" w:rsidRPr="0044101C">
        <w:rPr>
          <w:sz w:val="22"/>
          <w:szCs w:val="22"/>
        </w:rPr>
        <w:t xml:space="preserve">do </w:t>
      </w:r>
      <w:r w:rsidRPr="0044101C">
        <w:rPr>
          <w:sz w:val="22"/>
          <w:szCs w:val="22"/>
        </w:rPr>
        <w:t>zaliczania płatności dokonywanych przez Zamawiającego zgodnie ze wskazanymi numerami dokumentów w tytułach przelewów lub w innych formach płatności. W przypadku braku wskazania numeru faktury lub wskazania nieprawidłowego numeru faktury Wykonawca zobowiązuje się do pisemnego uzgodnienia z Zamawiającym sposobu zaliczania płatności na poczet innych wymagalnych należności</w:t>
      </w:r>
      <w:r w:rsidR="00943552" w:rsidRPr="0044101C">
        <w:rPr>
          <w:sz w:val="22"/>
          <w:szCs w:val="22"/>
        </w:rPr>
        <w:t xml:space="preserve"> lub do zwrotu powstałej nadpłaty</w:t>
      </w:r>
      <w:r w:rsidR="00EF6707" w:rsidRPr="0044101C">
        <w:rPr>
          <w:sz w:val="22"/>
          <w:szCs w:val="22"/>
        </w:rPr>
        <w:t>.</w:t>
      </w:r>
    </w:p>
    <w:p w14:paraId="56542F3F" w14:textId="453B7D15" w:rsidR="001A0136" w:rsidRPr="0044101C" w:rsidRDefault="000169AC" w:rsidP="00702419">
      <w:pPr>
        <w:pStyle w:val="Style4"/>
        <w:widowControl/>
        <w:numPr>
          <w:ilvl w:val="0"/>
          <w:numId w:val="29"/>
        </w:numPr>
        <w:spacing w:line="276" w:lineRule="auto"/>
        <w:ind w:left="426" w:right="74" w:hanging="426"/>
        <w:rPr>
          <w:bCs/>
          <w:sz w:val="22"/>
          <w:szCs w:val="22"/>
        </w:rPr>
      </w:pPr>
      <w:r w:rsidRPr="0044101C">
        <w:rPr>
          <w:sz w:val="22"/>
          <w:szCs w:val="22"/>
        </w:rPr>
        <w:t xml:space="preserve">W zakresie przelewów </w:t>
      </w:r>
      <w:r w:rsidR="00C120EB" w:rsidRPr="0044101C">
        <w:rPr>
          <w:sz w:val="22"/>
          <w:szCs w:val="22"/>
        </w:rPr>
        <w:t xml:space="preserve">bankowych </w:t>
      </w:r>
      <w:r w:rsidRPr="0044101C">
        <w:rPr>
          <w:sz w:val="22"/>
          <w:szCs w:val="22"/>
        </w:rPr>
        <w:t xml:space="preserve">realizowanych przez Zamawiającego na rzecz Wykonawcy, Zamawiający pokrywa prowizje i opłaty naliczone przez bank, z którego przelew jest realizowany (tj. bank nadawcy przelewu). Wszelkie opłaty i prowizje banku </w:t>
      </w:r>
      <w:r w:rsidR="0008095F" w:rsidRPr="0044101C">
        <w:rPr>
          <w:sz w:val="22"/>
          <w:szCs w:val="22"/>
        </w:rPr>
        <w:t xml:space="preserve">beneficjenta </w:t>
      </w:r>
      <w:r w:rsidRPr="0044101C">
        <w:rPr>
          <w:sz w:val="22"/>
          <w:szCs w:val="22"/>
        </w:rPr>
        <w:t>przelewu będzie pokrywał Wykonawca.</w:t>
      </w:r>
    </w:p>
    <w:p w14:paraId="7255E216" w14:textId="2A8663FD" w:rsidR="00852969" w:rsidRPr="0044101C" w:rsidRDefault="00852969" w:rsidP="00702419">
      <w:pPr>
        <w:pStyle w:val="Style4"/>
        <w:numPr>
          <w:ilvl w:val="0"/>
          <w:numId w:val="29"/>
        </w:numPr>
        <w:spacing w:line="276" w:lineRule="auto"/>
        <w:ind w:left="426" w:right="74" w:hanging="426"/>
        <w:rPr>
          <w:bCs/>
          <w:sz w:val="22"/>
          <w:szCs w:val="22"/>
        </w:rPr>
      </w:pPr>
      <w:r w:rsidRPr="0044101C">
        <w:rPr>
          <w:sz w:val="22"/>
          <w:szCs w:val="22"/>
        </w:rPr>
        <w:t xml:space="preserve">Wykonawca oświadcza, że </w:t>
      </w:r>
      <w:r w:rsidRPr="0044101C">
        <w:rPr>
          <w:bCs/>
          <w:sz w:val="22"/>
          <w:szCs w:val="22"/>
        </w:rPr>
        <w:t xml:space="preserve">rachunek bankowy, o którym mowa w ust. </w:t>
      </w:r>
      <w:r w:rsidR="00F2775F">
        <w:rPr>
          <w:bCs/>
          <w:sz w:val="22"/>
          <w:szCs w:val="22"/>
        </w:rPr>
        <w:t>5</w:t>
      </w:r>
      <w:r w:rsidR="0077750D" w:rsidRPr="0044101C">
        <w:rPr>
          <w:bCs/>
          <w:sz w:val="22"/>
          <w:szCs w:val="22"/>
        </w:rPr>
        <w:t xml:space="preserve"> </w:t>
      </w:r>
      <w:r w:rsidRPr="0044101C">
        <w:rPr>
          <w:bCs/>
          <w:sz w:val="22"/>
          <w:szCs w:val="22"/>
        </w:rPr>
        <w:t xml:space="preserve">jest przypisany do Wykonawcy w wykazie prowadzonym przez Szefa Krajowej Administracji Skarbowej na podstawie </w:t>
      </w:r>
      <w:r w:rsidR="0048628C">
        <w:rPr>
          <w:bCs/>
          <w:sz w:val="22"/>
          <w:szCs w:val="22"/>
        </w:rPr>
        <w:t>art</w:t>
      </w:r>
      <w:r w:rsidRPr="0044101C">
        <w:rPr>
          <w:bCs/>
          <w:sz w:val="22"/>
          <w:szCs w:val="22"/>
        </w:rPr>
        <w:t>. 96b ust 1 ustawy o podatku od towarów i usług z dnia 11.03.2004r.</w:t>
      </w:r>
    </w:p>
    <w:p w14:paraId="39390F9F" w14:textId="1D75CCE6" w:rsidR="00852969" w:rsidRPr="0044101C" w:rsidRDefault="00852969" w:rsidP="00702419">
      <w:pPr>
        <w:pStyle w:val="Style4"/>
        <w:numPr>
          <w:ilvl w:val="0"/>
          <w:numId w:val="29"/>
        </w:numPr>
        <w:spacing w:line="276" w:lineRule="auto"/>
        <w:ind w:left="426" w:right="74" w:hanging="426"/>
        <w:rPr>
          <w:bCs/>
          <w:sz w:val="22"/>
          <w:szCs w:val="22"/>
        </w:rPr>
      </w:pPr>
      <w:r w:rsidRPr="0044101C">
        <w:rPr>
          <w:bCs/>
          <w:sz w:val="22"/>
          <w:szCs w:val="22"/>
        </w:rPr>
        <w:t xml:space="preserve">Zmiana rachunku bankowego wskazanego w ust. </w:t>
      </w:r>
      <w:r w:rsidR="00F2775F">
        <w:rPr>
          <w:bCs/>
          <w:sz w:val="22"/>
          <w:szCs w:val="22"/>
        </w:rPr>
        <w:t>5</w:t>
      </w:r>
      <w:r w:rsidR="0077750D" w:rsidRPr="0044101C">
        <w:rPr>
          <w:bCs/>
          <w:sz w:val="22"/>
          <w:szCs w:val="22"/>
        </w:rPr>
        <w:t xml:space="preserve"> </w:t>
      </w:r>
      <w:r w:rsidRPr="0044101C">
        <w:rPr>
          <w:bCs/>
          <w:sz w:val="22"/>
          <w:szCs w:val="22"/>
        </w:rPr>
        <w:t xml:space="preserve">przez Wykonawcę może  nastąpić wyłącznie w formie aneksu do Umowy lub pisemnego zawiadomienia Zamawiającego, podpisanego przez osoby uprawnione do reprezentacji Wykonawcy – z zastrzeżeniem, iż zmiana jest skuteczna, jeśli nowy rachunek bankowy jest przypisany do Wykonawcy w wykazie, o którym mowa w ust. </w:t>
      </w:r>
      <w:r w:rsidR="00DB0B13">
        <w:rPr>
          <w:bCs/>
          <w:sz w:val="22"/>
          <w:szCs w:val="22"/>
        </w:rPr>
        <w:t>1</w:t>
      </w:r>
      <w:r w:rsidR="00F2775F">
        <w:rPr>
          <w:bCs/>
          <w:sz w:val="22"/>
          <w:szCs w:val="22"/>
        </w:rPr>
        <w:t>6</w:t>
      </w:r>
      <w:r w:rsidR="00702419">
        <w:rPr>
          <w:bCs/>
          <w:sz w:val="22"/>
          <w:szCs w:val="22"/>
        </w:rPr>
        <w:t>.</w:t>
      </w:r>
    </w:p>
    <w:p w14:paraId="0DF33C5C" w14:textId="5FE32964" w:rsidR="00A51929" w:rsidRPr="0044101C" w:rsidRDefault="0074796D" w:rsidP="00702419">
      <w:pPr>
        <w:pStyle w:val="Akapitzlist"/>
        <w:numPr>
          <w:ilvl w:val="0"/>
          <w:numId w:val="29"/>
        </w:numPr>
        <w:spacing w:line="276" w:lineRule="auto"/>
        <w:ind w:left="426" w:hanging="426"/>
        <w:jc w:val="both"/>
        <w:rPr>
          <w:rFonts w:ascii="Arial" w:hAnsi="Arial" w:cs="Arial"/>
          <w:sz w:val="22"/>
          <w:szCs w:val="22"/>
        </w:rPr>
      </w:pPr>
      <w:r w:rsidRPr="0044101C">
        <w:rPr>
          <w:rFonts w:ascii="Arial" w:hAnsi="Arial" w:cs="Arial"/>
          <w:sz w:val="22"/>
          <w:szCs w:val="22"/>
        </w:rPr>
        <w:t xml:space="preserve">Wykonawca oświadcza, </w:t>
      </w:r>
      <w:r w:rsidR="00852969" w:rsidRPr="0044101C">
        <w:rPr>
          <w:rFonts w:ascii="Arial" w:hAnsi="Arial" w:cs="Arial"/>
          <w:sz w:val="22"/>
          <w:szCs w:val="22"/>
        </w:rPr>
        <w:t>iż jest czynnym podatnikiem podatku od towaru i usług VAT</w:t>
      </w:r>
      <w:r w:rsidR="00A51929" w:rsidRPr="0044101C">
        <w:rPr>
          <w:rFonts w:ascii="Arial" w:hAnsi="Arial" w:cs="Arial"/>
          <w:sz w:val="22"/>
          <w:szCs w:val="22"/>
        </w:rPr>
        <w:t>.</w:t>
      </w:r>
    </w:p>
    <w:p w14:paraId="494B5C18" w14:textId="4332B76D" w:rsidR="00852969" w:rsidRPr="0044101C" w:rsidRDefault="0074796D" w:rsidP="00702419">
      <w:pPr>
        <w:pStyle w:val="Akapitzlist"/>
        <w:numPr>
          <w:ilvl w:val="0"/>
          <w:numId w:val="29"/>
        </w:numPr>
        <w:spacing w:line="276" w:lineRule="auto"/>
        <w:ind w:left="426" w:hanging="426"/>
        <w:jc w:val="both"/>
        <w:rPr>
          <w:rFonts w:ascii="Arial" w:hAnsi="Arial" w:cs="Arial"/>
          <w:sz w:val="22"/>
          <w:szCs w:val="22"/>
        </w:rPr>
      </w:pPr>
      <w:r w:rsidRPr="0044101C">
        <w:rPr>
          <w:rFonts w:ascii="Arial" w:hAnsi="Arial" w:cs="Arial"/>
          <w:sz w:val="22"/>
          <w:szCs w:val="22"/>
        </w:rPr>
        <w:t xml:space="preserve">Zamawiający oświadcza, że </w:t>
      </w:r>
      <w:r w:rsidR="00852969" w:rsidRPr="0044101C">
        <w:rPr>
          <w:rFonts w:ascii="Arial" w:hAnsi="Arial" w:cs="Arial"/>
          <w:sz w:val="22"/>
          <w:szCs w:val="22"/>
        </w:rPr>
        <w:t xml:space="preserve">posiada status dużego przedsiębiorcy w rozumieniu </w:t>
      </w:r>
      <w:r w:rsidR="0048628C">
        <w:rPr>
          <w:rFonts w:ascii="Arial" w:hAnsi="Arial" w:cs="Arial"/>
          <w:sz w:val="22"/>
          <w:szCs w:val="22"/>
        </w:rPr>
        <w:t>art</w:t>
      </w:r>
      <w:r w:rsidR="00852969" w:rsidRPr="0044101C">
        <w:rPr>
          <w:rFonts w:ascii="Arial" w:hAnsi="Arial" w:cs="Arial"/>
          <w:sz w:val="22"/>
          <w:szCs w:val="22"/>
        </w:rPr>
        <w:t xml:space="preserve">. 4 pkt 6 ustawy z dnia 8 marca 2013 r. o przeciwdziałaniu nadmiernym opóźnieniom w transakcjach handlowych (Dz. U. z </w:t>
      </w:r>
      <w:r w:rsidR="00373005" w:rsidRPr="0044101C">
        <w:rPr>
          <w:rFonts w:ascii="Arial" w:hAnsi="Arial" w:cs="Arial"/>
          <w:sz w:val="22"/>
          <w:szCs w:val="22"/>
        </w:rPr>
        <w:t>20</w:t>
      </w:r>
      <w:r w:rsidR="00373005">
        <w:rPr>
          <w:rFonts w:ascii="Arial" w:hAnsi="Arial" w:cs="Arial"/>
          <w:sz w:val="22"/>
          <w:szCs w:val="22"/>
        </w:rPr>
        <w:t>22</w:t>
      </w:r>
      <w:r w:rsidR="00373005" w:rsidRPr="0044101C">
        <w:rPr>
          <w:rFonts w:ascii="Arial" w:hAnsi="Arial" w:cs="Arial"/>
          <w:sz w:val="22"/>
          <w:szCs w:val="22"/>
        </w:rPr>
        <w:t xml:space="preserve"> </w:t>
      </w:r>
      <w:r w:rsidR="00852969" w:rsidRPr="0044101C">
        <w:rPr>
          <w:rFonts w:ascii="Arial" w:hAnsi="Arial" w:cs="Arial"/>
          <w:sz w:val="22"/>
          <w:szCs w:val="22"/>
        </w:rPr>
        <w:t xml:space="preserve">r. poz. </w:t>
      </w:r>
      <w:r w:rsidR="00373005">
        <w:rPr>
          <w:rFonts w:ascii="Arial" w:hAnsi="Arial" w:cs="Arial"/>
          <w:sz w:val="22"/>
          <w:szCs w:val="22"/>
        </w:rPr>
        <w:t>893</w:t>
      </w:r>
      <w:r w:rsidR="00852969" w:rsidRPr="0044101C">
        <w:rPr>
          <w:rFonts w:ascii="Arial" w:hAnsi="Arial" w:cs="Arial"/>
          <w:sz w:val="22"/>
          <w:szCs w:val="22"/>
        </w:rPr>
        <w:t xml:space="preserve">, z późn. </w:t>
      </w:r>
      <w:r w:rsidR="0048628C" w:rsidRPr="0044101C">
        <w:rPr>
          <w:rFonts w:ascii="Arial" w:hAnsi="Arial" w:cs="Arial"/>
          <w:sz w:val="22"/>
          <w:szCs w:val="22"/>
        </w:rPr>
        <w:t>Z</w:t>
      </w:r>
      <w:r w:rsidR="00852969" w:rsidRPr="0044101C">
        <w:rPr>
          <w:rFonts w:ascii="Arial" w:hAnsi="Arial" w:cs="Arial"/>
          <w:sz w:val="22"/>
          <w:szCs w:val="22"/>
        </w:rPr>
        <w:t>m.).</w:t>
      </w:r>
    </w:p>
    <w:p w14:paraId="74D49E16" w14:textId="2B293BD6" w:rsidR="00852969" w:rsidRPr="0044101C" w:rsidRDefault="00852969" w:rsidP="00702419">
      <w:pPr>
        <w:pStyle w:val="Akapitzlist"/>
        <w:numPr>
          <w:ilvl w:val="0"/>
          <w:numId w:val="29"/>
        </w:numPr>
        <w:spacing w:line="276" w:lineRule="auto"/>
        <w:ind w:left="426" w:hanging="426"/>
        <w:jc w:val="both"/>
        <w:rPr>
          <w:rFonts w:ascii="Arial" w:hAnsi="Arial" w:cs="Arial"/>
          <w:sz w:val="22"/>
          <w:szCs w:val="22"/>
        </w:rPr>
      </w:pPr>
      <w:r w:rsidRPr="0044101C">
        <w:rPr>
          <w:rFonts w:ascii="Arial" w:hAnsi="Arial" w:cs="Arial"/>
          <w:sz w:val="22"/>
          <w:szCs w:val="22"/>
        </w:rPr>
        <w:t>Wykonawca oświadcza, że posiada status</w:t>
      </w:r>
      <w:r w:rsidR="00707C13" w:rsidRPr="0044101C">
        <w:rPr>
          <w:rFonts w:ascii="Arial" w:hAnsi="Arial" w:cs="Arial"/>
          <w:sz w:val="22"/>
          <w:szCs w:val="22"/>
        </w:rPr>
        <w:t>:</w:t>
      </w:r>
      <w:r w:rsidRPr="0044101C">
        <w:rPr>
          <w:rFonts w:ascii="Arial" w:hAnsi="Arial" w:cs="Arial"/>
          <w:sz w:val="22"/>
          <w:szCs w:val="22"/>
        </w:rPr>
        <w:t xml:space="preserve"> </w:t>
      </w:r>
    </w:p>
    <w:p w14:paraId="1BC1B2DF" w14:textId="48C3BFB8" w:rsidR="00852969" w:rsidRPr="0005077F" w:rsidRDefault="00852969" w:rsidP="00702419">
      <w:pPr>
        <w:pStyle w:val="Akapitzlist"/>
        <w:spacing w:line="276" w:lineRule="auto"/>
        <w:ind w:left="426"/>
        <w:rPr>
          <w:rFonts w:ascii="Arial" w:hAnsi="Arial" w:cs="Arial"/>
          <w:iCs/>
          <w:sz w:val="22"/>
          <w:szCs w:val="22"/>
        </w:rPr>
      </w:pPr>
      <w:r w:rsidRPr="002C4327">
        <w:rPr>
          <w:rFonts w:ascii="Arial" w:hAnsi="Arial"/>
          <w:b/>
          <w:bCs/>
          <w:sz w:val="22"/>
        </w:rPr>
        <w:t>mikroprzedsi</w:t>
      </w:r>
      <w:r w:rsidR="0005077F" w:rsidRPr="002C4327">
        <w:rPr>
          <w:rFonts w:ascii="Arial" w:hAnsi="Arial"/>
          <w:b/>
          <w:bCs/>
          <w:sz w:val="22"/>
        </w:rPr>
        <w:t>ę</w:t>
      </w:r>
      <w:r w:rsidRPr="002C4327">
        <w:rPr>
          <w:rFonts w:ascii="Arial" w:hAnsi="Arial"/>
          <w:b/>
          <w:bCs/>
          <w:sz w:val="22"/>
        </w:rPr>
        <w:t>biorcy/małego przedsiębiorcy/średniego przedsiębiorcy</w:t>
      </w:r>
      <w:r w:rsidRPr="0005077F">
        <w:rPr>
          <w:rFonts w:ascii="Arial" w:hAnsi="Arial" w:cs="Arial"/>
          <w:iCs/>
          <w:sz w:val="22"/>
          <w:szCs w:val="22"/>
        </w:rPr>
        <w:t xml:space="preserve">*, w rozumieniu </w:t>
      </w:r>
      <w:r w:rsidR="0048628C">
        <w:rPr>
          <w:rFonts w:ascii="Arial" w:hAnsi="Arial" w:cs="Arial"/>
          <w:iCs/>
          <w:sz w:val="22"/>
          <w:szCs w:val="22"/>
        </w:rPr>
        <w:t>art</w:t>
      </w:r>
      <w:r w:rsidRPr="0005077F">
        <w:rPr>
          <w:rFonts w:ascii="Arial" w:hAnsi="Arial" w:cs="Arial"/>
          <w:iCs/>
          <w:sz w:val="22"/>
          <w:szCs w:val="22"/>
        </w:rPr>
        <w:t xml:space="preserve">. 4 pkt 5 </w:t>
      </w:r>
      <w:r w:rsidR="00772157" w:rsidRPr="0005077F">
        <w:rPr>
          <w:rFonts w:ascii="Arial" w:hAnsi="Arial" w:cs="Arial"/>
          <w:iCs/>
          <w:sz w:val="22"/>
          <w:szCs w:val="22"/>
        </w:rPr>
        <w:t>i 6 ww. Ustaw</w:t>
      </w:r>
      <w:r w:rsidR="00624D51" w:rsidRPr="0005077F">
        <w:rPr>
          <w:rFonts w:ascii="Arial" w:hAnsi="Arial" w:cs="Arial"/>
          <w:iCs/>
          <w:sz w:val="22"/>
          <w:szCs w:val="22"/>
        </w:rPr>
        <w:t>y.</w:t>
      </w:r>
      <w:r w:rsidR="0074796D" w:rsidRPr="0005077F">
        <w:rPr>
          <w:rFonts w:ascii="Arial" w:hAnsi="Arial" w:cs="Arial"/>
          <w:iCs/>
          <w:sz w:val="22"/>
          <w:szCs w:val="22"/>
        </w:rPr>
        <w:t xml:space="preserve"> </w:t>
      </w:r>
      <w:r w:rsidR="0048628C" w:rsidRPr="0005077F">
        <w:rPr>
          <w:rFonts w:ascii="Arial" w:hAnsi="Arial" w:cs="Arial"/>
          <w:iCs/>
          <w:sz w:val="22"/>
          <w:szCs w:val="22"/>
        </w:rPr>
        <w:t>U</w:t>
      </w:r>
      <w:r w:rsidRPr="0005077F">
        <w:rPr>
          <w:rFonts w:ascii="Arial" w:hAnsi="Arial" w:cs="Arial"/>
          <w:iCs/>
          <w:sz w:val="22"/>
          <w:szCs w:val="22"/>
        </w:rPr>
        <w:t xml:space="preserve">stawy z dnia 8 marca 2013 r. o przeciwdziałaniu nadmiernym opóźnieniom w transakcjach handlowych (Dz. U. z </w:t>
      </w:r>
      <w:r w:rsidR="00373005" w:rsidRPr="0005077F">
        <w:rPr>
          <w:rFonts w:ascii="Arial" w:hAnsi="Arial" w:cs="Arial"/>
          <w:iCs/>
          <w:sz w:val="22"/>
          <w:szCs w:val="22"/>
        </w:rPr>
        <w:t>20</w:t>
      </w:r>
      <w:r w:rsidR="00373005">
        <w:rPr>
          <w:rFonts w:ascii="Arial" w:hAnsi="Arial" w:cs="Arial"/>
          <w:iCs/>
          <w:sz w:val="22"/>
          <w:szCs w:val="22"/>
        </w:rPr>
        <w:t>22</w:t>
      </w:r>
      <w:r w:rsidR="00373005" w:rsidRPr="0005077F">
        <w:rPr>
          <w:rFonts w:ascii="Arial" w:hAnsi="Arial" w:cs="Arial"/>
          <w:iCs/>
          <w:sz w:val="22"/>
          <w:szCs w:val="22"/>
        </w:rPr>
        <w:t xml:space="preserve"> </w:t>
      </w:r>
      <w:r w:rsidRPr="0005077F">
        <w:rPr>
          <w:rFonts w:ascii="Arial" w:hAnsi="Arial" w:cs="Arial"/>
          <w:iCs/>
          <w:sz w:val="22"/>
          <w:szCs w:val="22"/>
        </w:rPr>
        <w:t xml:space="preserve">r. poz. </w:t>
      </w:r>
      <w:r w:rsidR="00373005">
        <w:rPr>
          <w:rFonts w:ascii="Arial" w:hAnsi="Arial" w:cs="Arial"/>
          <w:iCs/>
          <w:sz w:val="22"/>
          <w:szCs w:val="22"/>
        </w:rPr>
        <w:t>893</w:t>
      </w:r>
      <w:r w:rsidRPr="0005077F">
        <w:rPr>
          <w:rFonts w:ascii="Arial" w:hAnsi="Arial" w:cs="Arial"/>
          <w:iCs/>
          <w:sz w:val="22"/>
          <w:szCs w:val="22"/>
        </w:rPr>
        <w:t xml:space="preserve">, z  późn. </w:t>
      </w:r>
      <w:r w:rsidR="0048628C" w:rsidRPr="0005077F">
        <w:rPr>
          <w:rFonts w:ascii="Arial" w:hAnsi="Arial" w:cs="Arial"/>
          <w:iCs/>
          <w:sz w:val="22"/>
          <w:szCs w:val="22"/>
        </w:rPr>
        <w:t>Z</w:t>
      </w:r>
      <w:r w:rsidRPr="0005077F">
        <w:rPr>
          <w:rFonts w:ascii="Arial" w:hAnsi="Arial" w:cs="Arial"/>
          <w:iCs/>
          <w:sz w:val="22"/>
          <w:szCs w:val="22"/>
        </w:rPr>
        <w:t>m.),</w:t>
      </w:r>
    </w:p>
    <w:p w14:paraId="70F7D8AB" w14:textId="77777777" w:rsidR="00852969" w:rsidRPr="0005077F" w:rsidRDefault="00852969" w:rsidP="00702419">
      <w:pPr>
        <w:spacing w:line="276" w:lineRule="auto"/>
        <w:ind w:left="426" w:hanging="426"/>
        <w:rPr>
          <w:rFonts w:ascii="Arial" w:hAnsi="Arial" w:cs="Arial"/>
          <w:iCs/>
          <w:sz w:val="22"/>
          <w:szCs w:val="22"/>
        </w:rPr>
      </w:pPr>
      <w:r w:rsidRPr="0005077F">
        <w:rPr>
          <w:rFonts w:ascii="Arial" w:hAnsi="Arial" w:cs="Arial"/>
          <w:iCs/>
          <w:sz w:val="22"/>
          <w:szCs w:val="22"/>
        </w:rPr>
        <w:t>lub</w:t>
      </w:r>
    </w:p>
    <w:p w14:paraId="0911988E" w14:textId="752DE3AF" w:rsidR="00852969" w:rsidRPr="0005077F" w:rsidRDefault="00852969" w:rsidP="00702419">
      <w:pPr>
        <w:pStyle w:val="Akapitzlist"/>
        <w:spacing w:line="276" w:lineRule="auto"/>
        <w:ind w:left="426"/>
        <w:rPr>
          <w:rFonts w:ascii="Arial" w:hAnsi="Arial" w:cs="Arial"/>
          <w:iCs/>
          <w:sz w:val="22"/>
          <w:szCs w:val="22"/>
        </w:rPr>
      </w:pPr>
      <w:r w:rsidRPr="002C4327">
        <w:rPr>
          <w:rFonts w:ascii="Arial" w:hAnsi="Arial"/>
          <w:b/>
          <w:bCs/>
          <w:sz w:val="22"/>
        </w:rPr>
        <w:t>dużego przedsiębiorcy</w:t>
      </w:r>
      <w:r w:rsidRPr="0005077F">
        <w:rPr>
          <w:rFonts w:ascii="Arial" w:hAnsi="Arial" w:cs="Arial"/>
          <w:iCs/>
          <w:sz w:val="22"/>
          <w:szCs w:val="22"/>
        </w:rPr>
        <w:t xml:space="preserve">  w rozumieniu </w:t>
      </w:r>
      <w:r w:rsidR="0048628C">
        <w:rPr>
          <w:rFonts w:ascii="Arial" w:hAnsi="Arial" w:cs="Arial"/>
          <w:iCs/>
          <w:sz w:val="22"/>
          <w:szCs w:val="22"/>
        </w:rPr>
        <w:t>art</w:t>
      </w:r>
      <w:r w:rsidRPr="0005077F">
        <w:rPr>
          <w:rFonts w:ascii="Arial" w:hAnsi="Arial" w:cs="Arial"/>
          <w:iCs/>
          <w:sz w:val="22"/>
          <w:szCs w:val="22"/>
        </w:rPr>
        <w:t xml:space="preserve">. 4 pkt 6 ustawy z dnia 8 marca 2013 r. o przeciwdziałaniu nadmiernym opóźnieniom w transakcjach handlowych (Dz. U. z </w:t>
      </w:r>
      <w:r w:rsidR="00373005" w:rsidRPr="0005077F">
        <w:rPr>
          <w:rFonts w:ascii="Arial" w:hAnsi="Arial" w:cs="Arial"/>
          <w:iCs/>
          <w:sz w:val="22"/>
          <w:szCs w:val="22"/>
        </w:rPr>
        <w:t>20</w:t>
      </w:r>
      <w:r w:rsidR="00373005">
        <w:rPr>
          <w:rFonts w:ascii="Arial" w:hAnsi="Arial" w:cs="Arial"/>
          <w:iCs/>
          <w:sz w:val="22"/>
          <w:szCs w:val="22"/>
        </w:rPr>
        <w:t>22</w:t>
      </w:r>
      <w:r w:rsidR="00373005" w:rsidRPr="0005077F">
        <w:rPr>
          <w:rFonts w:ascii="Arial" w:hAnsi="Arial" w:cs="Arial"/>
          <w:iCs/>
          <w:sz w:val="22"/>
          <w:szCs w:val="22"/>
        </w:rPr>
        <w:t xml:space="preserve"> </w:t>
      </w:r>
      <w:r w:rsidRPr="0005077F">
        <w:rPr>
          <w:rFonts w:ascii="Arial" w:hAnsi="Arial" w:cs="Arial"/>
          <w:iCs/>
          <w:sz w:val="22"/>
          <w:szCs w:val="22"/>
        </w:rPr>
        <w:t xml:space="preserve">r. poz. </w:t>
      </w:r>
      <w:r w:rsidR="00373005">
        <w:rPr>
          <w:rFonts w:ascii="Arial" w:hAnsi="Arial" w:cs="Arial"/>
          <w:iCs/>
          <w:sz w:val="22"/>
          <w:szCs w:val="22"/>
        </w:rPr>
        <w:t>893</w:t>
      </w:r>
      <w:r w:rsidRPr="0005077F">
        <w:rPr>
          <w:rFonts w:ascii="Arial" w:hAnsi="Arial" w:cs="Arial"/>
          <w:iCs/>
          <w:sz w:val="22"/>
          <w:szCs w:val="22"/>
        </w:rPr>
        <w:t xml:space="preserve">, z  późn. </w:t>
      </w:r>
      <w:r w:rsidR="0048628C" w:rsidRPr="0005077F">
        <w:rPr>
          <w:rFonts w:ascii="Arial" w:hAnsi="Arial" w:cs="Arial"/>
          <w:iCs/>
          <w:sz w:val="22"/>
          <w:szCs w:val="22"/>
        </w:rPr>
        <w:t>Z</w:t>
      </w:r>
      <w:r w:rsidRPr="0005077F">
        <w:rPr>
          <w:rFonts w:ascii="Arial" w:hAnsi="Arial" w:cs="Arial"/>
          <w:iCs/>
          <w:sz w:val="22"/>
          <w:szCs w:val="22"/>
        </w:rPr>
        <w:t>m.).,nie prowadzi działalności gospodarczej.*”</w:t>
      </w:r>
    </w:p>
    <w:p w14:paraId="4F1E2E0D" w14:textId="115FCBA6" w:rsidR="008042FB" w:rsidRDefault="008042FB" w:rsidP="00702419">
      <w:pPr>
        <w:pStyle w:val="Akapitzlist"/>
        <w:numPr>
          <w:ilvl w:val="0"/>
          <w:numId w:val="29"/>
        </w:numPr>
        <w:spacing w:line="276" w:lineRule="auto"/>
        <w:ind w:left="426" w:hanging="426"/>
        <w:jc w:val="both"/>
        <w:rPr>
          <w:rFonts w:ascii="Arial" w:hAnsi="Arial" w:cs="Arial"/>
          <w:iCs/>
          <w:sz w:val="22"/>
          <w:szCs w:val="22"/>
        </w:rPr>
      </w:pPr>
      <w:r w:rsidRPr="0005077F">
        <w:rPr>
          <w:rFonts w:ascii="Arial" w:hAnsi="Arial" w:cs="Arial"/>
          <w:iCs/>
          <w:sz w:val="22"/>
          <w:szCs w:val="22"/>
        </w:rPr>
        <w:t xml:space="preserve">Wykonawca </w:t>
      </w:r>
      <w:r w:rsidR="00852969" w:rsidRPr="0005077F">
        <w:rPr>
          <w:rFonts w:ascii="Arial" w:hAnsi="Arial" w:cs="Arial"/>
          <w:iCs/>
          <w:sz w:val="22"/>
          <w:szCs w:val="22"/>
        </w:rPr>
        <w:t xml:space="preserve"> </w:t>
      </w:r>
      <w:r w:rsidRPr="0005077F">
        <w:rPr>
          <w:rFonts w:ascii="Arial" w:hAnsi="Arial" w:cs="Arial"/>
          <w:iCs/>
          <w:sz w:val="22"/>
          <w:szCs w:val="22"/>
        </w:rPr>
        <w:t>oświadcza, iż właściwym dla niego miejscowo Naczelnikiem Urzędu Skarbowego jest ……………………</w:t>
      </w:r>
      <w:r w:rsidR="0005077F">
        <w:rPr>
          <w:rFonts w:ascii="Arial" w:hAnsi="Arial" w:cs="Arial"/>
          <w:iCs/>
          <w:sz w:val="22"/>
          <w:szCs w:val="22"/>
        </w:rPr>
        <w:t>………………………………………………………………………………….</w:t>
      </w:r>
    </w:p>
    <w:p w14:paraId="4A7DA5C3" w14:textId="06459916" w:rsidR="0005077F" w:rsidRPr="0048628C" w:rsidRDefault="00930E5E" w:rsidP="00666D66">
      <w:pPr>
        <w:pStyle w:val="Akapitzlist"/>
        <w:numPr>
          <w:ilvl w:val="0"/>
          <w:numId w:val="29"/>
        </w:numPr>
        <w:spacing w:line="276" w:lineRule="auto"/>
        <w:ind w:left="426" w:hanging="426"/>
        <w:jc w:val="both"/>
        <w:rPr>
          <w:rFonts w:ascii="Arial" w:hAnsi="Arial" w:cs="Arial"/>
          <w:iCs/>
          <w:sz w:val="22"/>
          <w:szCs w:val="22"/>
        </w:rPr>
      </w:pPr>
      <w:r w:rsidRPr="00666D66">
        <w:rPr>
          <w:rFonts w:ascii="Arial" w:hAnsi="Arial" w:cs="Arial"/>
          <w:sz w:val="22"/>
          <w:szCs w:val="22"/>
        </w:rPr>
        <w:t xml:space="preserve">Strony ustalają, że w razie braku terminowego spełnienia świadczenia pieniężnego wynikającego z Umowy przez którąkolwiek ze Stron </w:t>
      </w:r>
      <w:r w:rsidR="0048628C">
        <w:rPr>
          <w:rFonts w:ascii="Arial" w:hAnsi="Arial" w:cs="Arial"/>
          <w:sz w:val="22"/>
          <w:szCs w:val="22"/>
        </w:rPr>
        <w:t>–</w:t>
      </w:r>
      <w:r w:rsidRPr="00666D66">
        <w:rPr>
          <w:rFonts w:ascii="Arial" w:hAnsi="Arial" w:cs="Arial"/>
          <w:sz w:val="22"/>
          <w:szCs w:val="22"/>
        </w:rPr>
        <w:t xml:space="preserve"> druga Strona może wystosować wezwanie do zapłaty należności również w formie elektronicznej na adres e-mail</w:t>
      </w:r>
      <w:r w:rsidR="00666D66">
        <w:rPr>
          <w:rFonts w:ascii="Arial" w:hAnsi="Arial" w:cs="Arial"/>
          <w:sz w:val="22"/>
          <w:szCs w:val="22"/>
        </w:rPr>
        <w:t>.</w:t>
      </w:r>
      <w:r w:rsidR="00E30E94">
        <w:rPr>
          <w:rStyle w:val="Odwoanieprzypisudolnego"/>
          <w:rFonts w:ascii="Arial" w:hAnsi="Arial"/>
          <w:sz w:val="22"/>
          <w:szCs w:val="22"/>
        </w:rPr>
        <w:footnoteReference w:id="9"/>
      </w:r>
    </w:p>
    <w:p w14:paraId="4D1B0834" w14:textId="77777777" w:rsidR="00666D66" w:rsidRPr="00666D66" w:rsidRDefault="00666D66" w:rsidP="00666D66">
      <w:pPr>
        <w:spacing w:line="276" w:lineRule="auto"/>
        <w:jc w:val="both"/>
        <w:rPr>
          <w:rFonts w:ascii="Arial" w:hAnsi="Arial" w:cs="Arial"/>
          <w:iCs/>
          <w:sz w:val="22"/>
          <w:szCs w:val="22"/>
        </w:rPr>
      </w:pPr>
    </w:p>
    <w:p w14:paraId="4EEA67C1" w14:textId="77777777" w:rsidR="000169AC" w:rsidRPr="0044101C" w:rsidRDefault="000169AC" w:rsidP="0044101C">
      <w:pPr>
        <w:pStyle w:val="Style1"/>
        <w:widowControl/>
        <w:spacing w:line="276" w:lineRule="auto"/>
        <w:ind w:right="74"/>
        <w:jc w:val="center"/>
        <w:rPr>
          <w:rStyle w:val="FontStyle12"/>
          <w:bCs/>
          <w:spacing w:val="60"/>
          <w:sz w:val="22"/>
          <w:szCs w:val="22"/>
        </w:rPr>
      </w:pPr>
      <w:r w:rsidRPr="0044101C">
        <w:rPr>
          <w:rStyle w:val="FontStyle12"/>
          <w:bCs/>
          <w:spacing w:val="60"/>
          <w:sz w:val="22"/>
          <w:szCs w:val="22"/>
        </w:rPr>
        <w:t>§</w:t>
      </w:r>
      <w:r w:rsidR="006C227C" w:rsidRPr="0044101C">
        <w:rPr>
          <w:rStyle w:val="FontStyle12"/>
          <w:bCs/>
          <w:spacing w:val="60"/>
          <w:sz w:val="22"/>
          <w:szCs w:val="22"/>
        </w:rPr>
        <w:t>4</w:t>
      </w:r>
    </w:p>
    <w:p w14:paraId="119B44A9" w14:textId="631F7838" w:rsidR="000169AC" w:rsidRPr="0044101C" w:rsidRDefault="000169AC" w:rsidP="0044101C">
      <w:pPr>
        <w:pStyle w:val="Style1"/>
        <w:widowControl/>
        <w:spacing w:line="276" w:lineRule="auto"/>
        <w:ind w:right="74"/>
        <w:jc w:val="center"/>
        <w:rPr>
          <w:rStyle w:val="FontStyle12"/>
          <w:bCs/>
          <w:sz w:val="22"/>
          <w:szCs w:val="22"/>
        </w:rPr>
      </w:pPr>
      <w:r w:rsidRPr="0044101C">
        <w:rPr>
          <w:rStyle w:val="FontStyle12"/>
          <w:bCs/>
          <w:sz w:val="22"/>
          <w:szCs w:val="22"/>
        </w:rPr>
        <w:t>Warunki dostawy</w:t>
      </w:r>
    </w:p>
    <w:p w14:paraId="7E494BF2" w14:textId="2E03FB01" w:rsidR="00725940" w:rsidRPr="0044101C" w:rsidRDefault="000169AC" w:rsidP="0044101C">
      <w:pPr>
        <w:pStyle w:val="Akapitzlist"/>
        <w:numPr>
          <w:ilvl w:val="0"/>
          <w:numId w:val="7"/>
        </w:numPr>
        <w:spacing w:line="276" w:lineRule="auto"/>
        <w:ind w:left="284" w:hanging="284"/>
        <w:jc w:val="both"/>
        <w:rPr>
          <w:rFonts w:ascii="Arial" w:hAnsi="Arial" w:cs="Arial"/>
          <w:sz w:val="22"/>
          <w:szCs w:val="22"/>
        </w:rPr>
      </w:pPr>
      <w:r w:rsidRPr="0044101C">
        <w:rPr>
          <w:rStyle w:val="FontStyle11"/>
          <w:rFonts w:cs="Arial"/>
          <w:sz w:val="22"/>
          <w:szCs w:val="22"/>
        </w:rPr>
        <w:t xml:space="preserve">Dostawy będą realizowane przez Wykonawcę </w:t>
      </w:r>
      <w:r w:rsidR="00813FC0">
        <w:rPr>
          <w:rStyle w:val="FontStyle11"/>
          <w:rFonts w:cs="Arial"/>
          <w:sz w:val="22"/>
          <w:szCs w:val="22"/>
        </w:rPr>
        <w:t xml:space="preserve">w ramach wynagrodzenia, o którym mowa w </w:t>
      </w:r>
      <w:r w:rsidR="0077750D">
        <w:rPr>
          <w:rStyle w:val="FontStyle11"/>
          <w:rFonts w:cs="Arial"/>
          <w:sz w:val="22"/>
          <w:szCs w:val="22"/>
        </w:rPr>
        <w:br/>
      </w:r>
      <w:r w:rsidR="00813FC0">
        <w:rPr>
          <w:rStyle w:val="FontStyle11"/>
          <w:rFonts w:cs="Arial"/>
          <w:sz w:val="22"/>
          <w:szCs w:val="22"/>
        </w:rPr>
        <w:t>§ 3 Umowy</w:t>
      </w:r>
      <w:r w:rsidR="00B40481">
        <w:rPr>
          <w:rStyle w:val="FontStyle11"/>
          <w:rFonts w:cs="Arial"/>
          <w:sz w:val="22"/>
          <w:szCs w:val="22"/>
        </w:rPr>
        <w:t>, staraniem i ryzykiem Wykonawcy</w:t>
      </w:r>
      <w:r w:rsidR="006735CC" w:rsidRPr="0044101C">
        <w:rPr>
          <w:rStyle w:val="FontStyle11"/>
          <w:rFonts w:cs="Arial"/>
          <w:sz w:val="22"/>
          <w:szCs w:val="22"/>
        </w:rPr>
        <w:t xml:space="preserve"> </w:t>
      </w:r>
      <w:r w:rsidR="00B40481">
        <w:rPr>
          <w:rStyle w:val="FontStyle11"/>
          <w:rFonts w:cs="Arial"/>
          <w:sz w:val="22"/>
          <w:szCs w:val="22"/>
        </w:rPr>
        <w:t>oraz</w:t>
      </w:r>
      <w:r w:rsidR="00813FC0">
        <w:rPr>
          <w:rStyle w:val="FontStyle11"/>
          <w:rFonts w:cs="Arial"/>
          <w:sz w:val="22"/>
          <w:szCs w:val="22"/>
        </w:rPr>
        <w:t xml:space="preserve"> na jego </w:t>
      </w:r>
      <w:r w:rsidR="006735CC" w:rsidRPr="0044101C">
        <w:rPr>
          <w:rStyle w:val="FontStyle11"/>
          <w:rFonts w:cs="Arial"/>
          <w:sz w:val="22"/>
          <w:szCs w:val="22"/>
        </w:rPr>
        <w:t xml:space="preserve">odpowiedzialność </w:t>
      </w:r>
      <w:r w:rsidRPr="0044101C">
        <w:rPr>
          <w:rStyle w:val="FontStyle11"/>
          <w:rFonts w:cs="Arial"/>
          <w:sz w:val="22"/>
          <w:szCs w:val="22"/>
        </w:rPr>
        <w:t xml:space="preserve">na podstawie zamówień przesyłanych </w:t>
      </w:r>
      <w:r w:rsidR="00E84644" w:rsidRPr="0044101C">
        <w:rPr>
          <w:rStyle w:val="FontStyle11"/>
          <w:rFonts w:cs="Arial"/>
          <w:sz w:val="22"/>
          <w:szCs w:val="22"/>
        </w:rPr>
        <w:t>e-mailem</w:t>
      </w:r>
      <w:r w:rsidR="00C82818" w:rsidRPr="0044101C">
        <w:rPr>
          <w:rStyle w:val="FontStyle11"/>
          <w:rFonts w:cs="Arial"/>
          <w:sz w:val="22"/>
          <w:szCs w:val="22"/>
        </w:rPr>
        <w:t>, na adres e-mail………………………………</w:t>
      </w:r>
      <w:r w:rsidRPr="0044101C">
        <w:rPr>
          <w:rStyle w:val="FontStyle11"/>
          <w:rFonts w:cs="Arial"/>
          <w:sz w:val="22"/>
          <w:szCs w:val="22"/>
        </w:rPr>
        <w:t xml:space="preserve"> przez działający</w:t>
      </w:r>
      <w:r w:rsidR="006A4AFC" w:rsidRPr="0044101C">
        <w:rPr>
          <w:rStyle w:val="FontStyle11"/>
          <w:rFonts w:cs="Arial"/>
          <w:sz w:val="22"/>
          <w:szCs w:val="22"/>
        </w:rPr>
        <w:t>ch</w:t>
      </w:r>
      <w:r w:rsidRPr="0044101C">
        <w:rPr>
          <w:rStyle w:val="FontStyle11"/>
          <w:rFonts w:cs="Arial"/>
          <w:sz w:val="22"/>
          <w:szCs w:val="22"/>
        </w:rPr>
        <w:t xml:space="preserve"> w imieniu Zamawiająceg</w:t>
      </w:r>
      <w:r w:rsidR="00010A4A" w:rsidRPr="0044101C">
        <w:rPr>
          <w:rStyle w:val="FontStyle11"/>
          <w:rFonts w:cs="Arial"/>
          <w:sz w:val="22"/>
          <w:szCs w:val="22"/>
        </w:rPr>
        <w:t>o</w:t>
      </w:r>
      <w:r w:rsidR="009F6FBC" w:rsidRPr="0044101C">
        <w:rPr>
          <w:rFonts w:ascii="Arial" w:hAnsi="Arial" w:cs="Arial"/>
          <w:sz w:val="22"/>
          <w:szCs w:val="22"/>
        </w:rPr>
        <w:t xml:space="preserve"> </w:t>
      </w:r>
      <w:r w:rsidR="006735CC" w:rsidRPr="0044101C">
        <w:rPr>
          <w:rStyle w:val="FontStyle11"/>
          <w:rFonts w:cs="Arial"/>
          <w:sz w:val="22"/>
          <w:szCs w:val="22"/>
        </w:rPr>
        <w:t>Odbiorców</w:t>
      </w:r>
      <w:r w:rsidR="007D6C79" w:rsidRPr="0044101C">
        <w:rPr>
          <w:rStyle w:val="FontStyle11"/>
          <w:rFonts w:cs="Arial"/>
          <w:i/>
          <w:sz w:val="22"/>
          <w:szCs w:val="22"/>
        </w:rPr>
        <w:t xml:space="preserve">, </w:t>
      </w:r>
      <w:r w:rsidR="007D6C79" w:rsidRPr="0044101C">
        <w:rPr>
          <w:rStyle w:val="FontStyle11"/>
          <w:rFonts w:cs="Arial"/>
          <w:sz w:val="22"/>
          <w:szCs w:val="22"/>
        </w:rPr>
        <w:t xml:space="preserve">których </w:t>
      </w:r>
      <w:r w:rsidR="00D4542A" w:rsidRPr="0044101C">
        <w:rPr>
          <w:rStyle w:val="FontStyle11"/>
          <w:rFonts w:cs="Arial"/>
          <w:sz w:val="22"/>
          <w:szCs w:val="22"/>
        </w:rPr>
        <w:t>wyk</w:t>
      </w:r>
      <w:r w:rsidR="00793845" w:rsidRPr="0044101C">
        <w:rPr>
          <w:rStyle w:val="FontStyle11"/>
          <w:rFonts w:cs="Arial"/>
          <w:sz w:val="22"/>
          <w:szCs w:val="22"/>
        </w:rPr>
        <w:t xml:space="preserve">az </w:t>
      </w:r>
      <w:r w:rsidR="006A4AFC" w:rsidRPr="0044101C">
        <w:rPr>
          <w:rStyle w:val="FontStyle11"/>
          <w:rFonts w:cs="Arial"/>
          <w:sz w:val="22"/>
          <w:szCs w:val="22"/>
        </w:rPr>
        <w:t xml:space="preserve">wraz z danymi teleadresowymi </w:t>
      </w:r>
      <w:r w:rsidR="00793845" w:rsidRPr="0044101C">
        <w:rPr>
          <w:rStyle w:val="FontStyle11"/>
          <w:rFonts w:cs="Arial"/>
          <w:sz w:val="22"/>
          <w:szCs w:val="22"/>
        </w:rPr>
        <w:t xml:space="preserve">podany jest w załączniku nr </w:t>
      </w:r>
      <w:r w:rsidR="00556CD9" w:rsidRPr="0044101C">
        <w:rPr>
          <w:rStyle w:val="FontStyle11"/>
          <w:rFonts w:cs="Arial"/>
          <w:sz w:val="22"/>
          <w:szCs w:val="22"/>
        </w:rPr>
        <w:t>1</w:t>
      </w:r>
      <w:r w:rsidR="00725940" w:rsidRPr="0044101C">
        <w:rPr>
          <w:rStyle w:val="FontStyle11"/>
          <w:rFonts w:cs="Arial"/>
          <w:sz w:val="22"/>
          <w:szCs w:val="22"/>
        </w:rPr>
        <w:t xml:space="preserve"> </w:t>
      </w:r>
      <w:r w:rsidR="00D4542A" w:rsidRPr="0044101C">
        <w:rPr>
          <w:rStyle w:val="FontStyle11"/>
          <w:rFonts w:cs="Arial"/>
          <w:sz w:val="22"/>
          <w:szCs w:val="22"/>
        </w:rPr>
        <w:t xml:space="preserve">do niniejszej </w:t>
      </w:r>
      <w:r w:rsidR="00707C13" w:rsidRPr="0044101C">
        <w:rPr>
          <w:rStyle w:val="FontStyle11"/>
          <w:rFonts w:cs="Arial"/>
          <w:sz w:val="22"/>
          <w:szCs w:val="22"/>
        </w:rPr>
        <w:t>Umowy</w:t>
      </w:r>
      <w:r w:rsidR="00FF0A0D" w:rsidRPr="0044101C">
        <w:rPr>
          <w:rStyle w:val="FontStyle11"/>
          <w:rFonts w:cs="Arial"/>
          <w:sz w:val="22"/>
          <w:szCs w:val="22"/>
        </w:rPr>
        <w:t>.</w:t>
      </w:r>
      <w:r w:rsidR="00725940" w:rsidRPr="0044101C">
        <w:rPr>
          <w:rFonts w:ascii="Arial" w:hAnsi="Arial" w:cs="Arial"/>
          <w:sz w:val="22"/>
          <w:szCs w:val="22"/>
        </w:rPr>
        <w:t xml:space="preserve"> Zamawiający ma prawo do zmiany listy oraz adresów Odbiorców, bez konieczności wprowadzania aneksu do Umowy. O zmianie Wykonawca zostanie poinformowany na piśmie</w:t>
      </w:r>
      <w:r w:rsidR="001D439D" w:rsidRPr="0044101C">
        <w:rPr>
          <w:rFonts w:ascii="Arial" w:hAnsi="Arial" w:cs="Arial"/>
          <w:sz w:val="22"/>
          <w:szCs w:val="22"/>
        </w:rPr>
        <w:t>,</w:t>
      </w:r>
    </w:p>
    <w:p w14:paraId="28AC7DB3" w14:textId="5E003515" w:rsidR="00E753AE" w:rsidRPr="0044101C" w:rsidRDefault="001D439D" w:rsidP="0044101C">
      <w:pPr>
        <w:pStyle w:val="Akapitzlist"/>
        <w:spacing w:line="276" w:lineRule="auto"/>
        <w:ind w:left="284"/>
        <w:jc w:val="both"/>
        <w:rPr>
          <w:rFonts w:ascii="Arial" w:hAnsi="Arial" w:cs="Arial"/>
          <w:sz w:val="22"/>
          <w:szCs w:val="22"/>
        </w:rPr>
      </w:pPr>
      <w:r w:rsidRPr="0044101C">
        <w:rPr>
          <w:rFonts w:ascii="Arial" w:hAnsi="Arial" w:cs="Arial"/>
          <w:sz w:val="22"/>
          <w:szCs w:val="22"/>
        </w:rPr>
        <w:t>l</w:t>
      </w:r>
      <w:r w:rsidR="00E753AE" w:rsidRPr="0044101C">
        <w:rPr>
          <w:rFonts w:ascii="Arial" w:hAnsi="Arial" w:cs="Arial"/>
          <w:sz w:val="22"/>
          <w:szCs w:val="22"/>
        </w:rPr>
        <w:t>ub</w:t>
      </w:r>
    </w:p>
    <w:p w14:paraId="7C9FC465" w14:textId="6F5F56A4" w:rsidR="00E753AE" w:rsidRPr="0044101C" w:rsidRDefault="00E753AE" w:rsidP="0044101C">
      <w:pPr>
        <w:pStyle w:val="Akapitzlist"/>
        <w:spacing w:line="276" w:lineRule="auto"/>
        <w:ind w:left="284"/>
        <w:jc w:val="both"/>
        <w:rPr>
          <w:rFonts w:ascii="Arial" w:hAnsi="Arial" w:cs="Arial"/>
          <w:i/>
          <w:sz w:val="22"/>
          <w:szCs w:val="22"/>
        </w:rPr>
      </w:pPr>
      <w:r w:rsidRPr="0044101C">
        <w:rPr>
          <w:rStyle w:val="FontStyle11"/>
          <w:rFonts w:cs="Arial"/>
          <w:sz w:val="22"/>
          <w:szCs w:val="22"/>
        </w:rPr>
        <w:t xml:space="preserve">Dostawy będą realizowane przez Wykonawcę </w:t>
      </w:r>
      <w:r w:rsidR="00813FC0">
        <w:rPr>
          <w:rStyle w:val="FontStyle11"/>
          <w:rFonts w:cs="Arial"/>
          <w:sz w:val="22"/>
          <w:szCs w:val="22"/>
        </w:rPr>
        <w:t xml:space="preserve">w ramach wynagrodzenia, o którym mowa w </w:t>
      </w:r>
      <w:r w:rsidR="0077750D">
        <w:rPr>
          <w:rStyle w:val="FontStyle11"/>
          <w:rFonts w:cs="Arial"/>
          <w:sz w:val="22"/>
          <w:szCs w:val="22"/>
        </w:rPr>
        <w:br/>
      </w:r>
      <w:r w:rsidR="00813FC0">
        <w:rPr>
          <w:rStyle w:val="FontStyle11"/>
          <w:rFonts w:cs="Arial"/>
          <w:sz w:val="22"/>
          <w:szCs w:val="22"/>
        </w:rPr>
        <w:t>§ 3 Umowy</w:t>
      </w:r>
      <w:r w:rsidR="00813FC0" w:rsidRPr="0044101C">
        <w:rPr>
          <w:rStyle w:val="FontStyle11"/>
          <w:rFonts w:cs="Arial"/>
          <w:sz w:val="22"/>
          <w:szCs w:val="22"/>
        </w:rPr>
        <w:t xml:space="preserve"> </w:t>
      </w:r>
      <w:r w:rsidR="00813FC0">
        <w:rPr>
          <w:rStyle w:val="FontStyle11"/>
          <w:rFonts w:cs="Arial"/>
          <w:sz w:val="22"/>
          <w:szCs w:val="22"/>
        </w:rPr>
        <w:t xml:space="preserve">i na jego </w:t>
      </w:r>
      <w:r w:rsidRPr="0044101C">
        <w:rPr>
          <w:rStyle w:val="FontStyle11"/>
          <w:rFonts w:cs="Arial"/>
          <w:sz w:val="22"/>
          <w:szCs w:val="22"/>
        </w:rPr>
        <w:t>odpowiedzialność na podstawie zamówień złożonych przez działających w imieniu Zamawiającego  Odbiorców na platformie zakupowej eb2b lub przesyłanych  e-mailem  na adres email Wykonawcy:……………………………………….</w:t>
      </w:r>
      <w:r w:rsidRPr="0044101C">
        <w:rPr>
          <w:rStyle w:val="FontStyle11"/>
          <w:rFonts w:cs="Arial"/>
          <w:i/>
          <w:sz w:val="22"/>
          <w:szCs w:val="22"/>
        </w:rPr>
        <w:t>,</w:t>
      </w:r>
      <w:r w:rsidR="0077750D">
        <w:rPr>
          <w:rStyle w:val="FontStyle11"/>
          <w:rFonts w:cs="Arial"/>
          <w:i/>
          <w:sz w:val="22"/>
          <w:szCs w:val="22"/>
        </w:rPr>
        <w:t xml:space="preserve">. </w:t>
      </w:r>
      <w:r w:rsidRPr="0044101C">
        <w:rPr>
          <w:rStyle w:val="FontStyle11"/>
          <w:rFonts w:cs="Arial"/>
          <w:sz w:val="22"/>
          <w:szCs w:val="22"/>
        </w:rPr>
        <w:t xml:space="preserve">Wykaz Odbiorców wraz z danymi teleadresowymi podany jest w załączniku nr 1 do niniejszej </w:t>
      </w:r>
      <w:r w:rsidR="00E06AD9" w:rsidRPr="0044101C">
        <w:rPr>
          <w:rStyle w:val="FontStyle11"/>
          <w:rFonts w:cs="Arial"/>
          <w:sz w:val="22"/>
          <w:szCs w:val="22"/>
        </w:rPr>
        <w:t>U</w:t>
      </w:r>
      <w:r w:rsidRPr="0044101C">
        <w:rPr>
          <w:rStyle w:val="FontStyle11"/>
          <w:rFonts w:cs="Arial"/>
          <w:sz w:val="22"/>
          <w:szCs w:val="22"/>
        </w:rPr>
        <w:t>mowy.</w:t>
      </w:r>
      <w:r w:rsidRPr="0044101C">
        <w:rPr>
          <w:rFonts w:ascii="Arial" w:hAnsi="Arial" w:cs="Arial"/>
          <w:sz w:val="22"/>
          <w:szCs w:val="22"/>
        </w:rPr>
        <w:t xml:space="preserve"> Zamawiający ma prawo do zmiany listy oraz adresów Odbiorców, bez konieczności wprowadzania aneksu do Umowy. O zmianie Wykonawca zostanie poinformowany na piśmie. </w:t>
      </w:r>
      <w:r w:rsidRPr="002C4327">
        <w:rPr>
          <w:rFonts w:ascii="Arial" w:hAnsi="Arial"/>
          <w:b/>
          <w:bCs/>
          <w:i/>
          <w:sz w:val="22"/>
        </w:rPr>
        <w:t>(zapis dotyczy</w:t>
      </w:r>
      <w:r w:rsidR="00001A9F" w:rsidRPr="002C4327">
        <w:rPr>
          <w:rFonts w:ascii="Arial" w:hAnsi="Arial"/>
          <w:b/>
          <w:bCs/>
          <w:i/>
          <w:sz w:val="22"/>
        </w:rPr>
        <w:t xml:space="preserve"> PKP S.A.)</w:t>
      </w:r>
    </w:p>
    <w:p w14:paraId="3876B3F3" w14:textId="6608E2E9" w:rsidR="000169AC" w:rsidRPr="0044101C" w:rsidRDefault="000169AC" w:rsidP="0044101C">
      <w:pPr>
        <w:pStyle w:val="Style5"/>
        <w:numPr>
          <w:ilvl w:val="0"/>
          <w:numId w:val="7"/>
        </w:numPr>
        <w:tabs>
          <w:tab w:val="left" w:pos="-3544"/>
        </w:tabs>
        <w:spacing w:line="276" w:lineRule="auto"/>
        <w:ind w:left="284" w:right="74" w:hanging="284"/>
        <w:jc w:val="both"/>
        <w:rPr>
          <w:rStyle w:val="FontStyle11"/>
          <w:sz w:val="22"/>
          <w:szCs w:val="22"/>
        </w:rPr>
      </w:pPr>
      <w:r w:rsidRPr="0044101C">
        <w:rPr>
          <w:rStyle w:val="FontStyle11"/>
          <w:sz w:val="22"/>
          <w:szCs w:val="22"/>
        </w:rPr>
        <w:t>Zamawiający</w:t>
      </w:r>
      <w:r w:rsidR="006903E5" w:rsidRPr="0044101C">
        <w:rPr>
          <w:rStyle w:val="FontStyle11"/>
          <w:sz w:val="22"/>
          <w:szCs w:val="22"/>
        </w:rPr>
        <w:t>/Odbiorca</w:t>
      </w:r>
      <w:r w:rsidRPr="0044101C">
        <w:rPr>
          <w:rStyle w:val="FontStyle11"/>
          <w:sz w:val="22"/>
          <w:szCs w:val="22"/>
        </w:rPr>
        <w:t xml:space="preserve">, powołując się na numer niniejszej </w:t>
      </w:r>
      <w:r w:rsidR="00E06AD9" w:rsidRPr="0044101C">
        <w:rPr>
          <w:rStyle w:val="FontStyle11"/>
          <w:sz w:val="22"/>
          <w:szCs w:val="22"/>
        </w:rPr>
        <w:t>U</w:t>
      </w:r>
      <w:r w:rsidRPr="0044101C">
        <w:rPr>
          <w:rStyle w:val="FontStyle11"/>
          <w:sz w:val="22"/>
          <w:szCs w:val="22"/>
        </w:rPr>
        <w:t xml:space="preserve">mowy, w zamówieniu określi ilości </w:t>
      </w:r>
      <w:r w:rsidR="007E5774" w:rsidRPr="0044101C">
        <w:rPr>
          <w:rStyle w:val="FontStyle11"/>
          <w:sz w:val="22"/>
          <w:szCs w:val="22"/>
        </w:rPr>
        <w:t xml:space="preserve">potrzebnych </w:t>
      </w:r>
      <w:r w:rsidR="007E5774" w:rsidRPr="0044101C">
        <w:rPr>
          <w:sz w:val="22"/>
          <w:szCs w:val="22"/>
        </w:rPr>
        <w:t>butelek Wody (szt.),</w:t>
      </w:r>
      <w:r w:rsidR="0045180C" w:rsidRPr="0044101C">
        <w:rPr>
          <w:sz w:val="22"/>
          <w:szCs w:val="22"/>
        </w:rPr>
        <w:t xml:space="preserve"> jej rodzaj (tj. woda gazowana lub woda niegazowana),</w:t>
      </w:r>
      <w:r w:rsidR="007E5774" w:rsidRPr="0044101C">
        <w:rPr>
          <w:sz w:val="22"/>
          <w:szCs w:val="22"/>
        </w:rPr>
        <w:t xml:space="preserve"> ich pojemność</w:t>
      </w:r>
      <w:r w:rsidR="007E5774" w:rsidRPr="0044101C">
        <w:rPr>
          <w:rStyle w:val="FontStyle11"/>
          <w:sz w:val="22"/>
          <w:szCs w:val="22"/>
        </w:rPr>
        <w:t xml:space="preserve">, </w:t>
      </w:r>
      <w:r w:rsidRPr="0044101C">
        <w:rPr>
          <w:rStyle w:val="FontStyle11"/>
          <w:sz w:val="22"/>
          <w:szCs w:val="22"/>
        </w:rPr>
        <w:t>ze wskazaniem adresu wysyłkowego</w:t>
      </w:r>
      <w:r w:rsidR="00793845" w:rsidRPr="0044101C">
        <w:rPr>
          <w:rStyle w:val="FontStyle11"/>
          <w:sz w:val="22"/>
          <w:szCs w:val="22"/>
        </w:rPr>
        <w:t xml:space="preserve"> </w:t>
      </w:r>
      <w:r w:rsidR="00A26522" w:rsidRPr="0044101C">
        <w:rPr>
          <w:rStyle w:val="FontStyle11"/>
          <w:sz w:val="22"/>
          <w:szCs w:val="22"/>
        </w:rPr>
        <w:t>tj. miejsca dostarczenia</w:t>
      </w:r>
      <w:r w:rsidR="00EB7DB0" w:rsidRPr="0044101C">
        <w:rPr>
          <w:rStyle w:val="FontStyle11"/>
          <w:sz w:val="22"/>
          <w:szCs w:val="22"/>
        </w:rPr>
        <w:t xml:space="preserve"> oraz wskazaniem wymogów</w:t>
      </w:r>
      <w:r w:rsidR="00852501" w:rsidRPr="0044101C">
        <w:rPr>
          <w:rStyle w:val="FontStyle11"/>
          <w:sz w:val="22"/>
          <w:szCs w:val="22"/>
        </w:rPr>
        <w:t xml:space="preserve"> w zakresie tonażu i rodzaju samochodu dostawczego.</w:t>
      </w:r>
      <w:r w:rsidRPr="0044101C">
        <w:rPr>
          <w:rStyle w:val="FontStyle11"/>
          <w:sz w:val="22"/>
          <w:szCs w:val="22"/>
        </w:rPr>
        <w:t xml:space="preserve"> </w:t>
      </w:r>
    </w:p>
    <w:p w14:paraId="2D58958B" w14:textId="5A710DA5" w:rsidR="008805D9" w:rsidRPr="0044101C" w:rsidRDefault="000169AC" w:rsidP="0044101C">
      <w:pPr>
        <w:pStyle w:val="Style5"/>
        <w:numPr>
          <w:ilvl w:val="0"/>
          <w:numId w:val="7"/>
        </w:numPr>
        <w:tabs>
          <w:tab w:val="left" w:pos="-3544"/>
          <w:tab w:val="left" w:pos="5245"/>
        </w:tabs>
        <w:spacing w:line="276" w:lineRule="auto"/>
        <w:ind w:left="284" w:right="71" w:hanging="284"/>
        <w:contextualSpacing/>
        <w:jc w:val="both"/>
        <w:rPr>
          <w:rStyle w:val="FontStyle11"/>
          <w:sz w:val="22"/>
          <w:szCs w:val="22"/>
        </w:rPr>
      </w:pPr>
      <w:r w:rsidRPr="0044101C">
        <w:rPr>
          <w:rStyle w:val="FontStyle11"/>
          <w:sz w:val="22"/>
          <w:szCs w:val="22"/>
        </w:rPr>
        <w:t xml:space="preserve">Zamówienie </w:t>
      </w:r>
      <w:r w:rsidR="00C82818" w:rsidRPr="0044101C">
        <w:rPr>
          <w:rStyle w:val="FontStyle11"/>
          <w:sz w:val="22"/>
          <w:szCs w:val="22"/>
        </w:rPr>
        <w:t xml:space="preserve">złożone </w:t>
      </w:r>
      <w:r w:rsidRPr="0044101C">
        <w:rPr>
          <w:rStyle w:val="FontStyle11"/>
          <w:sz w:val="22"/>
          <w:szCs w:val="22"/>
        </w:rPr>
        <w:t>przez Zamawiającego</w:t>
      </w:r>
      <w:r w:rsidR="006903E5" w:rsidRPr="0044101C">
        <w:rPr>
          <w:rStyle w:val="FontStyle11"/>
          <w:sz w:val="22"/>
          <w:szCs w:val="22"/>
        </w:rPr>
        <w:t>/Odbiorcę</w:t>
      </w:r>
      <w:r w:rsidR="00C82818" w:rsidRPr="0044101C">
        <w:rPr>
          <w:rStyle w:val="FontStyle11"/>
          <w:sz w:val="22"/>
          <w:szCs w:val="22"/>
        </w:rPr>
        <w:t xml:space="preserve"> e-mailem na wskazany adres</w:t>
      </w:r>
      <w:r w:rsidRPr="0044101C">
        <w:rPr>
          <w:rStyle w:val="FontStyle11"/>
          <w:sz w:val="22"/>
          <w:szCs w:val="22"/>
        </w:rPr>
        <w:t xml:space="preserve">, Wykonawca zobowiązany jest zrealizować w </w:t>
      </w:r>
      <w:r w:rsidR="006A4AFC" w:rsidRPr="0044101C">
        <w:rPr>
          <w:rStyle w:val="FontStyle11"/>
          <w:sz w:val="22"/>
          <w:szCs w:val="22"/>
        </w:rPr>
        <w:t xml:space="preserve">terminie </w:t>
      </w:r>
      <w:r w:rsidR="006D48E7" w:rsidRPr="0044101C">
        <w:rPr>
          <w:rStyle w:val="FontStyle11"/>
          <w:sz w:val="22"/>
          <w:szCs w:val="22"/>
        </w:rPr>
        <w:t>3</w:t>
      </w:r>
      <w:r w:rsidR="00AD3B60">
        <w:rPr>
          <w:rStyle w:val="FontStyle11"/>
          <w:sz w:val="22"/>
          <w:szCs w:val="22"/>
        </w:rPr>
        <w:t xml:space="preserve"> (słownie: trzech)</w:t>
      </w:r>
      <w:r w:rsidR="007E5774" w:rsidRPr="0044101C">
        <w:rPr>
          <w:rStyle w:val="FontStyle11"/>
          <w:sz w:val="22"/>
          <w:szCs w:val="22"/>
        </w:rPr>
        <w:t xml:space="preserve"> </w:t>
      </w:r>
      <w:r w:rsidRPr="0044101C">
        <w:rPr>
          <w:rStyle w:val="FontStyle11"/>
          <w:sz w:val="22"/>
          <w:szCs w:val="22"/>
        </w:rPr>
        <w:t xml:space="preserve">dni </w:t>
      </w:r>
      <w:r w:rsidR="0098546E" w:rsidRPr="0044101C">
        <w:rPr>
          <w:rStyle w:val="FontStyle11"/>
          <w:sz w:val="22"/>
          <w:szCs w:val="22"/>
        </w:rPr>
        <w:t>roboczych</w:t>
      </w:r>
      <w:r w:rsidR="006D48E7" w:rsidRPr="0044101C">
        <w:rPr>
          <w:rStyle w:val="FontStyle11"/>
          <w:sz w:val="22"/>
          <w:szCs w:val="22"/>
        </w:rPr>
        <w:t xml:space="preserve"> </w:t>
      </w:r>
      <w:r w:rsidRPr="0044101C">
        <w:rPr>
          <w:rStyle w:val="FontStyle11"/>
          <w:sz w:val="22"/>
          <w:szCs w:val="22"/>
        </w:rPr>
        <w:t xml:space="preserve">od daty jego </w:t>
      </w:r>
      <w:r w:rsidR="00481C50" w:rsidRPr="0044101C">
        <w:rPr>
          <w:rStyle w:val="FontStyle11"/>
          <w:sz w:val="22"/>
          <w:szCs w:val="22"/>
        </w:rPr>
        <w:t xml:space="preserve">wysłania </w:t>
      </w:r>
      <w:r w:rsidR="00E84644" w:rsidRPr="0044101C">
        <w:rPr>
          <w:rStyle w:val="FontStyle11"/>
          <w:sz w:val="22"/>
          <w:szCs w:val="22"/>
        </w:rPr>
        <w:t>e-mailem</w:t>
      </w:r>
      <w:r w:rsidRPr="0044101C">
        <w:rPr>
          <w:rStyle w:val="FontStyle11"/>
          <w:sz w:val="22"/>
          <w:szCs w:val="22"/>
        </w:rPr>
        <w:t>.</w:t>
      </w:r>
    </w:p>
    <w:p w14:paraId="3CE2334A" w14:textId="4913A2C3" w:rsidR="006735CC" w:rsidRPr="0044101C" w:rsidRDefault="007E5774" w:rsidP="0044101C">
      <w:pPr>
        <w:pStyle w:val="Style5"/>
        <w:tabs>
          <w:tab w:val="left" w:pos="-3544"/>
          <w:tab w:val="left" w:pos="5245"/>
        </w:tabs>
        <w:spacing w:line="276" w:lineRule="auto"/>
        <w:ind w:left="284" w:right="71" w:firstLine="0"/>
        <w:contextualSpacing/>
        <w:jc w:val="both"/>
        <w:rPr>
          <w:rStyle w:val="FontStyle11"/>
          <w:sz w:val="22"/>
          <w:szCs w:val="22"/>
        </w:rPr>
      </w:pPr>
      <w:r w:rsidRPr="0044101C">
        <w:rPr>
          <w:sz w:val="22"/>
          <w:szCs w:val="22"/>
        </w:rPr>
        <w:t xml:space="preserve">Dostawa </w:t>
      </w:r>
      <w:r w:rsidR="00813FC0">
        <w:rPr>
          <w:sz w:val="22"/>
          <w:szCs w:val="22"/>
        </w:rPr>
        <w:t>nastąpi</w:t>
      </w:r>
      <w:r w:rsidRPr="0044101C">
        <w:rPr>
          <w:sz w:val="22"/>
          <w:szCs w:val="22"/>
        </w:rPr>
        <w:t xml:space="preserve"> w godzinach od 8</w:t>
      </w:r>
      <w:r w:rsidR="00981785" w:rsidRPr="0044101C">
        <w:rPr>
          <w:sz w:val="22"/>
          <w:szCs w:val="22"/>
        </w:rPr>
        <w:t>:00</w:t>
      </w:r>
      <w:r w:rsidRPr="0044101C">
        <w:rPr>
          <w:sz w:val="22"/>
          <w:szCs w:val="22"/>
        </w:rPr>
        <w:t xml:space="preserve"> do 14</w:t>
      </w:r>
      <w:r w:rsidR="003279BA" w:rsidRPr="0044101C">
        <w:rPr>
          <w:sz w:val="22"/>
          <w:szCs w:val="22"/>
        </w:rPr>
        <w:t xml:space="preserve">.00  lub zgodnie z złącznikiem nr 1 do </w:t>
      </w:r>
      <w:r w:rsidR="00E06AD9" w:rsidRPr="0044101C">
        <w:rPr>
          <w:sz w:val="22"/>
          <w:szCs w:val="22"/>
        </w:rPr>
        <w:t>U</w:t>
      </w:r>
      <w:r w:rsidR="003279BA" w:rsidRPr="0044101C">
        <w:rPr>
          <w:sz w:val="22"/>
          <w:szCs w:val="22"/>
        </w:rPr>
        <w:t>mowy.</w:t>
      </w:r>
    </w:p>
    <w:p w14:paraId="50B201F9" w14:textId="08DDF38A" w:rsidR="007E5774" w:rsidRPr="0044101C" w:rsidRDefault="007E5774" w:rsidP="0044101C">
      <w:pPr>
        <w:pStyle w:val="Akapitzlist"/>
        <w:numPr>
          <w:ilvl w:val="0"/>
          <w:numId w:val="7"/>
        </w:numPr>
        <w:spacing w:line="276" w:lineRule="auto"/>
        <w:ind w:left="284" w:hanging="284"/>
        <w:jc w:val="both"/>
        <w:rPr>
          <w:rFonts w:ascii="Arial" w:hAnsi="Arial" w:cs="Arial"/>
          <w:sz w:val="22"/>
          <w:szCs w:val="22"/>
        </w:rPr>
      </w:pPr>
      <w:r w:rsidRPr="0044101C">
        <w:rPr>
          <w:rFonts w:ascii="Arial" w:hAnsi="Arial" w:cs="Arial"/>
          <w:sz w:val="22"/>
          <w:szCs w:val="22"/>
        </w:rPr>
        <w:t xml:space="preserve">Wykonawca zobowiązany jest na każde żądanie Zamawiającego, </w:t>
      </w:r>
      <w:r w:rsidR="006E39C8" w:rsidRPr="0044101C">
        <w:rPr>
          <w:rFonts w:ascii="Arial" w:hAnsi="Arial" w:cs="Arial"/>
          <w:sz w:val="22"/>
          <w:szCs w:val="22"/>
        </w:rPr>
        <w:t>dostarczyć</w:t>
      </w:r>
      <w:r w:rsidRPr="0044101C">
        <w:rPr>
          <w:rFonts w:ascii="Arial" w:hAnsi="Arial" w:cs="Arial"/>
          <w:sz w:val="22"/>
          <w:szCs w:val="22"/>
        </w:rPr>
        <w:t xml:space="preserve"> następujące dokumenty:</w:t>
      </w:r>
    </w:p>
    <w:p w14:paraId="58028951" w14:textId="11A64BF3" w:rsidR="007E5774" w:rsidRPr="0044101C" w:rsidRDefault="007E5774" w:rsidP="00342EFF">
      <w:pPr>
        <w:pStyle w:val="Akapitzlist"/>
        <w:numPr>
          <w:ilvl w:val="0"/>
          <w:numId w:val="18"/>
        </w:numPr>
        <w:spacing w:line="276" w:lineRule="auto"/>
        <w:ind w:left="567" w:hanging="283"/>
        <w:contextualSpacing/>
        <w:jc w:val="both"/>
        <w:rPr>
          <w:rFonts w:ascii="Arial" w:hAnsi="Arial" w:cs="Arial"/>
          <w:sz w:val="22"/>
          <w:szCs w:val="22"/>
        </w:rPr>
      </w:pPr>
      <w:r w:rsidRPr="0044101C">
        <w:rPr>
          <w:rFonts w:ascii="Arial" w:hAnsi="Arial" w:cs="Arial"/>
          <w:sz w:val="22"/>
          <w:szCs w:val="22"/>
        </w:rPr>
        <w:t>ocenę i kwalifikację rodzajową</w:t>
      </w:r>
      <w:r w:rsidR="006E39C8" w:rsidRPr="0044101C">
        <w:rPr>
          <w:rFonts w:ascii="Arial" w:hAnsi="Arial" w:cs="Arial"/>
          <w:sz w:val="22"/>
          <w:szCs w:val="22"/>
        </w:rPr>
        <w:t xml:space="preserve"> dostarczonej wody</w:t>
      </w:r>
      <w:r w:rsidRPr="0044101C">
        <w:rPr>
          <w:rFonts w:ascii="Arial" w:hAnsi="Arial" w:cs="Arial"/>
          <w:sz w:val="22"/>
          <w:szCs w:val="22"/>
        </w:rPr>
        <w:t>, wykonaną zgodnie z aktualnym Rozporządzeniem Ministra Zdrowia z dnia 31 marca 2011 r. w sprawie naturalnych wód mineralnych, wód źródlanych i wód stołowych (Dz. U. Nr 85, poz. 466),</w:t>
      </w:r>
    </w:p>
    <w:p w14:paraId="745ADCC9" w14:textId="33BC6A8A" w:rsidR="007E5774" w:rsidRPr="0044101C" w:rsidRDefault="007E5774" w:rsidP="00342EFF">
      <w:pPr>
        <w:pStyle w:val="Akapitzlist"/>
        <w:numPr>
          <w:ilvl w:val="0"/>
          <w:numId w:val="18"/>
        </w:numPr>
        <w:spacing w:line="276" w:lineRule="auto"/>
        <w:ind w:left="567" w:hanging="283"/>
        <w:contextualSpacing/>
        <w:jc w:val="both"/>
        <w:rPr>
          <w:rFonts w:ascii="Arial" w:hAnsi="Arial" w:cs="Arial"/>
          <w:sz w:val="22"/>
          <w:szCs w:val="22"/>
        </w:rPr>
      </w:pPr>
      <w:r w:rsidRPr="0044101C">
        <w:rPr>
          <w:rFonts w:ascii="Arial" w:hAnsi="Arial" w:cs="Arial"/>
          <w:sz w:val="22"/>
          <w:szCs w:val="22"/>
        </w:rPr>
        <w:t>informację o aktualnych wynikach badań kontrolnych własnych</w:t>
      </w:r>
      <w:r w:rsidR="006E39C8" w:rsidRPr="0044101C">
        <w:rPr>
          <w:rFonts w:ascii="Arial" w:hAnsi="Arial" w:cs="Arial"/>
          <w:sz w:val="22"/>
          <w:szCs w:val="22"/>
        </w:rPr>
        <w:t xml:space="preserve"> dostarczonej wody</w:t>
      </w:r>
      <w:r w:rsidRPr="0044101C">
        <w:rPr>
          <w:rFonts w:ascii="Arial" w:hAnsi="Arial" w:cs="Arial"/>
          <w:sz w:val="22"/>
          <w:szCs w:val="22"/>
        </w:rPr>
        <w:t>, bądź wykonanych w nadzorze sanitarnym właściwym terenowo,</w:t>
      </w:r>
    </w:p>
    <w:p w14:paraId="03FF94C4" w14:textId="384A22F7" w:rsidR="006A7FB9" w:rsidRPr="0044101C" w:rsidRDefault="00AD3B60" w:rsidP="00342EFF">
      <w:pPr>
        <w:pStyle w:val="Akapitzlist"/>
        <w:numPr>
          <w:ilvl w:val="0"/>
          <w:numId w:val="18"/>
        </w:numPr>
        <w:spacing w:line="276" w:lineRule="auto"/>
        <w:ind w:left="567" w:hanging="283"/>
        <w:jc w:val="both"/>
        <w:rPr>
          <w:rStyle w:val="FontStyle11"/>
          <w:rFonts w:cs="Arial"/>
          <w:sz w:val="22"/>
          <w:szCs w:val="22"/>
        </w:rPr>
      </w:pPr>
      <w:r>
        <w:rPr>
          <w:rFonts w:ascii="Arial" w:hAnsi="Arial" w:cs="Arial"/>
          <w:sz w:val="22"/>
          <w:szCs w:val="22"/>
        </w:rPr>
        <w:t>a</w:t>
      </w:r>
      <w:r w:rsidR="007E5774" w:rsidRPr="0044101C">
        <w:rPr>
          <w:rFonts w:ascii="Arial" w:hAnsi="Arial" w:cs="Arial"/>
          <w:sz w:val="22"/>
          <w:szCs w:val="22"/>
        </w:rPr>
        <w:t>test Państwowego Zakładu Higieny lub deklarację zgodności producenta dla butelek PET, w których jest dostarczana Woda.</w:t>
      </w:r>
    </w:p>
    <w:p w14:paraId="3638D1E9" w14:textId="1F32ACAB" w:rsidR="007E5774" w:rsidRPr="0044101C" w:rsidRDefault="006E39C8" w:rsidP="0044101C">
      <w:pPr>
        <w:spacing w:line="276" w:lineRule="auto"/>
        <w:ind w:left="284"/>
        <w:jc w:val="both"/>
        <w:rPr>
          <w:rStyle w:val="FontStyle11"/>
          <w:rFonts w:cs="Arial"/>
          <w:sz w:val="22"/>
          <w:szCs w:val="22"/>
        </w:rPr>
      </w:pPr>
      <w:r w:rsidRPr="0044101C">
        <w:rPr>
          <w:rStyle w:val="FontStyle11"/>
          <w:rFonts w:cs="Arial"/>
          <w:sz w:val="22"/>
          <w:szCs w:val="22"/>
        </w:rPr>
        <w:t>Niedostarczenie</w:t>
      </w:r>
      <w:r w:rsidR="00F14BFF" w:rsidRPr="0044101C">
        <w:rPr>
          <w:rStyle w:val="FontStyle11"/>
          <w:rFonts w:cs="Arial"/>
          <w:sz w:val="22"/>
          <w:szCs w:val="22"/>
        </w:rPr>
        <w:t xml:space="preserve"> </w:t>
      </w:r>
      <w:r w:rsidR="000C3386" w:rsidRPr="0044101C">
        <w:rPr>
          <w:rStyle w:val="FontStyle11"/>
          <w:rFonts w:cs="Arial"/>
          <w:sz w:val="22"/>
          <w:szCs w:val="22"/>
        </w:rPr>
        <w:t>ww. wymaganych dokumentów może stanowić usprawiedliwioną podstawę dla Zamawiającego do odmowy przyjęcia dostawy i żądania naliczenia kary umownej za opóźnienie w dostawie, jeśli spowoduje to opóźnienie w dostawie.</w:t>
      </w:r>
    </w:p>
    <w:p w14:paraId="68412CD9" w14:textId="416413DC" w:rsidR="000169AC" w:rsidRPr="00AD3B60" w:rsidRDefault="00BC2619" w:rsidP="0044101C">
      <w:pPr>
        <w:pStyle w:val="Akapitzlist"/>
        <w:numPr>
          <w:ilvl w:val="0"/>
          <w:numId w:val="7"/>
        </w:numPr>
        <w:spacing w:line="276" w:lineRule="auto"/>
        <w:ind w:left="284" w:hanging="284"/>
        <w:jc w:val="both"/>
        <w:rPr>
          <w:rStyle w:val="FontStyle11"/>
          <w:rFonts w:cs="Arial"/>
          <w:sz w:val="22"/>
          <w:szCs w:val="22"/>
        </w:rPr>
      </w:pPr>
      <w:r w:rsidRPr="00AD3B60">
        <w:rPr>
          <w:rStyle w:val="FontStyle11"/>
          <w:rFonts w:cs="Arial"/>
          <w:sz w:val="22"/>
          <w:szCs w:val="22"/>
        </w:rPr>
        <w:t xml:space="preserve">Za datę dostawy przyjmuje się datę </w:t>
      </w:r>
      <w:r w:rsidR="003C7223" w:rsidRPr="00AD3B60">
        <w:rPr>
          <w:rStyle w:val="FontStyle11"/>
          <w:rFonts w:cs="Arial"/>
          <w:sz w:val="22"/>
          <w:szCs w:val="22"/>
        </w:rPr>
        <w:t xml:space="preserve">przyjęcia przedmiotu </w:t>
      </w:r>
      <w:r w:rsidR="00E06AD9" w:rsidRPr="00AD3B60">
        <w:rPr>
          <w:rStyle w:val="FontStyle11"/>
          <w:rFonts w:cs="Arial"/>
          <w:sz w:val="22"/>
          <w:szCs w:val="22"/>
        </w:rPr>
        <w:t>U</w:t>
      </w:r>
      <w:r w:rsidR="003C7223" w:rsidRPr="00AD3B60">
        <w:rPr>
          <w:rStyle w:val="FontStyle11"/>
          <w:rFonts w:cs="Arial"/>
          <w:sz w:val="22"/>
          <w:szCs w:val="22"/>
        </w:rPr>
        <w:t>mowy przez Zamawiającego</w:t>
      </w:r>
      <w:r w:rsidR="0045180C" w:rsidRPr="00AD3B60">
        <w:rPr>
          <w:rStyle w:val="FontStyle11"/>
          <w:rFonts w:cs="Arial"/>
          <w:sz w:val="22"/>
          <w:szCs w:val="22"/>
        </w:rPr>
        <w:t xml:space="preserve">/ </w:t>
      </w:r>
      <w:r w:rsidR="0098546E" w:rsidRPr="00AD3B60">
        <w:rPr>
          <w:rStyle w:val="FontStyle11"/>
          <w:rFonts w:cs="Arial"/>
          <w:sz w:val="22"/>
          <w:szCs w:val="22"/>
        </w:rPr>
        <w:t>Odbiorcę</w:t>
      </w:r>
      <w:r w:rsidR="003C7223" w:rsidRPr="00AD3B60">
        <w:rPr>
          <w:rStyle w:val="FontStyle11"/>
          <w:rFonts w:cs="Arial"/>
          <w:sz w:val="22"/>
          <w:szCs w:val="22"/>
        </w:rPr>
        <w:t xml:space="preserve"> potwierdzoną </w:t>
      </w:r>
      <w:r w:rsidRPr="00AD3B60">
        <w:rPr>
          <w:rStyle w:val="FontStyle11"/>
          <w:rFonts w:cs="Arial"/>
          <w:sz w:val="22"/>
          <w:szCs w:val="22"/>
        </w:rPr>
        <w:t>podpisan</w:t>
      </w:r>
      <w:r w:rsidR="003C7223" w:rsidRPr="00AD3B60">
        <w:rPr>
          <w:rStyle w:val="FontStyle11"/>
          <w:rFonts w:cs="Arial"/>
          <w:sz w:val="22"/>
          <w:szCs w:val="22"/>
        </w:rPr>
        <w:t>ym</w:t>
      </w:r>
      <w:r w:rsidRPr="00AD3B60">
        <w:rPr>
          <w:rStyle w:val="FontStyle11"/>
          <w:rFonts w:cs="Arial"/>
          <w:sz w:val="22"/>
          <w:szCs w:val="22"/>
        </w:rPr>
        <w:t xml:space="preserve"> przez upoważnion</w:t>
      </w:r>
      <w:r w:rsidR="00E75F11" w:rsidRPr="00AD3B60">
        <w:rPr>
          <w:rStyle w:val="FontStyle11"/>
          <w:rFonts w:cs="Arial"/>
          <w:sz w:val="22"/>
          <w:szCs w:val="22"/>
        </w:rPr>
        <w:t>ych przedstawicieli Stron</w:t>
      </w:r>
      <w:r w:rsidRPr="00AD3B60">
        <w:rPr>
          <w:rStyle w:val="FontStyle11"/>
          <w:rFonts w:cs="Arial"/>
          <w:sz w:val="22"/>
          <w:szCs w:val="22"/>
        </w:rPr>
        <w:t xml:space="preserve"> protokoł</w:t>
      </w:r>
      <w:r w:rsidR="003C7223" w:rsidRPr="00AD3B60">
        <w:rPr>
          <w:rStyle w:val="FontStyle11"/>
          <w:rFonts w:cs="Arial"/>
          <w:sz w:val="22"/>
          <w:szCs w:val="22"/>
        </w:rPr>
        <w:t>em</w:t>
      </w:r>
      <w:r w:rsidRPr="00AD3B60">
        <w:rPr>
          <w:rStyle w:val="FontStyle11"/>
          <w:rFonts w:cs="Arial"/>
          <w:sz w:val="22"/>
          <w:szCs w:val="22"/>
        </w:rPr>
        <w:t xml:space="preserve"> odbioru</w:t>
      </w:r>
      <w:r w:rsidRPr="00AD3B60">
        <w:rPr>
          <w:rStyle w:val="Odwoanieprzypisudolnego"/>
          <w:rFonts w:ascii="Arial" w:hAnsi="Arial" w:cs="Arial"/>
          <w:sz w:val="22"/>
          <w:szCs w:val="22"/>
        </w:rPr>
        <w:t xml:space="preserve"> </w:t>
      </w:r>
      <w:r w:rsidR="000169AC" w:rsidRPr="00AD3B60">
        <w:rPr>
          <w:rStyle w:val="FontStyle11"/>
          <w:rFonts w:cs="Arial"/>
          <w:sz w:val="22"/>
          <w:szCs w:val="22"/>
        </w:rPr>
        <w:t xml:space="preserve"> </w:t>
      </w:r>
      <w:r w:rsidR="007E5774" w:rsidRPr="00AD3B60">
        <w:rPr>
          <w:rStyle w:val="FontStyle11"/>
          <w:rFonts w:cs="Arial"/>
          <w:sz w:val="22"/>
          <w:szCs w:val="22"/>
        </w:rPr>
        <w:t xml:space="preserve">zgodnie z załącznikiem nr 2 do </w:t>
      </w:r>
      <w:r w:rsidR="006E39C8" w:rsidRPr="00AD3B60">
        <w:rPr>
          <w:rStyle w:val="FontStyle11"/>
          <w:rFonts w:cs="Arial"/>
          <w:sz w:val="22"/>
          <w:szCs w:val="22"/>
        </w:rPr>
        <w:t>U</w:t>
      </w:r>
      <w:r w:rsidR="007E5774" w:rsidRPr="00AD3B60">
        <w:rPr>
          <w:rStyle w:val="FontStyle11"/>
          <w:rFonts w:cs="Arial"/>
          <w:sz w:val="22"/>
          <w:szCs w:val="22"/>
        </w:rPr>
        <w:t>mowy.</w:t>
      </w:r>
    </w:p>
    <w:p w14:paraId="27626B88" w14:textId="3801CEBB" w:rsidR="000F1287" w:rsidRPr="0044101C" w:rsidRDefault="00852501" w:rsidP="0044101C">
      <w:pPr>
        <w:pStyle w:val="Style5"/>
        <w:numPr>
          <w:ilvl w:val="0"/>
          <w:numId w:val="7"/>
        </w:numPr>
        <w:tabs>
          <w:tab w:val="left" w:pos="-3544"/>
        </w:tabs>
        <w:spacing w:line="276" w:lineRule="auto"/>
        <w:ind w:left="284" w:right="74" w:hanging="284"/>
        <w:jc w:val="both"/>
        <w:rPr>
          <w:rStyle w:val="FontStyle11"/>
          <w:sz w:val="22"/>
          <w:szCs w:val="22"/>
        </w:rPr>
      </w:pPr>
      <w:r w:rsidRPr="00AD3B60">
        <w:rPr>
          <w:rStyle w:val="FontStyle11"/>
          <w:sz w:val="22"/>
          <w:szCs w:val="22"/>
        </w:rPr>
        <w:t>Wykonawca będzie dostarczał wodę dla poszczególnych Zamawiających, do budynków Zamawiającego w lokalizacjach wskazanych w załączniku nr 1 do Umowy</w:t>
      </w:r>
      <w:r w:rsidR="00813FC0">
        <w:rPr>
          <w:rStyle w:val="FontStyle11"/>
          <w:sz w:val="22"/>
          <w:szCs w:val="22"/>
        </w:rPr>
        <w:t>, wraz z wniesieniem ich do wskazanego przed przedstawicieli Zamawiającego lokalu/pomieszczenia</w:t>
      </w:r>
      <w:r w:rsidRPr="00AD3B60">
        <w:rPr>
          <w:rStyle w:val="FontStyle11"/>
          <w:sz w:val="22"/>
          <w:szCs w:val="22"/>
        </w:rPr>
        <w:t>.</w:t>
      </w:r>
      <w:r w:rsidR="00813FC0">
        <w:rPr>
          <w:rStyle w:val="FontStyle11"/>
          <w:sz w:val="22"/>
          <w:szCs w:val="22"/>
        </w:rPr>
        <w:t xml:space="preserve"> W przypadku budynków bez windy, przedstawiciel Wykonawcy zobowiązany jest wnieść wodę </w:t>
      </w:r>
      <w:r w:rsidR="005E155C">
        <w:rPr>
          <w:rStyle w:val="FontStyle11"/>
          <w:sz w:val="22"/>
          <w:szCs w:val="22"/>
        </w:rPr>
        <w:t>do pomieszczenia znajdującego się nie wyżej niż na wysokości piątego piętra.</w:t>
      </w:r>
      <w:r w:rsidRPr="00AD3B60">
        <w:rPr>
          <w:rStyle w:val="FontStyle11"/>
          <w:sz w:val="22"/>
          <w:szCs w:val="22"/>
        </w:rPr>
        <w:t xml:space="preserve"> </w:t>
      </w:r>
      <w:r w:rsidR="006D48E7" w:rsidRPr="00AD3B60">
        <w:rPr>
          <w:rStyle w:val="FontStyle11"/>
          <w:sz w:val="22"/>
          <w:szCs w:val="22"/>
        </w:rPr>
        <w:t xml:space="preserve">Woda musi </w:t>
      </w:r>
      <w:r w:rsidR="00AC15AB" w:rsidRPr="00AD3B60">
        <w:rPr>
          <w:rStyle w:val="FontStyle11"/>
          <w:sz w:val="22"/>
          <w:szCs w:val="22"/>
        </w:rPr>
        <w:t xml:space="preserve">być </w:t>
      </w:r>
      <w:r w:rsidR="006D48E7" w:rsidRPr="00AD3B60">
        <w:rPr>
          <w:rStyle w:val="FontStyle11"/>
          <w:sz w:val="22"/>
          <w:szCs w:val="22"/>
        </w:rPr>
        <w:t xml:space="preserve">dostarczona </w:t>
      </w:r>
      <w:r w:rsidR="000169AC" w:rsidRPr="00AD3B60">
        <w:rPr>
          <w:rStyle w:val="FontStyle11"/>
          <w:sz w:val="22"/>
          <w:szCs w:val="22"/>
        </w:rPr>
        <w:t xml:space="preserve">w opakowaniu (z zabezpieczeniem) odpowiadającym właściwościom </w:t>
      </w:r>
      <w:r w:rsidR="0048478A" w:rsidRPr="00AD3B60">
        <w:rPr>
          <w:rStyle w:val="FontStyle11"/>
          <w:sz w:val="22"/>
          <w:szCs w:val="22"/>
        </w:rPr>
        <w:t>przedmiotu</w:t>
      </w:r>
      <w:r w:rsidR="0048478A" w:rsidRPr="0044101C">
        <w:rPr>
          <w:rStyle w:val="FontStyle11"/>
          <w:sz w:val="22"/>
          <w:szCs w:val="22"/>
        </w:rPr>
        <w:t xml:space="preserve"> </w:t>
      </w:r>
      <w:r w:rsidR="00E06AD9" w:rsidRPr="0044101C">
        <w:rPr>
          <w:rStyle w:val="FontStyle11"/>
          <w:sz w:val="22"/>
          <w:szCs w:val="22"/>
        </w:rPr>
        <w:t>U</w:t>
      </w:r>
      <w:r w:rsidR="0048478A" w:rsidRPr="0044101C">
        <w:rPr>
          <w:rStyle w:val="FontStyle11"/>
          <w:sz w:val="22"/>
          <w:szCs w:val="22"/>
        </w:rPr>
        <w:t>mowy</w:t>
      </w:r>
      <w:r w:rsidR="000169AC" w:rsidRPr="0044101C">
        <w:rPr>
          <w:rStyle w:val="FontStyle11"/>
          <w:sz w:val="22"/>
          <w:szCs w:val="22"/>
        </w:rPr>
        <w:t xml:space="preserve"> i środkowi transportu oraz zabezpieczającym </w:t>
      </w:r>
      <w:r w:rsidR="005F419E" w:rsidRPr="0044101C">
        <w:rPr>
          <w:rStyle w:val="FontStyle11"/>
          <w:sz w:val="22"/>
          <w:szCs w:val="22"/>
        </w:rPr>
        <w:t>go</w:t>
      </w:r>
      <w:r w:rsidR="000169AC" w:rsidRPr="0044101C">
        <w:rPr>
          <w:rStyle w:val="FontStyle11"/>
          <w:sz w:val="22"/>
          <w:szCs w:val="22"/>
        </w:rPr>
        <w:t xml:space="preserve"> przed uszkodzeniem. </w:t>
      </w:r>
      <w:r w:rsidR="006D48E7" w:rsidRPr="0044101C">
        <w:rPr>
          <w:sz w:val="22"/>
          <w:szCs w:val="22"/>
        </w:rPr>
        <w:t>Koszt dostawy, opakowania, transportu, rozładunku, odbioru palet oraz ubezpieczenia przedmiotu dostawy ponosi Wykonawca</w:t>
      </w:r>
      <w:r w:rsidR="005E155C">
        <w:rPr>
          <w:sz w:val="22"/>
          <w:szCs w:val="22"/>
        </w:rPr>
        <w:t xml:space="preserve"> w ramach wynagrodzenia</w:t>
      </w:r>
      <w:r w:rsidR="005E155C">
        <w:rPr>
          <w:rStyle w:val="FontStyle11"/>
          <w:sz w:val="22"/>
          <w:szCs w:val="22"/>
        </w:rPr>
        <w:t>, o którym mowa w § 3 Umowy</w:t>
      </w:r>
      <w:r w:rsidR="006D48E7" w:rsidRPr="0044101C">
        <w:rPr>
          <w:sz w:val="22"/>
          <w:szCs w:val="22"/>
        </w:rPr>
        <w:t>.</w:t>
      </w:r>
    </w:p>
    <w:p w14:paraId="1A6A39B2" w14:textId="4C86F917" w:rsidR="007E5774" w:rsidRPr="0044101C" w:rsidRDefault="007E5774" w:rsidP="0044101C">
      <w:pPr>
        <w:pStyle w:val="Akapitzlist"/>
        <w:numPr>
          <w:ilvl w:val="0"/>
          <w:numId w:val="7"/>
        </w:numPr>
        <w:spacing w:line="276" w:lineRule="auto"/>
        <w:ind w:left="284" w:hanging="284"/>
        <w:jc w:val="both"/>
        <w:rPr>
          <w:rFonts w:ascii="Arial" w:hAnsi="Arial" w:cs="Arial"/>
          <w:sz w:val="22"/>
          <w:szCs w:val="22"/>
        </w:rPr>
      </w:pPr>
      <w:r w:rsidRPr="0044101C">
        <w:rPr>
          <w:rFonts w:ascii="Arial" w:hAnsi="Arial" w:cs="Arial"/>
          <w:sz w:val="22"/>
          <w:szCs w:val="22"/>
        </w:rPr>
        <w:t xml:space="preserve">Palety, na których dostarczana będzie Woda, stanowią własność Wykonawcy i podlegać będą zwrotowi. Wykonawca dokona odbioru palet nie później niż po upływie 60 </w:t>
      </w:r>
      <w:r w:rsidR="00AD3B60">
        <w:rPr>
          <w:rFonts w:ascii="Arial" w:hAnsi="Arial" w:cs="Arial"/>
          <w:sz w:val="22"/>
          <w:szCs w:val="22"/>
        </w:rPr>
        <w:t xml:space="preserve">(słownie: sześćdziesięciu) </w:t>
      </w:r>
      <w:r w:rsidRPr="0044101C">
        <w:rPr>
          <w:rFonts w:ascii="Arial" w:hAnsi="Arial" w:cs="Arial"/>
          <w:sz w:val="22"/>
          <w:szCs w:val="22"/>
        </w:rPr>
        <w:t>dni kalendarzowych od daty danej dostawy lub przy kolejnej dostawie Wody.</w:t>
      </w:r>
    </w:p>
    <w:p w14:paraId="06C6B374" w14:textId="61552776" w:rsidR="00DA0557" w:rsidRPr="0044101C" w:rsidRDefault="001A541C" w:rsidP="0044101C">
      <w:pPr>
        <w:pStyle w:val="Akapitzlist"/>
        <w:numPr>
          <w:ilvl w:val="0"/>
          <w:numId w:val="7"/>
        </w:numPr>
        <w:spacing w:line="276" w:lineRule="auto"/>
        <w:ind w:left="284" w:hanging="284"/>
        <w:jc w:val="both"/>
        <w:rPr>
          <w:rStyle w:val="FontStyle11"/>
          <w:rFonts w:cs="Arial"/>
          <w:sz w:val="22"/>
          <w:szCs w:val="22"/>
        </w:rPr>
      </w:pPr>
      <w:r w:rsidRPr="0044101C">
        <w:rPr>
          <w:rFonts w:ascii="Arial" w:hAnsi="Arial" w:cs="Arial"/>
          <w:sz w:val="22"/>
          <w:szCs w:val="22"/>
        </w:rPr>
        <w:t xml:space="preserve">Dostarczenie przedmiotu </w:t>
      </w:r>
      <w:r w:rsidR="00E06AD9" w:rsidRPr="0044101C">
        <w:rPr>
          <w:rFonts w:ascii="Arial" w:hAnsi="Arial" w:cs="Arial"/>
          <w:sz w:val="22"/>
          <w:szCs w:val="22"/>
        </w:rPr>
        <w:t>U</w:t>
      </w:r>
      <w:r w:rsidRPr="0044101C">
        <w:rPr>
          <w:rFonts w:ascii="Arial" w:hAnsi="Arial" w:cs="Arial"/>
          <w:sz w:val="22"/>
          <w:szCs w:val="22"/>
        </w:rPr>
        <w:t xml:space="preserve">mowy niezgodne rodzajowo lub jakościowo ze złożonym zamówieniem dostrzeżone przez Zamawiającego/Odbiorcę podczas czynności odbiorowych lub dostarczenie przedmiotu </w:t>
      </w:r>
      <w:r w:rsidR="00AD3B60">
        <w:rPr>
          <w:rFonts w:ascii="Arial" w:hAnsi="Arial" w:cs="Arial"/>
          <w:sz w:val="22"/>
          <w:szCs w:val="22"/>
        </w:rPr>
        <w:t>U</w:t>
      </w:r>
      <w:r w:rsidRPr="0044101C">
        <w:rPr>
          <w:rFonts w:ascii="Arial" w:hAnsi="Arial" w:cs="Arial"/>
          <w:sz w:val="22"/>
          <w:szCs w:val="22"/>
        </w:rPr>
        <w:t xml:space="preserve">mowy z wadami, które Zamawiający/Odbiorca dostrzegł podczas czynności odbiorowych, stanowi </w:t>
      </w:r>
      <w:r w:rsidRPr="0044101C">
        <w:rPr>
          <w:rStyle w:val="FontStyle11"/>
          <w:rFonts w:cs="Arial"/>
          <w:sz w:val="22"/>
          <w:szCs w:val="22"/>
        </w:rPr>
        <w:t>usprawiedliwioną podstawę dla Zamawiającego/Odbiorcy do odmowy przyjęcia dostawy i żądania przez Zamawiającego</w:t>
      </w:r>
      <w:r w:rsidR="00196B9E" w:rsidRPr="0044101C">
        <w:rPr>
          <w:rStyle w:val="FontStyle11"/>
          <w:rFonts w:cs="Arial"/>
          <w:sz w:val="22"/>
          <w:szCs w:val="22"/>
        </w:rPr>
        <w:t>/Odbiorcę</w:t>
      </w:r>
      <w:r w:rsidRPr="0044101C">
        <w:rPr>
          <w:rStyle w:val="FontStyle11"/>
          <w:rFonts w:cs="Arial"/>
          <w:sz w:val="22"/>
          <w:szCs w:val="22"/>
        </w:rPr>
        <w:t xml:space="preserve"> zapłaty kary umownej </w:t>
      </w:r>
      <w:r w:rsidR="00190F94" w:rsidRPr="0044101C">
        <w:rPr>
          <w:rStyle w:val="FontStyle11"/>
          <w:rFonts w:cs="Arial"/>
          <w:sz w:val="22"/>
          <w:szCs w:val="22"/>
        </w:rPr>
        <w:t xml:space="preserve">przez Wykonawcę </w:t>
      </w:r>
      <w:r w:rsidRPr="0044101C">
        <w:rPr>
          <w:rStyle w:val="FontStyle11"/>
          <w:rFonts w:cs="Arial"/>
          <w:sz w:val="22"/>
          <w:szCs w:val="22"/>
        </w:rPr>
        <w:t>za opóźnienie w dostawie, jeśli spowoduje to opóźnienie w dostawie</w:t>
      </w:r>
      <w:r w:rsidR="00DA0557" w:rsidRPr="0044101C">
        <w:rPr>
          <w:rStyle w:val="FontStyle11"/>
          <w:rFonts w:cs="Arial"/>
          <w:sz w:val="22"/>
          <w:szCs w:val="22"/>
        </w:rPr>
        <w:t xml:space="preserve">. Odmowa przyjęcia zamówienia stwierdzona zostanie podpisanym przez upoważnionych przedstawicieli Stron protokołem lub </w:t>
      </w:r>
      <w:r w:rsidR="00DA0557" w:rsidRPr="0044101C">
        <w:rPr>
          <w:rFonts w:ascii="Arial" w:hAnsi="Arial" w:cs="Arial"/>
          <w:sz w:val="22"/>
          <w:szCs w:val="22"/>
        </w:rPr>
        <w:t>w wiadomości wysłanej do Wykonawcy e-mailem</w:t>
      </w:r>
      <w:r w:rsidR="00C82818" w:rsidRPr="0044101C">
        <w:rPr>
          <w:rFonts w:ascii="Arial" w:hAnsi="Arial" w:cs="Arial"/>
          <w:sz w:val="22"/>
          <w:szCs w:val="22"/>
        </w:rPr>
        <w:t>,</w:t>
      </w:r>
      <w:r w:rsidR="00DA0557" w:rsidRPr="0044101C">
        <w:rPr>
          <w:rFonts w:ascii="Arial" w:hAnsi="Arial" w:cs="Arial"/>
          <w:sz w:val="22"/>
          <w:szCs w:val="22"/>
        </w:rPr>
        <w:t xml:space="preserve"> </w:t>
      </w:r>
      <w:r w:rsidR="00C82818" w:rsidRPr="0044101C">
        <w:rPr>
          <w:rFonts w:ascii="Arial" w:hAnsi="Arial" w:cs="Arial"/>
          <w:sz w:val="22"/>
          <w:szCs w:val="22"/>
        </w:rPr>
        <w:t>(</w:t>
      </w:r>
      <w:r w:rsidR="00DA0557" w:rsidRPr="0044101C">
        <w:rPr>
          <w:rFonts w:ascii="Arial" w:hAnsi="Arial" w:cs="Arial"/>
          <w:sz w:val="22"/>
          <w:szCs w:val="22"/>
        </w:rPr>
        <w:t>adres wskazan</w:t>
      </w:r>
      <w:r w:rsidR="00C82818" w:rsidRPr="0044101C">
        <w:rPr>
          <w:rFonts w:ascii="Arial" w:hAnsi="Arial" w:cs="Arial"/>
          <w:sz w:val="22"/>
          <w:szCs w:val="22"/>
        </w:rPr>
        <w:t>y</w:t>
      </w:r>
      <w:r w:rsidR="00DA0557" w:rsidRPr="0044101C">
        <w:rPr>
          <w:rFonts w:ascii="Arial" w:hAnsi="Arial" w:cs="Arial"/>
          <w:sz w:val="22"/>
          <w:szCs w:val="22"/>
        </w:rPr>
        <w:t xml:space="preserve"> w § 5 ust. </w:t>
      </w:r>
      <w:r w:rsidR="0045180C" w:rsidRPr="0044101C">
        <w:rPr>
          <w:rFonts w:ascii="Arial" w:hAnsi="Arial" w:cs="Arial"/>
          <w:sz w:val="22"/>
          <w:szCs w:val="22"/>
        </w:rPr>
        <w:t>4</w:t>
      </w:r>
      <w:r w:rsidR="00DA0557" w:rsidRPr="0044101C">
        <w:rPr>
          <w:rFonts w:ascii="Arial" w:hAnsi="Arial" w:cs="Arial"/>
          <w:sz w:val="22"/>
          <w:szCs w:val="22"/>
        </w:rPr>
        <w:t xml:space="preserve"> Umowy) w dniu odmowy odbioru przedmiotu dostawy lub w następnym dniu roboczym.</w:t>
      </w:r>
    </w:p>
    <w:p w14:paraId="1A03AA64" w14:textId="6BA9B950" w:rsidR="001A541C" w:rsidRPr="0044101C" w:rsidRDefault="001A541C" w:rsidP="0044101C">
      <w:pPr>
        <w:pStyle w:val="Akapitzlist"/>
        <w:numPr>
          <w:ilvl w:val="0"/>
          <w:numId w:val="7"/>
        </w:numPr>
        <w:spacing w:line="276" w:lineRule="auto"/>
        <w:ind w:left="284" w:hanging="284"/>
        <w:jc w:val="both"/>
        <w:rPr>
          <w:rFonts w:ascii="Arial" w:hAnsi="Arial" w:cs="Arial"/>
          <w:sz w:val="22"/>
          <w:szCs w:val="22"/>
        </w:rPr>
      </w:pPr>
      <w:r w:rsidRPr="0044101C">
        <w:rPr>
          <w:rStyle w:val="FontStyle11"/>
          <w:rFonts w:cs="Arial"/>
          <w:sz w:val="22"/>
          <w:szCs w:val="22"/>
        </w:rPr>
        <w:t xml:space="preserve">Dostarczenie przedmiotu </w:t>
      </w:r>
      <w:r w:rsidR="00AD3B60">
        <w:rPr>
          <w:rStyle w:val="FontStyle11"/>
          <w:rFonts w:cs="Arial"/>
          <w:sz w:val="22"/>
          <w:szCs w:val="22"/>
        </w:rPr>
        <w:t>U</w:t>
      </w:r>
      <w:r w:rsidRPr="0044101C">
        <w:rPr>
          <w:rStyle w:val="FontStyle11"/>
          <w:rFonts w:cs="Arial"/>
          <w:sz w:val="22"/>
          <w:szCs w:val="22"/>
        </w:rPr>
        <w:t xml:space="preserve">mowy </w:t>
      </w:r>
      <w:r w:rsidR="00DA0557" w:rsidRPr="0044101C">
        <w:rPr>
          <w:rStyle w:val="FontStyle11"/>
          <w:rFonts w:cs="Arial"/>
          <w:sz w:val="22"/>
          <w:szCs w:val="22"/>
        </w:rPr>
        <w:t xml:space="preserve">niezgodne </w:t>
      </w:r>
      <w:r w:rsidRPr="0044101C">
        <w:rPr>
          <w:rStyle w:val="FontStyle11"/>
          <w:rFonts w:cs="Arial"/>
          <w:sz w:val="22"/>
          <w:szCs w:val="22"/>
        </w:rPr>
        <w:t xml:space="preserve">ilościowo </w:t>
      </w:r>
      <w:r w:rsidRPr="0044101C">
        <w:rPr>
          <w:rFonts w:ascii="Arial" w:hAnsi="Arial" w:cs="Arial"/>
          <w:sz w:val="22"/>
          <w:szCs w:val="22"/>
        </w:rPr>
        <w:t xml:space="preserve">ze złożonym zamówieniem dostrzeżone przez Zamawiającego/Odbiorcę podczas czynności odbiorowych, zostanie stwierdzone w protokole odbioru, a jeśli taki dokument nie był wymagany – w wiadomości wysłanej do Wykonawcy e-mailem </w:t>
      </w:r>
      <w:r w:rsidR="00C82818" w:rsidRPr="0044101C">
        <w:rPr>
          <w:rFonts w:ascii="Arial" w:hAnsi="Arial" w:cs="Arial"/>
          <w:sz w:val="22"/>
          <w:szCs w:val="22"/>
        </w:rPr>
        <w:t>(</w:t>
      </w:r>
      <w:r w:rsidRPr="0044101C">
        <w:rPr>
          <w:rFonts w:ascii="Arial" w:hAnsi="Arial" w:cs="Arial"/>
          <w:sz w:val="22"/>
          <w:szCs w:val="22"/>
        </w:rPr>
        <w:t>adres wskazan</w:t>
      </w:r>
      <w:r w:rsidR="00C82818" w:rsidRPr="0044101C">
        <w:rPr>
          <w:rFonts w:ascii="Arial" w:hAnsi="Arial" w:cs="Arial"/>
          <w:sz w:val="22"/>
          <w:szCs w:val="22"/>
        </w:rPr>
        <w:t>y</w:t>
      </w:r>
      <w:r w:rsidRPr="0044101C">
        <w:rPr>
          <w:rFonts w:ascii="Arial" w:hAnsi="Arial" w:cs="Arial"/>
          <w:sz w:val="22"/>
          <w:szCs w:val="22"/>
        </w:rPr>
        <w:t xml:space="preserve"> w § 5 ust. </w:t>
      </w:r>
      <w:r w:rsidR="0045180C" w:rsidRPr="0044101C">
        <w:rPr>
          <w:rFonts w:ascii="Arial" w:hAnsi="Arial" w:cs="Arial"/>
          <w:sz w:val="22"/>
          <w:szCs w:val="22"/>
        </w:rPr>
        <w:t>4</w:t>
      </w:r>
      <w:r w:rsidR="00C82818" w:rsidRPr="0044101C">
        <w:rPr>
          <w:rFonts w:ascii="Arial" w:hAnsi="Arial" w:cs="Arial"/>
          <w:sz w:val="22"/>
          <w:szCs w:val="22"/>
        </w:rPr>
        <w:t>)</w:t>
      </w:r>
      <w:r w:rsidRPr="0044101C">
        <w:rPr>
          <w:rFonts w:ascii="Arial" w:hAnsi="Arial" w:cs="Arial"/>
          <w:sz w:val="22"/>
          <w:szCs w:val="22"/>
        </w:rPr>
        <w:t xml:space="preserve"> w dniu odbioru części przedmiotu </w:t>
      </w:r>
      <w:r w:rsidR="00E06AD9" w:rsidRPr="0044101C">
        <w:rPr>
          <w:rFonts w:ascii="Arial" w:hAnsi="Arial" w:cs="Arial"/>
          <w:sz w:val="22"/>
          <w:szCs w:val="22"/>
        </w:rPr>
        <w:t>U</w:t>
      </w:r>
      <w:r w:rsidRPr="0044101C">
        <w:rPr>
          <w:rFonts w:ascii="Arial" w:hAnsi="Arial" w:cs="Arial"/>
          <w:sz w:val="22"/>
          <w:szCs w:val="22"/>
        </w:rPr>
        <w:t xml:space="preserve">mowy określonej złożonym zamówieniem lub w następnym dniu roboczym. </w:t>
      </w:r>
      <w:r w:rsidR="008805D9" w:rsidRPr="0044101C">
        <w:rPr>
          <w:rFonts w:ascii="Arial" w:hAnsi="Arial" w:cs="Arial"/>
          <w:sz w:val="22"/>
          <w:szCs w:val="22"/>
        </w:rPr>
        <w:br/>
      </w:r>
      <w:r w:rsidRPr="0044101C">
        <w:rPr>
          <w:rFonts w:ascii="Arial" w:hAnsi="Arial" w:cs="Arial"/>
          <w:sz w:val="22"/>
          <w:szCs w:val="22"/>
        </w:rPr>
        <w:t>W takim wypadku Zamawiający</w:t>
      </w:r>
      <w:r w:rsidR="00196B9E" w:rsidRPr="0044101C">
        <w:rPr>
          <w:rFonts w:ascii="Arial" w:hAnsi="Arial" w:cs="Arial"/>
          <w:sz w:val="22"/>
          <w:szCs w:val="22"/>
        </w:rPr>
        <w:t>/Odbiorca</w:t>
      </w:r>
      <w:r w:rsidRPr="0044101C">
        <w:rPr>
          <w:rFonts w:ascii="Arial" w:hAnsi="Arial" w:cs="Arial"/>
          <w:sz w:val="22"/>
          <w:szCs w:val="22"/>
        </w:rPr>
        <w:t xml:space="preserve"> ma prawo żądać zapłaty kary umownej </w:t>
      </w:r>
      <w:r w:rsidR="008478D1" w:rsidRPr="0044101C">
        <w:rPr>
          <w:rFonts w:ascii="Arial" w:hAnsi="Arial" w:cs="Arial"/>
          <w:sz w:val="22"/>
          <w:szCs w:val="22"/>
        </w:rPr>
        <w:br/>
      </w:r>
      <w:r w:rsidRPr="0044101C">
        <w:rPr>
          <w:rFonts w:ascii="Arial" w:hAnsi="Arial" w:cs="Arial"/>
          <w:sz w:val="22"/>
          <w:szCs w:val="22"/>
        </w:rPr>
        <w:t xml:space="preserve">za opóźnienie w dostarczeniu części przedmiotu </w:t>
      </w:r>
      <w:r w:rsidR="00E06AD9" w:rsidRPr="0044101C">
        <w:rPr>
          <w:rFonts w:ascii="Arial" w:hAnsi="Arial" w:cs="Arial"/>
          <w:sz w:val="22"/>
          <w:szCs w:val="22"/>
        </w:rPr>
        <w:t>U</w:t>
      </w:r>
      <w:r w:rsidRPr="0044101C">
        <w:rPr>
          <w:rFonts w:ascii="Arial" w:hAnsi="Arial" w:cs="Arial"/>
          <w:sz w:val="22"/>
          <w:szCs w:val="22"/>
        </w:rPr>
        <w:t xml:space="preserve">mowy objętej złożonym zamówieniem. </w:t>
      </w:r>
    </w:p>
    <w:p w14:paraId="61486EB7" w14:textId="79258FA8" w:rsidR="004C7BF9" w:rsidRPr="00AD3B60" w:rsidRDefault="004C7BF9" w:rsidP="0044101C">
      <w:pPr>
        <w:pStyle w:val="Style5"/>
        <w:numPr>
          <w:ilvl w:val="0"/>
          <w:numId w:val="7"/>
        </w:numPr>
        <w:tabs>
          <w:tab w:val="left" w:pos="-3544"/>
        </w:tabs>
        <w:spacing w:line="276" w:lineRule="auto"/>
        <w:ind w:left="283" w:right="74" w:hanging="425"/>
        <w:jc w:val="both"/>
        <w:rPr>
          <w:sz w:val="22"/>
          <w:szCs w:val="22"/>
        </w:rPr>
      </w:pPr>
      <w:r w:rsidRPr="0044101C">
        <w:rPr>
          <w:rStyle w:val="FontStyle11"/>
          <w:sz w:val="22"/>
          <w:szCs w:val="22"/>
        </w:rPr>
        <w:t xml:space="preserve">W przypadku opóźnienia w wykonaniu prawidłowej dostawy zgodnie z postanowieniami niniejszego paragrafu, </w:t>
      </w:r>
      <w:r w:rsidR="00A27EEF" w:rsidRPr="0044101C">
        <w:rPr>
          <w:rStyle w:val="FontStyle11"/>
          <w:sz w:val="22"/>
          <w:szCs w:val="22"/>
        </w:rPr>
        <w:t>przekraczającego</w:t>
      </w:r>
      <w:r w:rsidRPr="0044101C">
        <w:rPr>
          <w:rStyle w:val="FontStyle11"/>
          <w:sz w:val="22"/>
          <w:szCs w:val="22"/>
        </w:rPr>
        <w:t xml:space="preserve"> </w:t>
      </w:r>
      <w:r w:rsidR="005E155C">
        <w:rPr>
          <w:rStyle w:val="FontStyle11"/>
          <w:sz w:val="22"/>
          <w:szCs w:val="22"/>
        </w:rPr>
        <w:t>3</w:t>
      </w:r>
      <w:r w:rsidR="00AD3B60">
        <w:rPr>
          <w:rStyle w:val="FontStyle11"/>
          <w:sz w:val="22"/>
          <w:szCs w:val="22"/>
        </w:rPr>
        <w:t xml:space="preserve"> (słownie:</w:t>
      </w:r>
      <w:r w:rsidR="00C82818" w:rsidRPr="0044101C">
        <w:rPr>
          <w:rStyle w:val="FontStyle11"/>
          <w:sz w:val="22"/>
          <w:szCs w:val="22"/>
        </w:rPr>
        <w:t xml:space="preserve"> </w:t>
      </w:r>
      <w:r w:rsidR="004F7A8E">
        <w:rPr>
          <w:rStyle w:val="FontStyle11"/>
          <w:sz w:val="22"/>
          <w:szCs w:val="22"/>
        </w:rPr>
        <w:t xml:space="preserve">trzy </w:t>
      </w:r>
      <w:r w:rsidRPr="0044101C">
        <w:rPr>
          <w:rStyle w:val="FontStyle11"/>
          <w:sz w:val="22"/>
          <w:szCs w:val="22"/>
        </w:rPr>
        <w:t>dni</w:t>
      </w:r>
      <w:r w:rsidR="00514FC0">
        <w:rPr>
          <w:rStyle w:val="FontStyle11"/>
          <w:sz w:val="22"/>
          <w:szCs w:val="22"/>
        </w:rPr>
        <w:t>)</w:t>
      </w:r>
      <w:r w:rsidRPr="0044101C">
        <w:rPr>
          <w:rStyle w:val="FontStyle11"/>
          <w:sz w:val="22"/>
          <w:szCs w:val="22"/>
        </w:rPr>
        <w:t xml:space="preserve"> </w:t>
      </w:r>
      <w:r w:rsidR="00C82818" w:rsidRPr="0044101C">
        <w:rPr>
          <w:rStyle w:val="FontStyle11"/>
          <w:sz w:val="22"/>
          <w:szCs w:val="22"/>
        </w:rPr>
        <w:t>robocz</w:t>
      </w:r>
      <w:r w:rsidR="004F7A8E">
        <w:rPr>
          <w:rStyle w:val="FontStyle11"/>
          <w:sz w:val="22"/>
          <w:szCs w:val="22"/>
        </w:rPr>
        <w:t>e</w:t>
      </w:r>
      <w:r w:rsidR="00C82818" w:rsidRPr="0044101C">
        <w:rPr>
          <w:rStyle w:val="FontStyle11"/>
          <w:sz w:val="22"/>
          <w:szCs w:val="22"/>
        </w:rPr>
        <w:t xml:space="preserve"> </w:t>
      </w:r>
      <w:r w:rsidRPr="0044101C">
        <w:rPr>
          <w:rStyle w:val="FontStyle11"/>
          <w:sz w:val="22"/>
          <w:szCs w:val="22"/>
        </w:rPr>
        <w:t xml:space="preserve">w stosunku do terminu ustalonego w ust. 3, </w:t>
      </w:r>
      <w:r w:rsidRPr="0044101C">
        <w:rPr>
          <w:rFonts w:eastAsia="SimSun"/>
          <w:sz w:val="22"/>
          <w:szCs w:val="22"/>
        </w:rPr>
        <w:t>Zamawiający/Odbiorca</w:t>
      </w:r>
      <w:r w:rsidR="00FF0FE7" w:rsidRPr="0044101C">
        <w:rPr>
          <w:rFonts w:eastAsia="SimSun"/>
          <w:sz w:val="22"/>
          <w:szCs w:val="22"/>
        </w:rPr>
        <w:t>,</w:t>
      </w:r>
      <w:r w:rsidRPr="0044101C">
        <w:rPr>
          <w:rFonts w:eastAsia="SimSun"/>
          <w:sz w:val="22"/>
          <w:szCs w:val="22"/>
        </w:rPr>
        <w:t xml:space="preserve"> </w:t>
      </w:r>
      <w:r w:rsidR="003A20B0" w:rsidRPr="0044101C">
        <w:rPr>
          <w:rFonts w:eastAsia="SimSun"/>
          <w:sz w:val="22"/>
          <w:szCs w:val="22"/>
        </w:rPr>
        <w:t>informując o tym Wykonawcę</w:t>
      </w:r>
      <w:r w:rsidR="00FF0FE7" w:rsidRPr="0044101C">
        <w:rPr>
          <w:rFonts w:eastAsia="SimSun"/>
          <w:sz w:val="22"/>
          <w:szCs w:val="22"/>
        </w:rPr>
        <w:t>,</w:t>
      </w:r>
      <w:r w:rsidR="003A20B0" w:rsidRPr="0044101C">
        <w:rPr>
          <w:rFonts w:eastAsia="SimSun"/>
          <w:sz w:val="22"/>
          <w:szCs w:val="22"/>
        </w:rPr>
        <w:t xml:space="preserve"> </w:t>
      </w:r>
      <w:r w:rsidRPr="0044101C">
        <w:rPr>
          <w:rFonts w:eastAsia="SimSun"/>
          <w:sz w:val="22"/>
          <w:szCs w:val="22"/>
        </w:rPr>
        <w:t xml:space="preserve">może na koszt </w:t>
      </w:r>
      <w:r w:rsidR="00E4226F" w:rsidRPr="0044101C">
        <w:rPr>
          <w:rFonts w:eastAsia="SimSun"/>
          <w:sz w:val="22"/>
          <w:szCs w:val="22"/>
        </w:rPr>
        <w:br/>
      </w:r>
      <w:r w:rsidRPr="0044101C">
        <w:rPr>
          <w:rFonts w:eastAsia="SimSun"/>
          <w:sz w:val="22"/>
          <w:szCs w:val="22"/>
        </w:rPr>
        <w:t xml:space="preserve">i ryzyko Wykonawcy nabyć </w:t>
      </w:r>
      <w:r w:rsidR="00EC6308">
        <w:rPr>
          <w:rFonts w:eastAsia="SimSun"/>
          <w:sz w:val="22"/>
          <w:szCs w:val="22"/>
        </w:rPr>
        <w:t xml:space="preserve">u podmiotu trzeciego </w:t>
      </w:r>
      <w:r w:rsidRPr="0044101C">
        <w:rPr>
          <w:rFonts w:eastAsia="SimSun"/>
          <w:sz w:val="22"/>
          <w:szCs w:val="22"/>
        </w:rPr>
        <w:t xml:space="preserve">przedmiot </w:t>
      </w:r>
      <w:r w:rsidR="00E06AD9" w:rsidRPr="0044101C">
        <w:rPr>
          <w:rFonts w:eastAsia="SimSun"/>
          <w:sz w:val="22"/>
          <w:szCs w:val="22"/>
        </w:rPr>
        <w:t>U</w:t>
      </w:r>
      <w:r w:rsidRPr="0044101C">
        <w:rPr>
          <w:rFonts w:eastAsia="SimSun"/>
          <w:sz w:val="22"/>
          <w:szCs w:val="22"/>
        </w:rPr>
        <w:t>mowy</w:t>
      </w:r>
      <w:r w:rsidR="00A27EEF" w:rsidRPr="0044101C">
        <w:rPr>
          <w:rFonts w:eastAsia="SimSun"/>
          <w:sz w:val="22"/>
          <w:szCs w:val="22"/>
        </w:rPr>
        <w:t xml:space="preserve"> będący odpowiednikiem asortymentu wg kryteriów zawartych w paragrafie 1 ust.1 </w:t>
      </w:r>
      <w:r w:rsidR="00E06AD9" w:rsidRPr="0044101C">
        <w:rPr>
          <w:rFonts w:eastAsia="SimSun"/>
          <w:sz w:val="22"/>
          <w:szCs w:val="22"/>
        </w:rPr>
        <w:t>U</w:t>
      </w:r>
      <w:r w:rsidR="00A27EEF" w:rsidRPr="0044101C">
        <w:rPr>
          <w:rFonts w:eastAsia="SimSun"/>
          <w:sz w:val="22"/>
          <w:szCs w:val="22"/>
        </w:rPr>
        <w:t>mowy złożonego zamówienia,</w:t>
      </w:r>
      <w:r w:rsidRPr="0044101C">
        <w:rPr>
          <w:rFonts w:eastAsia="SimSun"/>
          <w:sz w:val="22"/>
          <w:szCs w:val="22"/>
        </w:rPr>
        <w:t xml:space="preserve"> potrącając </w:t>
      </w:r>
      <w:r w:rsidR="00632D88" w:rsidRPr="0044101C">
        <w:rPr>
          <w:rFonts w:eastAsia="SimSun"/>
          <w:sz w:val="22"/>
          <w:szCs w:val="22"/>
        </w:rPr>
        <w:t xml:space="preserve">poniesiony koszt </w:t>
      </w:r>
      <w:r w:rsidRPr="0044101C">
        <w:rPr>
          <w:rFonts w:eastAsia="SimSun"/>
          <w:sz w:val="22"/>
          <w:szCs w:val="22"/>
        </w:rPr>
        <w:t xml:space="preserve">z wierzytelności przysługujących Wykonawcy lub zabezpieczenia należytego wykonania </w:t>
      </w:r>
      <w:r w:rsidR="00E06AD9" w:rsidRPr="0044101C">
        <w:rPr>
          <w:rFonts w:eastAsia="SimSun"/>
          <w:sz w:val="22"/>
          <w:szCs w:val="22"/>
        </w:rPr>
        <w:t>U</w:t>
      </w:r>
      <w:r w:rsidRPr="0044101C">
        <w:rPr>
          <w:rFonts w:eastAsia="SimSun"/>
          <w:sz w:val="22"/>
          <w:szCs w:val="22"/>
        </w:rPr>
        <w:t>mowy</w:t>
      </w:r>
      <w:r w:rsidR="005F05D5" w:rsidRPr="0044101C">
        <w:rPr>
          <w:rFonts w:eastAsia="SimSun"/>
          <w:sz w:val="22"/>
          <w:szCs w:val="22"/>
        </w:rPr>
        <w:t>.</w:t>
      </w:r>
      <w:r w:rsidRPr="0044101C">
        <w:rPr>
          <w:rFonts w:eastAsia="SimSun"/>
          <w:sz w:val="22"/>
          <w:szCs w:val="22"/>
        </w:rPr>
        <w:t xml:space="preserve"> Skorzystanie z powyższego uprawnienia przez Zamawiającego/Odbiorcę nie pozbawia go możliwości żądania zapłaty kar umownych z tytułu opóźnienia w </w:t>
      </w:r>
      <w:r w:rsidR="001A541C" w:rsidRPr="0044101C">
        <w:rPr>
          <w:rFonts w:eastAsia="SimSun"/>
          <w:sz w:val="22"/>
          <w:szCs w:val="22"/>
        </w:rPr>
        <w:t>realizacji zamówienia</w:t>
      </w:r>
      <w:r w:rsidR="00632D88" w:rsidRPr="0044101C">
        <w:rPr>
          <w:rFonts w:eastAsia="SimSun"/>
          <w:sz w:val="22"/>
          <w:szCs w:val="22"/>
        </w:rPr>
        <w:t xml:space="preserve"> do czasu </w:t>
      </w:r>
      <w:r w:rsidR="00EC6308">
        <w:rPr>
          <w:rFonts w:eastAsia="SimSun"/>
          <w:sz w:val="22"/>
          <w:szCs w:val="22"/>
        </w:rPr>
        <w:t xml:space="preserve">zlecenia </w:t>
      </w:r>
      <w:r w:rsidR="00632D88" w:rsidRPr="0044101C">
        <w:rPr>
          <w:rFonts w:eastAsia="SimSun"/>
          <w:sz w:val="22"/>
          <w:szCs w:val="22"/>
        </w:rPr>
        <w:t xml:space="preserve">dostarczenia przedmiotu </w:t>
      </w:r>
      <w:r w:rsidR="00E06AD9" w:rsidRPr="0044101C">
        <w:rPr>
          <w:rFonts w:eastAsia="SimSun"/>
          <w:sz w:val="22"/>
          <w:szCs w:val="22"/>
        </w:rPr>
        <w:t>U</w:t>
      </w:r>
      <w:r w:rsidR="00632D88" w:rsidRPr="0044101C">
        <w:rPr>
          <w:rFonts w:eastAsia="SimSun"/>
          <w:sz w:val="22"/>
          <w:szCs w:val="22"/>
        </w:rPr>
        <w:t>mowy przez podmiot trzeci</w:t>
      </w:r>
      <w:r w:rsidRPr="0044101C">
        <w:rPr>
          <w:rFonts w:eastAsia="SimSun"/>
          <w:sz w:val="22"/>
          <w:szCs w:val="22"/>
        </w:rPr>
        <w:t>.</w:t>
      </w:r>
      <w:r w:rsidR="003A20B0" w:rsidRPr="0044101C">
        <w:rPr>
          <w:rFonts w:eastAsia="SimSun"/>
          <w:sz w:val="22"/>
          <w:szCs w:val="22"/>
        </w:rPr>
        <w:t xml:space="preserve"> </w:t>
      </w:r>
    </w:p>
    <w:p w14:paraId="200F0820" w14:textId="77777777" w:rsidR="00AD3B60" w:rsidRPr="0044101C" w:rsidRDefault="00AD3B60" w:rsidP="00AD3B60">
      <w:pPr>
        <w:pStyle w:val="Style5"/>
        <w:tabs>
          <w:tab w:val="left" w:pos="-3544"/>
        </w:tabs>
        <w:spacing w:line="276" w:lineRule="auto"/>
        <w:ind w:right="74"/>
        <w:jc w:val="both"/>
        <w:rPr>
          <w:rStyle w:val="FontStyle12"/>
          <w:b w:val="0"/>
          <w:sz w:val="22"/>
          <w:szCs w:val="22"/>
        </w:rPr>
      </w:pPr>
    </w:p>
    <w:p w14:paraId="78F8D324" w14:textId="77777777" w:rsidR="000169AC" w:rsidRPr="0044101C" w:rsidRDefault="000169AC" w:rsidP="0044101C">
      <w:pPr>
        <w:pStyle w:val="Style1"/>
        <w:widowControl/>
        <w:spacing w:line="276" w:lineRule="auto"/>
        <w:ind w:right="74"/>
        <w:jc w:val="center"/>
        <w:rPr>
          <w:rStyle w:val="FontStyle12"/>
          <w:bCs/>
          <w:spacing w:val="60"/>
          <w:sz w:val="22"/>
          <w:szCs w:val="22"/>
        </w:rPr>
      </w:pPr>
      <w:r w:rsidRPr="0044101C">
        <w:rPr>
          <w:rStyle w:val="FontStyle12"/>
          <w:bCs/>
          <w:spacing w:val="60"/>
          <w:sz w:val="22"/>
          <w:szCs w:val="22"/>
        </w:rPr>
        <w:t>§</w:t>
      </w:r>
      <w:r w:rsidR="006C227C" w:rsidRPr="0044101C">
        <w:rPr>
          <w:rStyle w:val="FontStyle12"/>
          <w:bCs/>
          <w:spacing w:val="60"/>
          <w:sz w:val="22"/>
          <w:szCs w:val="22"/>
        </w:rPr>
        <w:t>5</w:t>
      </w:r>
    </w:p>
    <w:p w14:paraId="7CC9042F" w14:textId="66D139DA" w:rsidR="000169AC" w:rsidRPr="0044101C" w:rsidRDefault="000169AC" w:rsidP="0044101C">
      <w:pPr>
        <w:pStyle w:val="Style1"/>
        <w:widowControl/>
        <w:spacing w:line="276" w:lineRule="auto"/>
        <w:ind w:right="71"/>
        <w:contextualSpacing/>
        <w:jc w:val="center"/>
        <w:rPr>
          <w:rStyle w:val="FontStyle12"/>
          <w:bCs/>
          <w:sz w:val="22"/>
          <w:szCs w:val="22"/>
        </w:rPr>
      </w:pPr>
      <w:r w:rsidRPr="0044101C">
        <w:rPr>
          <w:rStyle w:val="FontStyle12"/>
          <w:bCs/>
          <w:sz w:val="22"/>
          <w:szCs w:val="22"/>
        </w:rPr>
        <w:t xml:space="preserve">Warunki </w:t>
      </w:r>
      <w:r w:rsidR="00F14FFB" w:rsidRPr="0044101C">
        <w:rPr>
          <w:rStyle w:val="FontStyle12"/>
          <w:bCs/>
          <w:sz w:val="22"/>
          <w:szCs w:val="22"/>
        </w:rPr>
        <w:t xml:space="preserve">gwarancji </w:t>
      </w:r>
      <w:r w:rsidR="00704237" w:rsidRPr="0044101C">
        <w:rPr>
          <w:rStyle w:val="FontStyle12"/>
          <w:bCs/>
          <w:sz w:val="22"/>
          <w:szCs w:val="22"/>
        </w:rPr>
        <w:t xml:space="preserve">jakości </w:t>
      </w:r>
      <w:r w:rsidR="00F14FFB" w:rsidRPr="0044101C">
        <w:rPr>
          <w:rStyle w:val="FontStyle12"/>
          <w:bCs/>
          <w:sz w:val="22"/>
          <w:szCs w:val="22"/>
        </w:rPr>
        <w:t xml:space="preserve">i </w:t>
      </w:r>
      <w:r w:rsidRPr="0044101C">
        <w:rPr>
          <w:rStyle w:val="FontStyle12"/>
          <w:bCs/>
          <w:sz w:val="22"/>
          <w:szCs w:val="22"/>
        </w:rPr>
        <w:t>reklamacji</w:t>
      </w:r>
    </w:p>
    <w:p w14:paraId="19B442CF" w14:textId="6E857789" w:rsidR="005F05D5" w:rsidRPr="0044101C" w:rsidRDefault="00F14FFB" w:rsidP="0044101C">
      <w:pPr>
        <w:pStyle w:val="Style4"/>
        <w:widowControl/>
        <w:numPr>
          <w:ilvl w:val="0"/>
          <w:numId w:val="4"/>
        </w:numPr>
        <w:tabs>
          <w:tab w:val="left" w:pos="284"/>
        </w:tabs>
        <w:spacing w:line="276" w:lineRule="auto"/>
        <w:ind w:left="284" w:hanging="284"/>
        <w:rPr>
          <w:sz w:val="22"/>
          <w:szCs w:val="22"/>
        </w:rPr>
      </w:pPr>
      <w:r w:rsidRPr="0044101C">
        <w:rPr>
          <w:rStyle w:val="FontStyle11"/>
          <w:sz w:val="22"/>
          <w:szCs w:val="22"/>
        </w:rPr>
        <w:t>Wykonawca oświadcza i gwarantuje, iż dostarczony Zamawiającemu</w:t>
      </w:r>
      <w:r w:rsidR="005F05D5" w:rsidRPr="0044101C">
        <w:rPr>
          <w:rStyle w:val="FontStyle11"/>
          <w:sz w:val="22"/>
          <w:szCs w:val="22"/>
        </w:rPr>
        <w:t>/Odbiorcy</w:t>
      </w:r>
      <w:r w:rsidRPr="0044101C">
        <w:rPr>
          <w:rStyle w:val="FontStyle11"/>
          <w:sz w:val="22"/>
          <w:szCs w:val="22"/>
        </w:rPr>
        <w:t xml:space="preserve"> </w:t>
      </w:r>
      <w:r w:rsidR="00471C9F" w:rsidRPr="0044101C">
        <w:rPr>
          <w:rStyle w:val="FontStyle11"/>
          <w:sz w:val="22"/>
          <w:szCs w:val="22"/>
        </w:rPr>
        <w:t xml:space="preserve">przedmiot </w:t>
      </w:r>
      <w:r w:rsidR="00E06AD9" w:rsidRPr="0044101C">
        <w:rPr>
          <w:rStyle w:val="FontStyle11"/>
          <w:sz w:val="22"/>
          <w:szCs w:val="22"/>
        </w:rPr>
        <w:t>U</w:t>
      </w:r>
      <w:r w:rsidR="00471C9F" w:rsidRPr="0044101C">
        <w:rPr>
          <w:rStyle w:val="FontStyle11"/>
          <w:sz w:val="22"/>
          <w:szCs w:val="22"/>
        </w:rPr>
        <w:t>mowy</w:t>
      </w:r>
      <w:r w:rsidRPr="0044101C">
        <w:rPr>
          <w:rStyle w:val="FontStyle11"/>
          <w:sz w:val="22"/>
          <w:szCs w:val="22"/>
        </w:rPr>
        <w:t xml:space="preserve"> będzie wolny od jakichkolwiek wad prawnych i fizycznych.</w:t>
      </w:r>
      <w:r w:rsidR="005F05D5" w:rsidRPr="0044101C">
        <w:rPr>
          <w:rStyle w:val="FontStyle11"/>
          <w:sz w:val="22"/>
          <w:szCs w:val="22"/>
        </w:rPr>
        <w:t xml:space="preserve"> </w:t>
      </w:r>
      <w:r w:rsidR="005F05D5" w:rsidRPr="0044101C">
        <w:rPr>
          <w:sz w:val="22"/>
          <w:szCs w:val="22"/>
        </w:rPr>
        <w:t xml:space="preserve">Wykonawca oświadcza </w:t>
      </w:r>
      <w:r w:rsidR="00FA398F" w:rsidRPr="0044101C">
        <w:rPr>
          <w:sz w:val="22"/>
          <w:szCs w:val="22"/>
        </w:rPr>
        <w:br/>
      </w:r>
      <w:r w:rsidR="005F05D5" w:rsidRPr="0044101C">
        <w:rPr>
          <w:sz w:val="22"/>
          <w:szCs w:val="22"/>
        </w:rPr>
        <w:t xml:space="preserve">i gwarantuje, iż dostarczany Zamawiającemu/Odbiorcy przedmiot Umowy będzie wolny </w:t>
      </w:r>
      <w:r w:rsidR="005F05D5" w:rsidRPr="0044101C">
        <w:rPr>
          <w:sz w:val="22"/>
          <w:szCs w:val="22"/>
        </w:rPr>
        <w:br/>
        <w:t>od wszelkich wad i uszkodzeń, bez wcześniejszego otwarcia/ użycia i nie był przedmiotem praw osób trzecich.</w:t>
      </w:r>
    </w:p>
    <w:p w14:paraId="071493CB" w14:textId="59E5F28C" w:rsidR="00CC369F" w:rsidRPr="0044101C" w:rsidRDefault="00F14FFB" w:rsidP="0044101C">
      <w:pPr>
        <w:pStyle w:val="Style4"/>
        <w:widowControl/>
        <w:numPr>
          <w:ilvl w:val="0"/>
          <w:numId w:val="4"/>
        </w:numPr>
        <w:tabs>
          <w:tab w:val="left" w:pos="284"/>
        </w:tabs>
        <w:spacing w:line="276" w:lineRule="auto"/>
        <w:ind w:left="284" w:hanging="284"/>
        <w:rPr>
          <w:rStyle w:val="FontStyle11"/>
          <w:sz w:val="22"/>
          <w:szCs w:val="22"/>
        </w:rPr>
      </w:pPr>
      <w:r w:rsidRPr="0044101C">
        <w:rPr>
          <w:rStyle w:val="FontStyle11"/>
          <w:sz w:val="22"/>
          <w:szCs w:val="22"/>
        </w:rPr>
        <w:t>Wykonawca gwarantuje wysoką jakość dostarcz</w:t>
      </w:r>
      <w:r w:rsidR="00704237" w:rsidRPr="0044101C">
        <w:rPr>
          <w:rStyle w:val="FontStyle11"/>
          <w:sz w:val="22"/>
          <w:szCs w:val="22"/>
        </w:rPr>
        <w:t>a</w:t>
      </w:r>
      <w:r w:rsidRPr="0044101C">
        <w:rPr>
          <w:rStyle w:val="FontStyle11"/>
          <w:sz w:val="22"/>
          <w:szCs w:val="22"/>
        </w:rPr>
        <w:t xml:space="preserve">nego </w:t>
      </w:r>
      <w:r w:rsidR="00471C9F" w:rsidRPr="0044101C">
        <w:rPr>
          <w:rStyle w:val="FontStyle11"/>
          <w:sz w:val="22"/>
          <w:szCs w:val="22"/>
        </w:rPr>
        <w:t xml:space="preserve">przedmiotu </w:t>
      </w:r>
      <w:r w:rsidR="00E06AD9" w:rsidRPr="0044101C">
        <w:rPr>
          <w:rStyle w:val="FontStyle11"/>
          <w:sz w:val="22"/>
          <w:szCs w:val="22"/>
        </w:rPr>
        <w:t>U</w:t>
      </w:r>
      <w:r w:rsidR="00471C9F" w:rsidRPr="0044101C">
        <w:rPr>
          <w:rStyle w:val="FontStyle11"/>
          <w:sz w:val="22"/>
          <w:szCs w:val="22"/>
        </w:rPr>
        <w:t>mowy</w:t>
      </w:r>
      <w:r w:rsidRPr="0044101C">
        <w:rPr>
          <w:rStyle w:val="FontStyle11"/>
          <w:sz w:val="22"/>
          <w:szCs w:val="22"/>
        </w:rPr>
        <w:t xml:space="preserve"> i udziela Zamawiającemu</w:t>
      </w:r>
      <w:r w:rsidR="00196B9E" w:rsidRPr="0044101C">
        <w:rPr>
          <w:rStyle w:val="FontStyle11"/>
          <w:sz w:val="22"/>
          <w:szCs w:val="22"/>
        </w:rPr>
        <w:t>/Odbiorcy</w:t>
      </w:r>
      <w:r w:rsidRPr="0044101C">
        <w:rPr>
          <w:rStyle w:val="FontStyle11"/>
          <w:sz w:val="22"/>
          <w:szCs w:val="22"/>
        </w:rPr>
        <w:t xml:space="preserve"> gwarancji </w:t>
      </w:r>
      <w:r w:rsidR="00704237" w:rsidRPr="0044101C">
        <w:rPr>
          <w:rStyle w:val="FontStyle11"/>
          <w:sz w:val="22"/>
          <w:szCs w:val="22"/>
        </w:rPr>
        <w:t xml:space="preserve">jakości </w:t>
      </w:r>
      <w:r w:rsidRPr="0044101C">
        <w:rPr>
          <w:rStyle w:val="FontStyle11"/>
          <w:sz w:val="22"/>
          <w:szCs w:val="22"/>
        </w:rPr>
        <w:t xml:space="preserve">na okres </w:t>
      </w:r>
      <w:r w:rsidR="005F05D5" w:rsidRPr="0044101C">
        <w:rPr>
          <w:rStyle w:val="FontStyle11"/>
          <w:sz w:val="22"/>
          <w:szCs w:val="22"/>
        </w:rPr>
        <w:t xml:space="preserve">jego </w:t>
      </w:r>
      <w:r w:rsidR="00417827" w:rsidRPr="0044101C">
        <w:rPr>
          <w:rStyle w:val="FontStyle11"/>
          <w:sz w:val="22"/>
          <w:szCs w:val="22"/>
        </w:rPr>
        <w:t>przydatności do spożycia</w:t>
      </w:r>
      <w:r w:rsidRPr="0044101C">
        <w:rPr>
          <w:rStyle w:val="FontStyle11"/>
          <w:sz w:val="22"/>
          <w:szCs w:val="22"/>
        </w:rPr>
        <w:t xml:space="preserve"> </w:t>
      </w:r>
      <w:r w:rsidR="00704237" w:rsidRPr="0044101C">
        <w:rPr>
          <w:rStyle w:val="FontStyle11"/>
          <w:sz w:val="22"/>
          <w:szCs w:val="22"/>
        </w:rPr>
        <w:t xml:space="preserve">każdorazowo </w:t>
      </w:r>
      <w:r w:rsidRPr="0044101C">
        <w:rPr>
          <w:rStyle w:val="FontStyle11"/>
          <w:sz w:val="22"/>
          <w:szCs w:val="22"/>
        </w:rPr>
        <w:t xml:space="preserve">licząc od daty dostawy </w:t>
      </w:r>
      <w:r w:rsidR="007B2A83" w:rsidRPr="0044101C">
        <w:rPr>
          <w:rStyle w:val="FontStyle11"/>
          <w:sz w:val="22"/>
          <w:szCs w:val="22"/>
        </w:rPr>
        <w:t xml:space="preserve">przedmiotu </w:t>
      </w:r>
      <w:r w:rsidR="00E06AD9" w:rsidRPr="0044101C">
        <w:rPr>
          <w:rStyle w:val="FontStyle11"/>
          <w:sz w:val="22"/>
          <w:szCs w:val="22"/>
        </w:rPr>
        <w:t>U</w:t>
      </w:r>
      <w:r w:rsidR="007B2A83" w:rsidRPr="0044101C">
        <w:rPr>
          <w:rStyle w:val="FontStyle11"/>
          <w:sz w:val="22"/>
          <w:szCs w:val="22"/>
        </w:rPr>
        <w:t xml:space="preserve">mowy </w:t>
      </w:r>
      <w:r w:rsidR="00704237" w:rsidRPr="0044101C">
        <w:rPr>
          <w:rStyle w:val="FontStyle11"/>
          <w:sz w:val="22"/>
          <w:szCs w:val="22"/>
        </w:rPr>
        <w:t xml:space="preserve">zrealizowanej </w:t>
      </w:r>
      <w:r w:rsidR="007B2A83" w:rsidRPr="0044101C">
        <w:rPr>
          <w:rStyle w:val="FontStyle11"/>
          <w:sz w:val="22"/>
          <w:szCs w:val="22"/>
        </w:rPr>
        <w:t xml:space="preserve">zgodnie z </w:t>
      </w:r>
      <w:r w:rsidR="007B2A83" w:rsidRPr="0044101C">
        <w:rPr>
          <w:sz w:val="22"/>
          <w:szCs w:val="22"/>
        </w:rPr>
        <w:t xml:space="preserve">§ </w:t>
      </w:r>
      <w:r w:rsidR="007B2A83" w:rsidRPr="0044101C">
        <w:rPr>
          <w:rStyle w:val="FontStyle11"/>
          <w:sz w:val="22"/>
          <w:szCs w:val="22"/>
        </w:rPr>
        <w:t>4</w:t>
      </w:r>
      <w:r w:rsidRPr="0044101C">
        <w:rPr>
          <w:rStyle w:val="FontStyle11"/>
          <w:sz w:val="22"/>
          <w:szCs w:val="22"/>
        </w:rPr>
        <w:t xml:space="preserve">. </w:t>
      </w:r>
    </w:p>
    <w:p w14:paraId="77202BB8" w14:textId="77777777" w:rsidR="000169AC" w:rsidRPr="0044101C" w:rsidRDefault="000169AC" w:rsidP="0044101C">
      <w:pPr>
        <w:pStyle w:val="Tekstpodstawowy2"/>
        <w:numPr>
          <w:ilvl w:val="0"/>
          <w:numId w:val="4"/>
        </w:numPr>
        <w:tabs>
          <w:tab w:val="left" w:pos="-3544"/>
        </w:tabs>
        <w:spacing w:after="0" w:line="276" w:lineRule="auto"/>
        <w:ind w:left="284" w:right="74" w:hanging="284"/>
        <w:jc w:val="both"/>
        <w:rPr>
          <w:rFonts w:ascii="Arial" w:hAnsi="Arial" w:cs="Arial"/>
          <w:sz w:val="22"/>
          <w:szCs w:val="22"/>
        </w:rPr>
      </w:pPr>
      <w:r w:rsidRPr="0044101C">
        <w:rPr>
          <w:rFonts w:ascii="Arial" w:hAnsi="Arial" w:cs="Arial"/>
          <w:sz w:val="22"/>
          <w:szCs w:val="22"/>
        </w:rPr>
        <w:t>Reklamacji podlega</w:t>
      </w:r>
      <w:r w:rsidR="008B67FE" w:rsidRPr="0044101C">
        <w:rPr>
          <w:rFonts w:ascii="Arial" w:hAnsi="Arial" w:cs="Arial"/>
          <w:sz w:val="22"/>
          <w:szCs w:val="22"/>
        </w:rPr>
        <w:t xml:space="preserve"> w szczególności</w:t>
      </w:r>
      <w:r w:rsidRPr="0044101C">
        <w:rPr>
          <w:rFonts w:ascii="Arial" w:hAnsi="Arial" w:cs="Arial"/>
          <w:sz w:val="22"/>
          <w:szCs w:val="22"/>
        </w:rPr>
        <w:t>:</w:t>
      </w:r>
    </w:p>
    <w:p w14:paraId="283A2157" w14:textId="4631BFA9" w:rsidR="000169AC" w:rsidRPr="0044101C" w:rsidRDefault="00E51BF6" w:rsidP="0044101C">
      <w:pPr>
        <w:pStyle w:val="Tekstpodstawowy2"/>
        <w:numPr>
          <w:ilvl w:val="0"/>
          <w:numId w:val="5"/>
        </w:numPr>
        <w:tabs>
          <w:tab w:val="left" w:pos="-3544"/>
        </w:tabs>
        <w:spacing w:after="0" w:line="276" w:lineRule="auto"/>
        <w:ind w:left="567" w:right="71" w:hanging="283"/>
        <w:contextualSpacing/>
        <w:jc w:val="both"/>
        <w:rPr>
          <w:rFonts w:ascii="Arial" w:hAnsi="Arial" w:cs="Arial"/>
          <w:sz w:val="22"/>
          <w:szCs w:val="22"/>
        </w:rPr>
      </w:pPr>
      <w:r w:rsidRPr="0044101C">
        <w:rPr>
          <w:rFonts w:ascii="Arial" w:hAnsi="Arial" w:cs="Arial"/>
          <w:sz w:val="22"/>
          <w:szCs w:val="22"/>
        </w:rPr>
        <w:t>dosta</w:t>
      </w:r>
      <w:r w:rsidR="004A6619" w:rsidRPr="0044101C">
        <w:rPr>
          <w:rFonts w:ascii="Arial" w:hAnsi="Arial" w:cs="Arial"/>
          <w:sz w:val="22"/>
          <w:szCs w:val="22"/>
        </w:rPr>
        <w:t>rczenie</w:t>
      </w:r>
      <w:r w:rsidR="000169AC" w:rsidRPr="0044101C">
        <w:rPr>
          <w:rFonts w:ascii="Arial" w:hAnsi="Arial" w:cs="Arial"/>
          <w:sz w:val="22"/>
          <w:szCs w:val="22"/>
        </w:rPr>
        <w:t xml:space="preserve"> </w:t>
      </w:r>
      <w:r w:rsidR="00AC15AB" w:rsidRPr="0044101C">
        <w:rPr>
          <w:rFonts w:ascii="Arial" w:hAnsi="Arial" w:cs="Arial"/>
          <w:sz w:val="22"/>
          <w:szCs w:val="22"/>
        </w:rPr>
        <w:t xml:space="preserve">przedmiotu </w:t>
      </w:r>
      <w:r w:rsidR="00AD3B60">
        <w:rPr>
          <w:rFonts w:ascii="Arial" w:hAnsi="Arial" w:cs="Arial"/>
          <w:sz w:val="22"/>
          <w:szCs w:val="22"/>
        </w:rPr>
        <w:t>U</w:t>
      </w:r>
      <w:r w:rsidR="00AC15AB" w:rsidRPr="0044101C">
        <w:rPr>
          <w:rFonts w:ascii="Arial" w:hAnsi="Arial" w:cs="Arial"/>
          <w:sz w:val="22"/>
          <w:szCs w:val="22"/>
        </w:rPr>
        <w:t>mowy</w:t>
      </w:r>
      <w:r w:rsidR="000169AC" w:rsidRPr="0044101C">
        <w:rPr>
          <w:rFonts w:ascii="Arial" w:hAnsi="Arial" w:cs="Arial"/>
          <w:sz w:val="22"/>
          <w:szCs w:val="22"/>
        </w:rPr>
        <w:t xml:space="preserve"> niezgodn</w:t>
      </w:r>
      <w:r w:rsidR="004A6619" w:rsidRPr="0044101C">
        <w:rPr>
          <w:rFonts w:ascii="Arial" w:hAnsi="Arial" w:cs="Arial"/>
          <w:sz w:val="22"/>
          <w:szCs w:val="22"/>
        </w:rPr>
        <w:t>e</w:t>
      </w:r>
      <w:r w:rsidR="000169AC" w:rsidRPr="0044101C">
        <w:rPr>
          <w:rFonts w:ascii="Arial" w:hAnsi="Arial" w:cs="Arial"/>
          <w:sz w:val="22"/>
          <w:szCs w:val="22"/>
        </w:rPr>
        <w:t xml:space="preserve"> </w:t>
      </w:r>
      <w:r w:rsidR="004A6619" w:rsidRPr="0044101C">
        <w:rPr>
          <w:rFonts w:ascii="Arial" w:hAnsi="Arial" w:cs="Arial"/>
          <w:sz w:val="22"/>
          <w:szCs w:val="22"/>
        </w:rPr>
        <w:t xml:space="preserve">rodzajowo lub jakościowo </w:t>
      </w:r>
      <w:r w:rsidR="000169AC" w:rsidRPr="0044101C">
        <w:rPr>
          <w:rFonts w:ascii="Arial" w:hAnsi="Arial" w:cs="Arial"/>
          <w:sz w:val="22"/>
          <w:szCs w:val="22"/>
        </w:rPr>
        <w:t>z</w:t>
      </w:r>
      <w:r w:rsidR="004A6619" w:rsidRPr="0044101C">
        <w:rPr>
          <w:rFonts w:ascii="Arial" w:hAnsi="Arial" w:cs="Arial"/>
          <w:sz w:val="22"/>
          <w:szCs w:val="22"/>
        </w:rPr>
        <w:t xml:space="preserve">e złożonym </w:t>
      </w:r>
      <w:r w:rsidR="000579B6" w:rsidRPr="0044101C">
        <w:rPr>
          <w:rFonts w:ascii="Arial" w:hAnsi="Arial" w:cs="Arial"/>
          <w:sz w:val="22"/>
          <w:szCs w:val="22"/>
        </w:rPr>
        <w:t>zamówieniem</w:t>
      </w:r>
      <w:r w:rsidR="004A6619" w:rsidRPr="0044101C">
        <w:rPr>
          <w:rFonts w:ascii="Arial" w:hAnsi="Arial" w:cs="Arial"/>
          <w:sz w:val="22"/>
          <w:szCs w:val="22"/>
        </w:rPr>
        <w:t>,</w:t>
      </w:r>
      <w:r w:rsidR="00632D88" w:rsidRPr="0044101C">
        <w:rPr>
          <w:rFonts w:ascii="Arial" w:hAnsi="Arial" w:cs="Arial"/>
          <w:sz w:val="22"/>
          <w:szCs w:val="22"/>
        </w:rPr>
        <w:t xml:space="preserve"> stwierdzone przez Zamawiającego/Odbiorcę po odbiorze</w:t>
      </w:r>
      <w:r w:rsidR="00B95406" w:rsidRPr="0044101C">
        <w:rPr>
          <w:rFonts w:ascii="Arial" w:hAnsi="Arial" w:cs="Arial"/>
          <w:sz w:val="22"/>
          <w:szCs w:val="22"/>
        </w:rPr>
        <w:t>.</w:t>
      </w:r>
      <w:r w:rsidR="00632D88" w:rsidRPr="0044101C">
        <w:rPr>
          <w:rFonts w:ascii="Arial" w:hAnsi="Arial" w:cs="Arial"/>
          <w:sz w:val="22"/>
          <w:szCs w:val="22"/>
        </w:rPr>
        <w:t xml:space="preserve"> </w:t>
      </w:r>
    </w:p>
    <w:p w14:paraId="591DC4DF" w14:textId="7A6962D4" w:rsidR="000169AC" w:rsidRPr="0044101C" w:rsidRDefault="000169AC" w:rsidP="0044101C">
      <w:pPr>
        <w:pStyle w:val="Tekstpodstawowy2"/>
        <w:numPr>
          <w:ilvl w:val="0"/>
          <w:numId w:val="5"/>
        </w:numPr>
        <w:tabs>
          <w:tab w:val="left" w:pos="-3544"/>
        </w:tabs>
        <w:spacing w:after="0" w:line="276" w:lineRule="auto"/>
        <w:ind w:left="567" w:right="71" w:hanging="283"/>
        <w:contextualSpacing/>
        <w:jc w:val="both"/>
        <w:rPr>
          <w:rFonts w:ascii="Arial" w:hAnsi="Arial" w:cs="Arial"/>
          <w:sz w:val="22"/>
          <w:szCs w:val="22"/>
        </w:rPr>
      </w:pPr>
      <w:r w:rsidRPr="0044101C">
        <w:rPr>
          <w:rFonts w:ascii="Arial" w:hAnsi="Arial" w:cs="Arial"/>
          <w:sz w:val="22"/>
          <w:szCs w:val="22"/>
        </w:rPr>
        <w:t xml:space="preserve">dostarczenie </w:t>
      </w:r>
      <w:r w:rsidR="00AC15AB" w:rsidRPr="0044101C">
        <w:rPr>
          <w:rFonts w:ascii="Arial" w:hAnsi="Arial" w:cs="Arial"/>
          <w:sz w:val="22"/>
          <w:szCs w:val="22"/>
        </w:rPr>
        <w:t xml:space="preserve">przedmiotu </w:t>
      </w:r>
      <w:r w:rsidR="00AD3B60">
        <w:rPr>
          <w:rFonts w:ascii="Arial" w:hAnsi="Arial" w:cs="Arial"/>
          <w:sz w:val="22"/>
          <w:szCs w:val="22"/>
        </w:rPr>
        <w:t>U</w:t>
      </w:r>
      <w:r w:rsidR="00AC15AB" w:rsidRPr="0044101C">
        <w:rPr>
          <w:rFonts w:ascii="Arial" w:hAnsi="Arial" w:cs="Arial"/>
          <w:sz w:val="22"/>
          <w:szCs w:val="22"/>
        </w:rPr>
        <w:t xml:space="preserve">mowy </w:t>
      </w:r>
      <w:r w:rsidR="001A541C" w:rsidRPr="0044101C">
        <w:rPr>
          <w:rFonts w:ascii="Arial" w:hAnsi="Arial" w:cs="Arial"/>
          <w:sz w:val="22"/>
          <w:szCs w:val="22"/>
        </w:rPr>
        <w:t>niezgodne</w:t>
      </w:r>
      <w:r w:rsidR="001B4743" w:rsidRPr="0044101C">
        <w:rPr>
          <w:rFonts w:ascii="Arial" w:hAnsi="Arial" w:cs="Arial"/>
          <w:sz w:val="22"/>
          <w:szCs w:val="22"/>
        </w:rPr>
        <w:t xml:space="preserve"> </w:t>
      </w:r>
      <w:r w:rsidR="004A6619" w:rsidRPr="0044101C">
        <w:rPr>
          <w:rFonts w:ascii="Arial" w:hAnsi="Arial" w:cs="Arial"/>
          <w:sz w:val="22"/>
          <w:szCs w:val="22"/>
        </w:rPr>
        <w:t xml:space="preserve">ilościowo </w:t>
      </w:r>
      <w:r w:rsidR="001B4743" w:rsidRPr="0044101C">
        <w:rPr>
          <w:rFonts w:ascii="Arial" w:hAnsi="Arial" w:cs="Arial"/>
          <w:sz w:val="22"/>
          <w:szCs w:val="22"/>
        </w:rPr>
        <w:t>z</w:t>
      </w:r>
      <w:r w:rsidR="004A6619" w:rsidRPr="0044101C">
        <w:rPr>
          <w:rFonts w:ascii="Arial" w:hAnsi="Arial" w:cs="Arial"/>
          <w:sz w:val="22"/>
          <w:szCs w:val="22"/>
        </w:rPr>
        <w:t>e</w:t>
      </w:r>
      <w:r w:rsidR="001B4743" w:rsidRPr="0044101C">
        <w:rPr>
          <w:rFonts w:ascii="Arial" w:hAnsi="Arial" w:cs="Arial"/>
          <w:sz w:val="22"/>
          <w:szCs w:val="22"/>
        </w:rPr>
        <w:t xml:space="preserve"> </w:t>
      </w:r>
      <w:r w:rsidR="004A6619" w:rsidRPr="0044101C">
        <w:rPr>
          <w:rFonts w:ascii="Arial" w:hAnsi="Arial" w:cs="Arial"/>
          <w:sz w:val="22"/>
          <w:szCs w:val="22"/>
        </w:rPr>
        <w:t xml:space="preserve">złożonym </w:t>
      </w:r>
      <w:r w:rsidRPr="0044101C">
        <w:rPr>
          <w:rFonts w:ascii="Arial" w:hAnsi="Arial" w:cs="Arial"/>
          <w:sz w:val="22"/>
          <w:szCs w:val="22"/>
        </w:rPr>
        <w:t>zamówieniem</w:t>
      </w:r>
      <w:r w:rsidR="004A6619" w:rsidRPr="0044101C">
        <w:rPr>
          <w:rFonts w:ascii="Arial" w:hAnsi="Arial" w:cs="Arial"/>
          <w:sz w:val="22"/>
          <w:szCs w:val="22"/>
        </w:rPr>
        <w:t xml:space="preserve">, </w:t>
      </w:r>
      <w:r w:rsidR="00E27B7F" w:rsidRPr="0044101C">
        <w:rPr>
          <w:rFonts w:ascii="Arial" w:hAnsi="Arial" w:cs="Arial"/>
          <w:sz w:val="22"/>
          <w:szCs w:val="22"/>
        </w:rPr>
        <w:t>stwierdzone przez Zamawiającego/Odbiorcę po odbiorze</w:t>
      </w:r>
      <w:r w:rsidR="004A6619" w:rsidRPr="0044101C">
        <w:rPr>
          <w:rFonts w:ascii="Arial" w:hAnsi="Arial" w:cs="Arial"/>
          <w:sz w:val="22"/>
          <w:szCs w:val="22"/>
        </w:rPr>
        <w:t xml:space="preserve">, </w:t>
      </w:r>
      <w:r w:rsidRPr="0044101C">
        <w:rPr>
          <w:rFonts w:ascii="Arial" w:hAnsi="Arial" w:cs="Arial"/>
          <w:sz w:val="22"/>
          <w:szCs w:val="22"/>
        </w:rPr>
        <w:t xml:space="preserve">  </w:t>
      </w:r>
    </w:p>
    <w:p w14:paraId="744445EE" w14:textId="266CC794" w:rsidR="00517854" w:rsidRPr="0044101C" w:rsidRDefault="004A6619" w:rsidP="0044101C">
      <w:pPr>
        <w:pStyle w:val="Tekstpodstawowy2"/>
        <w:numPr>
          <w:ilvl w:val="0"/>
          <w:numId w:val="5"/>
        </w:numPr>
        <w:tabs>
          <w:tab w:val="left" w:pos="-3544"/>
        </w:tabs>
        <w:spacing w:after="0" w:line="276" w:lineRule="auto"/>
        <w:ind w:left="567" w:right="71" w:hanging="283"/>
        <w:contextualSpacing/>
        <w:jc w:val="both"/>
        <w:rPr>
          <w:rFonts w:ascii="Arial" w:hAnsi="Arial" w:cs="Arial"/>
          <w:sz w:val="22"/>
          <w:szCs w:val="22"/>
        </w:rPr>
      </w:pPr>
      <w:r w:rsidRPr="0044101C">
        <w:rPr>
          <w:rFonts w:ascii="Arial" w:hAnsi="Arial" w:cs="Arial"/>
          <w:sz w:val="22"/>
          <w:szCs w:val="22"/>
        </w:rPr>
        <w:t>wady</w:t>
      </w:r>
      <w:r w:rsidR="000169AC" w:rsidRPr="0044101C">
        <w:rPr>
          <w:rFonts w:ascii="Arial" w:hAnsi="Arial" w:cs="Arial"/>
          <w:sz w:val="22"/>
          <w:szCs w:val="22"/>
        </w:rPr>
        <w:t xml:space="preserve"> </w:t>
      </w:r>
      <w:r w:rsidR="00BF611A" w:rsidRPr="0044101C">
        <w:rPr>
          <w:rFonts w:ascii="Arial" w:hAnsi="Arial" w:cs="Arial"/>
          <w:sz w:val="22"/>
          <w:szCs w:val="22"/>
        </w:rPr>
        <w:t xml:space="preserve">przedmiotu </w:t>
      </w:r>
      <w:r w:rsidR="00AD3B60">
        <w:rPr>
          <w:rFonts w:ascii="Arial" w:hAnsi="Arial" w:cs="Arial"/>
          <w:sz w:val="22"/>
          <w:szCs w:val="22"/>
        </w:rPr>
        <w:t>U</w:t>
      </w:r>
      <w:r w:rsidR="00BF611A" w:rsidRPr="0044101C">
        <w:rPr>
          <w:rFonts w:ascii="Arial" w:hAnsi="Arial" w:cs="Arial"/>
          <w:sz w:val="22"/>
          <w:szCs w:val="22"/>
        </w:rPr>
        <w:t>mowy</w:t>
      </w:r>
      <w:r w:rsidR="000277A5" w:rsidRPr="0044101C">
        <w:rPr>
          <w:rFonts w:ascii="Arial" w:hAnsi="Arial" w:cs="Arial"/>
          <w:sz w:val="22"/>
          <w:szCs w:val="22"/>
        </w:rPr>
        <w:t xml:space="preserve"> </w:t>
      </w:r>
      <w:r w:rsidR="000169AC" w:rsidRPr="0044101C">
        <w:rPr>
          <w:rFonts w:ascii="Arial" w:hAnsi="Arial" w:cs="Arial"/>
          <w:sz w:val="22"/>
          <w:szCs w:val="22"/>
        </w:rPr>
        <w:t>– stwierdzone przez</w:t>
      </w:r>
      <w:r w:rsidR="001C20A4" w:rsidRPr="0044101C">
        <w:rPr>
          <w:rFonts w:ascii="Arial" w:hAnsi="Arial" w:cs="Arial"/>
          <w:sz w:val="22"/>
          <w:szCs w:val="22"/>
        </w:rPr>
        <w:t xml:space="preserve"> </w:t>
      </w:r>
      <w:r w:rsidR="000277A5" w:rsidRPr="0044101C">
        <w:rPr>
          <w:rFonts w:ascii="Arial" w:hAnsi="Arial" w:cs="Arial"/>
          <w:sz w:val="22"/>
          <w:szCs w:val="22"/>
        </w:rPr>
        <w:t>Zamawiającego/</w:t>
      </w:r>
      <w:r w:rsidR="001C20A4" w:rsidRPr="0044101C">
        <w:rPr>
          <w:rFonts w:ascii="Arial" w:hAnsi="Arial" w:cs="Arial"/>
          <w:sz w:val="22"/>
          <w:szCs w:val="22"/>
        </w:rPr>
        <w:t>Odbiorcę</w:t>
      </w:r>
      <w:r w:rsidR="000169AC" w:rsidRPr="0044101C">
        <w:rPr>
          <w:rFonts w:ascii="Arial" w:hAnsi="Arial" w:cs="Arial"/>
          <w:sz w:val="22"/>
          <w:szCs w:val="22"/>
        </w:rPr>
        <w:t xml:space="preserve"> </w:t>
      </w:r>
      <w:r w:rsidR="000579B6" w:rsidRPr="0044101C">
        <w:rPr>
          <w:rFonts w:ascii="Arial" w:hAnsi="Arial" w:cs="Arial"/>
          <w:sz w:val="22"/>
          <w:szCs w:val="22"/>
        </w:rPr>
        <w:t>po odbiorze</w:t>
      </w:r>
      <w:r w:rsidR="00B95406" w:rsidRPr="0044101C">
        <w:rPr>
          <w:rFonts w:ascii="Arial" w:hAnsi="Arial" w:cs="Arial"/>
          <w:sz w:val="22"/>
          <w:szCs w:val="22"/>
        </w:rPr>
        <w:t>.</w:t>
      </w:r>
      <w:r w:rsidR="000579B6" w:rsidRPr="0044101C">
        <w:rPr>
          <w:rFonts w:ascii="Arial" w:hAnsi="Arial" w:cs="Arial"/>
          <w:sz w:val="22"/>
          <w:szCs w:val="22"/>
        </w:rPr>
        <w:t xml:space="preserve"> </w:t>
      </w:r>
    </w:p>
    <w:p w14:paraId="2B805A8A" w14:textId="0D30AC1D" w:rsidR="000169AC" w:rsidRPr="0044101C" w:rsidRDefault="000169AC" w:rsidP="0044101C">
      <w:pPr>
        <w:pStyle w:val="Tekstpodstawowy2"/>
        <w:numPr>
          <w:ilvl w:val="0"/>
          <w:numId w:val="4"/>
        </w:numPr>
        <w:tabs>
          <w:tab w:val="left" w:pos="-3544"/>
        </w:tabs>
        <w:spacing w:after="0" w:line="276" w:lineRule="auto"/>
        <w:ind w:left="284" w:right="74" w:hanging="284"/>
        <w:jc w:val="both"/>
        <w:rPr>
          <w:rFonts w:ascii="Arial" w:hAnsi="Arial" w:cs="Arial"/>
          <w:sz w:val="22"/>
          <w:szCs w:val="22"/>
        </w:rPr>
      </w:pPr>
      <w:r w:rsidRPr="0044101C">
        <w:rPr>
          <w:rFonts w:ascii="Arial" w:hAnsi="Arial" w:cs="Arial"/>
          <w:sz w:val="22"/>
          <w:szCs w:val="22"/>
        </w:rPr>
        <w:t>Reklamacje składać będzie Zamawiający</w:t>
      </w:r>
      <w:r w:rsidR="008E0852" w:rsidRPr="0044101C">
        <w:rPr>
          <w:rFonts w:ascii="Arial" w:hAnsi="Arial" w:cs="Arial"/>
          <w:sz w:val="22"/>
          <w:szCs w:val="22"/>
        </w:rPr>
        <w:t>/</w:t>
      </w:r>
      <w:r w:rsidRPr="0044101C">
        <w:rPr>
          <w:rFonts w:ascii="Arial" w:hAnsi="Arial" w:cs="Arial"/>
          <w:sz w:val="22"/>
          <w:szCs w:val="22"/>
        </w:rPr>
        <w:t>Odbiorca</w:t>
      </w:r>
      <w:r w:rsidR="008E0852" w:rsidRPr="0044101C">
        <w:rPr>
          <w:rFonts w:ascii="Arial" w:hAnsi="Arial" w:cs="Arial"/>
          <w:sz w:val="22"/>
          <w:szCs w:val="22"/>
        </w:rPr>
        <w:t xml:space="preserve">. </w:t>
      </w:r>
      <w:r w:rsidRPr="0044101C">
        <w:rPr>
          <w:rFonts w:ascii="Arial" w:hAnsi="Arial" w:cs="Arial"/>
          <w:sz w:val="22"/>
          <w:szCs w:val="22"/>
        </w:rPr>
        <w:t xml:space="preserve">Stwierdzenie nieprawidłowości wymienionych w ust. </w:t>
      </w:r>
      <w:r w:rsidR="00B06629" w:rsidRPr="0044101C">
        <w:rPr>
          <w:rFonts w:ascii="Arial" w:hAnsi="Arial" w:cs="Arial"/>
          <w:sz w:val="22"/>
          <w:szCs w:val="22"/>
        </w:rPr>
        <w:t>3</w:t>
      </w:r>
      <w:r w:rsidR="009760C0" w:rsidRPr="0044101C">
        <w:rPr>
          <w:rFonts w:ascii="Arial" w:hAnsi="Arial" w:cs="Arial"/>
          <w:sz w:val="22"/>
          <w:szCs w:val="22"/>
        </w:rPr>
        <w:t xml:space="preserve"> </w:t>
      </w:r>
      <w:r w:rsidRPr="0044101C">
        <w:rPr>
          <w:rFonts w:ascii="Arial" w:hAnsi="Arial" w:cs="Arial"/>
          <w:sz w:val="22"/>
          <w:szCs w:val="22"/>
        </w:rPr>
        <w:t>niniejszego paragrafu, będzie zgłaszane Wykonawcy pisemnie</w:t>
      </w:r>
      <w:r w:rsidR="00D5754A" w:rsidRPr="0044101C">
        <w:rPr>
          <w:rFonts w:ascii="Arial" w:hAnsi="Arial" w:cs="Arial"/>
          <w:sz w:val="22"/>
          <w:szCs w:val="22"/>
        </w:rPr>
        <w:t xml:space="preserve"> (za pośrednictw</w:t>
      </w:r>
      <w:r w:rsidR="00A27EEF" w:rsidRPr="0044101C">
        <w:rPr>
          <w:rFonts w:ascii="Arial" w:hAnsi="Arial" w:cs="Arial"/>
          <w:sz w:val="22"/>
          <w:szCs w:val="22"/>
        </w:rPr>
        <w:t>em</w:t>
      </w:r>
      <w:r w:rsidR="00D5754A" w:rsidRPr="0044101C">
        <w:rPr>
          <w:rFonts w:ascii="Arial" w:hAnsi="Arial" w:cs="Arial"/>
          <w:sz w:val="22"/>
          <w:szCs w:val="22"/>
        </w:rPr>
        <w:t xml:space="preserve"> e-maila</w:t>
      </w:r>
      <w:r w:rsidR="003913D2" w:rsidRPr="0044101C">
        <w:rPr>
          <w:rFonts w:ascii="Arial" w:hAnsi="Arial" w:cs="Arial"/>
          <w:sz w:val="22"/>
          <w:szCs w:val="22"/>
        </w:rPr>
        <w:t xml:space="preserve"> na adres: …………</w:t>
      </w:r>
      <w:r w:rsidR="00D5754A" w:rsidRPr="0044101C">
        <w:rPr>
          <w:rFonts w:ascii="Arial" w:hAnsi="Arial" w:cs="Arial"/>
          <w:sz w:val="22"/>
          <w:szCs w:val="22"/>
        </w:rPr>
        <w:t>)</w:t>
      </w:r>
      <w:r w:rsidRPr="0044101C">
        <w:rPr>
          <w:rFonts w:ascii="Arial" w:hAnsi="Arial" w:cs="Arial"/>
          <w:sz w:val="22"/>
          <w:szCs w:val="22"/>
        </w:rPr>
        <w:t xml:space="preserve">, w terminie </w:t>
      </w:r>
      <w:r w:rsidR="00FC45EC" w:rsidRPr="0044101C">
        <w:rPr>
          <w:rFonts w:ascii="Arial" w:hAnsi="Arial" w:cs="Arial"/>
          <w:sz w:val="22"/>
          <w:szCs w:val="22"/>
        </w:rPr>
        <w:t xml:space="preserve">3 </w:t>
      </w:r>
      <w:r w:rsidR="00BC16A8">
        <w:rPr>
          <w:rFonts w:ascii="Arial" w:hAnsi="Arial" w:cs="Arial"/>
          <w:sz w:val="22"/>
          <w:szCs w:val="22"/>
        </w:rPr>
        <w:t xml:space="preserve">(słownie: trzech) </w:t>
      </w:r>
      <w:r w:rsidRPr="0044101C">
        <w:rPr>
          <w:rFonts w:ascii="Arial" w:hAnsi="Arial" w:cs="Arial"/>
          <w:sz w:val="22"/>
          <w:szCs w:val="22"/>
        </w:rPr>
        <w:t>dni roboczych od dnia stwierdzenia nieprawidłowości</w:t>
      </w:r>
      <w:r w:rsidR="00F65CDC" w:rsidRPr="0044101C">
        <w:rPr>
          <w:rFonts w:ascii="Arial" w:hAnsi="Arial" w:cs="Arial"/>
          <w:sz w:val="22"/>
          <w:szCs w:val="22"/>
        </w:rPr>
        <w:t xml:space="preserve">. W przypadku </w:t>
      </w:r>
      <w:r w:rsidRPr="0044101C">
        <w:rPr>
          <w:rFonts w:ascii="Arial" w:hAnsi="Arial" w:cs="Arial"/>
          <w:sz w:val="22"/>
          <w:szCs w:val="22"/>
        </w:rPr>
        <w:t>uznania reklamacji</w:t>
      </w:r>
      <w:r w:rsidR="008B67FE" w:rsidRPr="0044101C">
        <w:rPr>
          <w:rFonts w:ascii="Arial" w:hAnsi="Arial" w:cs="Arial"/>
          <w:sz w:val="22"/>
          <w:szCs w:val="22"/>
        </w:rPr>
        <w:t xml:space="preserve">, </w:t>
      </w:r>
      <w:r w:rsidRPr="0044101C">
        <w:rPr>
          <w:rFonts w:ascii="Arial" w:hAnsi="Arial" w:cs="Arial"/>
          <w:sz w:val="22"/>
          <w:szCs w:val="22"/>
        </w:rPr>
        <w:t xml:space="preserve">Wykonawca zobowiązany jest dostarczyć </w:t>
      </w:r>
      <w:r w:rsidR="00D24669" w:rsidRPr="0044101C">
        <w:rPr>
          <w:rFonts w:ascii="Arial" w:hAnsi="Arial" w:cs="Arial"/>
          <w:sz w:val="22"/>
          <w:szCs w:val="22"/>
        </w:rPr>
        <w:t>Zamawiającemu</w:t>
      </w:r>
      <w:r w:rsidR="000277A5" w:rsidRPr="0044101C">
        <w:rPr>
          <w:rFonts w:ascii="Arial" w:hAnsi="Arial" w:cs="Arial"/>
          <w:sz w:val="22"/>
          <w:szCs w:val="22"/>
        </w:rPr>
        <w:t>/</w:t>
      </w:r>
      <w:r w:rsidRPr="0044101C">
        <w:rPr>
          <w:rFonts w:ascii="Arial" w:hAnsi="Arial" w:cs="Arial"/>
          <w:sz w:val="22"/>
          <w:szCs w:val="22"/>
        </w:rPr>
        <w:t xml:space="preserve">Odbiorcy </w:t>
      </w:r>
      <w:r w:rsidR="00384495" w:rsidRPr="0044101C">
        <w:rPr>
          <w:rFonts w:ascii="Arial" w:hAnsi="Arial" w:cs="Arial"/>
          <w:sz w:val="22"/>
          <w:szCs w:val="22"/>
        </w:rPr>
        <w:t>przedmiot</w:t>
      </w:r>
      <w:r w:rsidR="00BF611A" w:rsidRPr="0044101C">
        <w:rPr>
          <w:rFonts w:ascii="Arial" w:hAnsi="Arial" w:cs="Arial"/>
          <w:sz w:val="22"/>
          <w:szCs w:val="22"/>
        </w:rPr>
        <w:t xml:space="preserve"> </w:t>
      </w:r>
      <w:r w:rsidR="00BC16A8">
        <w:rPr>
          <w:rFonts w:ascii="Arial" w:hAnsi="Arial" w:cs="Arial"/>
          <w:sz w:val="22"/>
          <w:szCs w:val="22"/>
        </w:rPr>
        <w:t>U</w:t>
      </w:r>
      <w:r w:rsidR="00BF611A" w:rsidRPr="0044101C">
        <w:rPr>
          <w:rFonts w:ascii="Arial" w:hAnsi="Arial" w:cs="Arial"/>
          <w:sz w:val="22"/>
          <w:szCs w:val="22"/>
        </w:rPr>
        <w:t>mowy wykonany</w:t>
      </w:r>
      <w:r w:rsidRPr="0044101C">
        <w:rPr>
          <w:rFonts w:ascii="Arial" w:hAnsi="Arial" w:cs="Arial"/>
          <w:sz w:val="22"/>
          <w:szCs w:val="22"/>
        </w:rPr>
        <w:t xml:space="preserve"> zgodnie </w:t>
      </w:r>
      <w:r w:rsidR="00384495" w:rsidRPr="0044101C">
        <w:rPr>
          <w:rFonts w:ascii="Arial" w:hAnsi="Arial" w:cs="Arial"/>
          <w:sz w:val="22"/>
          <w:szCs w:val="22"/>
        </w:rPr>
        <w:t>z</w:t>
      </w:r>
      <w:r w:rsidR="00F65CDC" w:rsidRPr="0044101C">
        <w:rPr>
          <w:rFonts w:ascii="Arial" w:hAnsi="Arial" w:cs="Arial"/>
          <w:sz w:val="22"/>
          <w:szCs w:val="22"/>
        </w:rPr>
        <w:t xml:space="preserve">e złożonym zamówieniem i bez wad, w terminie </w:t>
      </w:r>
      <w:r w:rsidR="007C6EFC" w:rsidRPr="0044101C">
        <w:rPr>
          <w:rFonts w:ascii="Arial" w:hAnsi="Arial" w:cs="Arial"/>
          <w:sz w:val="22"/>
          <w:szCs w:val="22"/>
        </w:rPr>
        <w:t>5</w:t>
      </w:r>
      <w:r w:rsidR="00BC16A8">
        <w:rPr>
          <w:rFonts w:ascii="Arial" w:hAnsi="Arial" w:cs="Arial"/>
          <w:sz w:val="22"/>
          <w:szCs w:val="22"/>
        </w:rPr>
        <w:t xml:space="preserve"> (słownie: pięciu)</w:t>
      </w:r>
      <w:r w:rsidR="00302324" w:rsidRPr="0044101C">
        <w:rPr>
          <w:rFonts w:ascii="Arial" w:hAnsi="Arial" w:cs="Arial"/>
          <w:sz w:val="22"/>
          <w:szCs w:val="22"/>
        </w:rPr>
        <w:t xml:space="preserve"> </w:t>
      </w:r>
      <w:r w:rsidRPr="0044101C">
        <w:rPr>
          <w:rFonts w:ascii="Arial" w:hAnsi="Arial" w:cs="Arial"/>
          <w:sz w:val="22"/>
          <w:szCs w:val="22"/>
        </w:rPr>
        <w:t>dni</w:t>
      </w:r>
      <w:r w:rsidR="00F65CDC" w:rsidRPr="0044101C">
        <w:rPr>
          <w:rFonts w:ascii="Arial" w:hAnsi="Arial" w:cs="Arial"/>
          <w:sz w:val="22"/>
          <w:szCs w:val="22"/>
        </w:rPr>
        <w:t xml:space="preserve"> </w:t>
      </w:r>
      <w:r w:rsidR="004E4162" w:rsidRPr="0044101C">
        <w:rPr>
          <w:rFonts w:ascii="Arial" w:hAnsi="Arial" w:cs="Arial"/>
          <w:sz w:val="22"/>
          <w:szCs w:val="22"/>
        </w:rPr>
        <w:t>roboczych</w:t>
      </w:r>
      <w:r w:rsidRPr="0044101C">
        <w:rPr>
          <w:rFonts w:ascii="Arial" w:hAnsi="Arial" w:cs="Arial"/>
          <w:sz w:val="22"/>
          <w:szCs w:val="22"/>
        </w:rPr>
        <w:t xml:space="preserve"> liczą</w:t>
      </w:r>
      <w:r w:rsidR="00F65CDC" w:rsidRPr="0044101C">
        <w:rPr>
          <w:rFonts w:ascii="Arial" w:hAnsi="Arial" w:cs="Arial"/>
          <w:sz w:val="22"/>
          <w:szCs w:val="22"/>
        </w:rPr>
        <w:t xml:space="preserve">c od daty zgłoszenia reklamacji. </w:t>
      </w:r>
      <w:r w:rsidRPr="0044101C">
        <w:rPr>
          <w:rFonts w:ascii="Arial" w:hAnsi="Arial" w:cs="Arial"/>
          <w:sz w:val="22"/>
          <w:szCs w:val="22"/>
        </w:rPr>
        <w:t>Wykonawca zo</w:t>
      </w:r>
      <w:r w:rsidR="00BF611A" w:rsidRPr="0044101C">
        <w:rPr>
          <w:rFonts w:ascii="Arial" w:hAnsi="Arial" w:cs="Arial"/>
          <w:sz w:val="22"/>
          <w:szCs w:val="22"/>
        </w:rPr>
        <w:t xml:space="preserve">bowiązany jest </w:t>
      </w:r>
      <w:r w:rsidR="00F65CDC" w:rsidRPr="0044101C">
        <w:rPr>
          <w:rFonts w:ascii="Arial" w:hAnsi="Arial" w:cs="Arial"/>
          <w:sz w:val="22"/>
          <w:szCs w:val="22"/>
        </w:rPr>
        <w:t xml:space="preserve">ponadto </w:t>
      </w:r>
      <w:r w:rsidR="00BF611A" w:rsidRPr="0044101C">
        <w:rPr>
          <w:rFonts w:ascii="Arial" w:hAnsi="Arial" w:cs="Arial"/>
          <w:sz w:val="22"/>
          <w:szCs w:val="22"/>
        </w:rPr>
        <w:t xml:space="preserve">do odebrania </w:t>
      </w:r>
      <w:r w:rsidR="00F65CDC" w:rsidRPr="0044101C">
        <w:rPr>
          <w:rFonts w:ascii="Arial" w:hAnsi="Arial" w:cs="Arial"/>
          <w:sz w:val="22"/>
          <w:szCs w:val="22"/>
        </w:rPr>
        <w:t xml:space="preserve">na własny koszt </w:t>
      </w:r>
      <w:r w:rsidRPr="0044101C">
        <w:rPr>
          <w:rFonts w:ascii="Arial" w:hAnsi="Arial" w:cs="Arial"/>
          <w:sz w:val="22"/>
          <w:szCs w:val="22"/>
        </w:rPr>
        <w:t xml:space="preserve">od </w:t>
      </w:r>
      <w:r w:rsidR="00D24669" w:rsidRPr="0044101C">
        <w:rPr>
          <w:rFonts w:ascii="Arial" w:hAnsi="Arial" w:cs="Arial"/>
          <w:sz w:val="22"/>
          <w:szCs w:val="22"/>
        </w:rPr>
        <w:t>Zamawiającego</w:t>
      </w:r>
      <w:r w:rsidR="000277A5" w:rsidRPr="0044101C">
        <w:rPr>
          <w:rFonts w:ascii="Arial" w:hAnsi="Arial" w:cs="Arial"/>
          <w:sz w:val="22"/>
          <w:szCs w:val="22"/>
        </w:rPr>
        <w:t>/</w:t>
      </w:r>
      <w:r w:rsidRPr="0044101C">
        <w:rPr>
          <w:rFonts w:ascii="Arial" w:hAnsi="Arial" w:cs="Arial"/>
          <w:sz w:val="22"/>
          <w:szCs w:val="22"/>
        </w:rPr>
        <w:t xml:space="preserve">Odbiorcy, </w:t>
      </w:r>
      <w:r w:rsidR="00F65CDC" w:rsidRPr="0044101C">
        <w:rPr>
          <w:rFonts w:ascii="Arial" w:hAnsi="Arial" w:cs="Arial"/>
          <w:sz w:val="22"/>
          <w:szCs w:val="22"/>
        </w:rPr>
        <w:t xml:space="preserve">nieprawidłowo dostarczonego lub wadliwego przedmiotu </w:t>
      </w:r>
      <w:r w:rsidR="00BC16A8">
        <w:rPr>
          <w:rFonts w:ascii="Arial" w:hAnsi="Arial" w:cs="Arial"/>
          <w:sz w:val="22"/>
          <w:szCs w:val="22"/>
        </w:rPr>
        <w:t>U</w:t>
      </w:r>
      <w:r w:rsidR="00F65CDC" w:rsidRPr="0044101C">
        <w:rPr>
          <w:rFonts w:ascii="Arial" w:hAnsi="Arial" w:cs="Arial"/>
          <w:sz w:val="22"/>
          <w:szCs w:val="22"/>
        </w:rPr>
        <w:t xml:space="preserve">mowy, po uzgodnieniu z Zamawiającym/Odbiorcą sposobu i terminu tego odbioru. </w:t>
      </w:r>
    </w:p>
    <w:p w14:paraId="7F4CC684" w14:textId="1E34BE7D" w:rsidR="000169AC" w:rsidRPr="0044101C" w:rsidRDefault="000169AC" w:rsidP="0044101C">
      <w:pPr>
        <w:pStyle w:val="Tekstpodstawowy2"/>
        <w:numPr>
          <w:ilvl w:val="0"/>
          <w:numId w:val="4"/>
        </w:numPr>
        <w:tabs>
          <w:tab w:val="left" w:pos="-3544"/>
        </w:tabs>
        <w:spacing w:after="0" w:line="276" w:lineRule="auto"/>
        <w:ind w:left="284" w:right="74" w:hanging="284"/>
        <w:jc w:val="both"/>
        <w:rPr>
          <w:rFonts w:ascii="Arial" w:hAnsi="Arial" w:cs="Arial"/>
          <w:sz w:val="22"/>
          <w:szCs w:val="22"/>
        </w:rPr>
      </w:pPr>
      <w:r w:rsidRPr="0044101C">
        <w:rPr>
          <w:rFonts w:ascii="Arial" w:hAnsi="Arial" w:cs="Arial"/>
          <w:sz w:val="22"/>
          <w:szCs w:val="22"/>
        </w:rPr>
        <w:t>Wykonawca zobowiązany jest do rozpatrzenia reklamacji złożonej przez Zamawiającego</w:t>
      </w:r>
      <w:r w:rsidR="00D5754A" w:rsidRPr="0044101C">
        <w:rPr>
          <w:rFonts w:ascii="Arial" w:hAnsi="Arial" w:cs="Arial"/>
          <w:sz w:val="22"/>
          <w:szCs w:val="22"/>
        </w:rPr>
        <w:t>/Odbiorcę</w:t>
      </w:r>
      <w:r w:rsidRPr="0044101C">
        <w:rPr>
          <w:rFonts w:ascii="Arial" w:hAnsi="Arial" w:cs="Arial"/>
          <w:sz w:val="22"/>
          <w:szCs w:val="22"/>
        </w:rPr>
        <w:t xml:space="preserve"> w terminie </w:t>
      </w:r>
      <w:r w:rsidR="00302324" w:rsidRPr="0044101C">
        <w:rPr>
          <w:rFonts w:ascii="Arial" w:hAnsi="Arial" w:cs="Arial"/>
          <w:sz w:val="22"/>
          <w:szCs w:val="22"/>
        </w:rPr>
        <w:t>3</w:t>
      </w:r>
      <w:r w:rsidR="00BC16A8">
        <w:rPr>
          <w:rFonts w:ascii="Arial" w:hAnsi="Arial" w:cs="Arial"/>
          <w:sz w:val="22"/>
          <w:szCs w:val="22"/>
        </w:rPr>
        <w:t xml:space="preserve"> (słownie: trzech)</w:t>
      </w:r>
      <w:r w:rsidR="00302324" w:rsidRPr="0044101C">
        <w:rPr>
          <w:rFonts w:ascii="Arial" w:hAnsi="Arial" w:cs="Arial"/>
          <w:sz w:val="22"/>
          <w:szCs w:val="22"/>
        </w:rPr>
        <w:t xml:space="preserve"> </w:t>
      </w:r>
      <w:r w:rsidRPr="0044101C">
        <w:rPr>
          <w:rFonts w:ascii="Arial" w:hAnsi="Arial" w:cs="Arial"/>
          <w:sz w:val="22"/>
          <w:szCs w:val="22"/>
        </w:rPr>
        <w:t>dni roboczych od daty zgłoszenia nieprawidłowości. W przypadku uchybienia powyższemu terminowi reklamacje uznaje się za uwzględnioną w całości.</w:t>
      </w:r>
    </w:p>
    <w:p w14:paraId="3F68AD77" w14:textId="625A0218" w:rsidR="000169AC" w:rsidRPr="0044101C" w:rsidRDefault="000169AC" w:rsidP="0044101C">
      <w:pPr>
        <w:pStyle w:val="Tekstpodstawowy2"/>
        <w:numPr>
          <w:ilvl w:val="0"/>
          <w:numId w:val="4"/>
        </w:numPr>
        <w:tabs>
          <w:tab w:val="left" w:pos="-3544"/>
        </w:tabs>
        <w:spacing w:after="0" w:line="276" w:lineRule="auto"/>
        <w:ind w:left="284" w:right="74" w:hanging="284"/>
        <w:jc w:val="both"/>
        <w:rPr>
          <w:rFonts w:ascii="Arial" w:hAnsi="Arial" w:cs="Arial"/>
          <w:sz w:val="22"/>
          <w:szCs w:val="22"/>
        </w:rPr>
      </w:pPr>
      <w:r w:rsidRPr="0044101C">
        <w:rPr>
          <w:rFonts w:ascii="Arial" w:hAnsi="Arial" w:cs="Arial"/>
          <w:sz w:val="22"/>
          <w:szCs w:val="22"/>
        </w:rPr>
        <w:t xml:space="preserve">W przypadku </w:t>
      </w:r>
      <w:r w:rsidR="00A160F0" w:rsidRPr="0044101C">
        <w:rPr>
          <w:rFonts w:ascii="Arial" w:hAnsi="Arial" w:cs="Arial"/>
          <w:sz w:val="22"/>
          <w:szCs w:val="22"/>
        </w:rPr>
        <w:t xml:space="preserve">odmowy uznania </w:t>
      </w:r>
      <w:r w:rsidRPr="0044101C">
        <w:rPr>
          <w:rFonts w:ascii="Arial" w:hAnsi="Arial" w:cs="Arial"/>
          <w:sz w:val="22"/>
          <w:szCs w:val="22"/>
        </w:rPr>
        <w:t>reklamacji złożonej przez Zamawiającego</w:t>
      </w:r>
      <w:r w:rsidR="00D5754A" w:rsidRPr="0044101C">
        <w:rPr>
          <w:rFonts w:ascii="Arial" w:hAnsi="Arial" w:cs="Arial"/>
          <w:sz w:val="22"/>
          <w:szCs w:val="22"/>
        </w:rPr>
        <w:t>/Odbiorcę</w:t>
      </w:r>
      <w:r w:rsidRPr="0044101C">
        <w:rPr>
          <w:rFonts w:ascii="Arial" w:hAnsi="Arial" w:cs="Arial"/>
          <w:sz w:val="22"/>
          <w:szCs w:val="22"/>
        </w:rPr>
        <w:t>, Wykonawca zobowiązany jest do wzięcia udziału</w:t>
      </w:r>
      <w:r w:rsidR="00A27EEF" w:rsidRPr="0044101C">
        <w:rPr>
          <w:rFonts w:ascii="Arial" w:hAnsi="Arial" w:cs="Arial"/>
          <w:sz w:val="22"/>
          <w:szCs w:val="22"/>
        </w:rPr>
        <w:t xml:space="preserve"> w komisji zwołanej przez Zamawiającego/Odbiorcę</w:t>
      </w:r>
      <w:r w:rsidRPr="0044101C">
        <w:rPr>
          <w:rFonts w:ascii="Arial" w:hAnsi="Arial" w:cs="Arial"/>
          <w:sz w:val="22"/>
          <w:szCs w:val="22"/>
        </w:rPr>
        <w:t xml:space="preserve"> w terminie </w:t>
      </w:r>
      <w:r w:rsidR="007C6EFC" w:rsidRPr="0044101C">
        <w:rPr>
          <w:rFonts w:ascii="Arial" w:hAnsi="Arial" w:cs="Arial"/>
          <w:sz w:val="22"/>
          <w:szCs w:val="22"/>
        </w:rPr>
        <w:t xml:space="preserve">10 </w:t>
      </w:r>
      <w:r w:rsidR="00BC16A8">
        <w:rPr>
          <w:rFonts w:ascii="Arial" w:hAnsi="Arial" w:cs="Arial"/>
          <w:sz w:val="22"/>
          <w:szCs w:val="22"/>
        </w:rPr>
        <w:t xml:space="preserve">(słownie: dziesięciu) </w:t>
      </w:r>
      <w:r w:rsidRPr="0044101C">
        <w:rPr>
          <w:rFonts w:ascii="Arial" w:hAnsi="Arial" w:cs="Arial"/>
          <w:sz w:val="22"/>
          <w:szCs w:val="22"/>
        </w:rPr>
        <w:t xml:space="preserve">dni </w:t>
      </w:r>
      <w:r w:rsidR="00E2085F" w:rsidRPr="0044101C">
        <w:rPr>
          <w:rFonts w:ascii="Arial" w:hAnsi="Arial" w:cs="Arial"/>
          <w:sz w:val="22"/>
          <w:szCs w:val="22"/>
        </w:rPr>
        <w:t xml:space="preserve">kalendarzowych </w:t>
      </w:r>
      <w:r w:rsidR="00A160F0" w:rsidRPr="0044101C">
        <w:rPr>
          <w:rFonts w:ascii="Arial" w:hAnsi="Arial" w:cs="Arial"/>
          <w:sz w:val="22"/>
          <w:szCs w:val="22"/>
        </w:rPr>
        <w:t>od daty tej odmowy</w:t>
      </w:r>
      <w:r w:rsidRPr="0044101C">
        <w:rPr>
          <w:rFonts w:ascii="Arial" w:hAnsi="Arial" w:cs="Arial"/>
          <w:sz w:val="22"/>
          <w:szCs w:val="22"/>
        </w:rPr>
        <w:t xml:space="preserve">, w komisji zwołanej przez </w:t>
      </w:r>
      <w:r w:rsidR="00E2085F" w:rsidRPr="0044101C">
        <w:rPr>
          <w:rFonts w:ascii="Arial" w:hAnsi="Arial" w:cs="Arial"/>
          <w:sz w:val="22"/>
          <w:szCs w:val="22"/>
        </w:rPr>
        <w:t>Za</w:t>
      </w:r>
      <w:r w:rsidR="00D24669" w:rsidRPr="0044101C">
        <w:rPr>
          <w:rFonts w:ascii="Arial" w:hAnsi="Arial" w:cs="Arial"/>
          <w:sz w:val="22"/>
          <w:szCs w:val="22"/>
        </w:rPr>
        <w:t>mawiającego</w:t>
      </w:r>
      <w:r w:rsidR="00D5754A" w:rsidRPr="0044101C">
        <w:rPr>
          <w:rFonts w:ascii="Arial" w:hAnsi="Arial" w:cs="Arial"/>
          <w:sz w:val="22"/>
          <w:szCs w:val="22"/>
        </w:rPr>
        <w:t>/</w:t>
      </w:r>
      <w:r w:rsidRPr="0044101C">
        <w:rPr>
          <w:rFonts w:ascii="Arial" w:hAnsi="Arial" w:cs="Arial"/>
          <w:sz w:val="22"/>
          <w:szCs w:val="22"/>
        </w:rPr>
        <w:t xml:space="preserve">Odbiorcę, w celu ustalenia </w:t>
      </w:r>
      <w:r w:rsidR="00A160F0" w:rsidRPr="0044101C">
        <w:rPr>
          <w:rFonts w:ascii="Arial" w:hAnsi="Arial" w:cs="Arial"/>
          <w:sz w:val="22"/>
          <w:szCs w:val="22"/>
        </w:rPr>
        <w:t>zakresu odpowiedzialności Wykonawcy w ramach gwarancji jakości oraz warunków dostarczeni</w:t>
      </w:r>
      <w:r w:rsidR="00632D88" w:rsidRPr="0044101C">
        <w:rPr>
          <w:rFonts w:ascii="Arial" w:hAnsi="Arial" w:cs="Arial"/>
          <w:sz w:val="22"/>
          <w:szCs w:val="22"/>
        </w:rPr>
        <w:t>a</w:t>
      </w:r>
      <w:r w:rsidR="00A160F0" w:rsidRPr="0044101C">
        <w:rPr>
          <w:rFonts w:ascii="Arial" w:hAnsi="Arial" w:cs="Arial"/>
          <w:sz w:val="22"/>
          <w:szCs w:val="22"/>
        </w:rPr>
        <w:t xml:space="preserve"> przedmiotu </w:t>
      </w:r>
      <w:r w:rsidR="00BC16A8">
        <w:rPr>
          <w:rFonts w:ascii="Arial" w:hAnsi="Arial" w:cs="Arial"/>
          <w:sz w:val="22"/>
          <w:szCs w:val="22"/>
        </w:rPr>
        <w:t>U</w:t>
      </w:r>
      <w:r w:rsidR="00A160F0" w:rsidRPr="0044101C">
        <w:rPr>
          <w:rFonts w:ascii="Arial" w:hAnsi="Arial" w:cs="Arial"/>
          <w:sz w:val="22"/>
          <w:szCs w:val="22"/>
        </w:rPr>
        <w:t xml:space="preserve">mowy zgodnie ze złożonym zamówieniem i bez wad (zakres i sposób wymiany, uzupełnienia dostawy lub zwrotu </w:t>
      </w:r>
      <w:r w:rsidR="0088462A" w:rsidRPr="0044101C">
        <w:rPr>
          <w:rFonts w:ascii="Arial" w:hAnsi="Arial" w:cs="Arial"/>
          <w:sz w:val="22"/>
          <w:szCs w:val="22"/>
        </w:rPr>
        <w:t xml:space="preserve">przedmiotu </w:t>
      </w:r>
      <w:r w:rsidR="00BC16A8">
        <w:rPr>
          <w:rFonts w:ascii="Arial" w:hAnsi="Arial" w:cs="Arial"/>
          <w:sz w:val="22"/>
          <w:szCs w:val="22"/>
        </w:rPr>
        <w:t>U</w:t>
      </w:r>
      <w:r w:rsidR="0088462A" w:rsidRPr="0044101C">
        <w:rPr>
          <w:rFonts w:ascii="Arial" w:hAnsi="Arial" w:cs="Arial"/>
          <w:sz w:val="22"/>
          <w:szCs w:val="22"/>
        </w:rPr>
        <w:t>mowy</w:t>
      </w:r>
      <w:r w:rsidR="00A160F0" w:rsidRPr="0044101C">
        <w:rPr>
          <w:rFonts w:ascii="Arial" w:hAnsi="Arial" w:cs="Arial"/>
          <w:sz w:val="22"/>
          <w:szCs w:val="22"/>
        </w:rPr>
        <w:t>). Wykonawca zobowiązany jest wówczas wykonać ustalenia komisji</w:t>
      </w:r>
      <w:r w:rsidRPr="0044101C">
        <w:rPr>
          <w:rFonts w:ascii="Arial" w:hAnsi="Arial" w:cs="Arial"/>
          <w:sz w:val="22"/>
          <w:szCs w:val="22"/>
        </w:rPr>
        <w:t xml:space="preserve">, w terminie </w:t>
      </w:r>
      <w:r w:rsidR="007C6EFC" w:rsidRPr="0044101C">
        <w:rPr>
          <w:rFonts w:ascii="Arial" w:hAnsi="Arial" w:cs="Arial"/>
          <w:sz w:val="22"/>
          <w:szCs w:val="22"/>
        </w:rPr>
        <w:t>10</w:t>
      </w:r>
      <w:r w:rsidR="00BC16A8">
        <w:rPr>
          <w:rFonts w:ascii="Arial" w:hAnsi="Arial" w:cs="Arial"/>
          <w:sz w:val="22"/>
          <w:szCs w:val="22"/>
        </w:rPr>
        <w:t xml:space="preserve"> (słownie: dziesięciu)</w:t>
      </w:r>
      <w:r w:rsidR="007C6EFC" w:rsidRPr="0044101C">
        <w:rPr>
          <w:rFonts w:ascii="Arial" w:hAnsi="Arial" w:cs="Arial"/>
          <w:sz w:val="22"/>
          <w:szCs w:val="22"/>
        </w:rPr>
        <w:t xml:space="preserve"> </w:t>
      </w:r>
      <w:r w:rsidRPr="0044101C">
        <w:rPr>
          <w:rFonts w:ascii="Arial" w:hAnsi="Arial" w:cs="Arial"/>
          <w:sz w:val="22"/>
          <w:szCs w:val="22"/>
        </w:rPr>
        <w:t xml:space="preserve">dni </w:t>
      </w:r>
      <w:r w:rsidR="004E4162" w:rsidRPr="0044101C">
        <w:rPr>
          <w:rFonts w:ascii="Arial" w:hAnsi="Arial" w:cs="Arial"/>
          <w:sz w:val="22"/>
          <w:szCs w:val="22"/>
        </w:rPr>
        <w:t xml:space="preserve">kalendarzowych </w:t>
      </w:r>
      <w:r w:rsidRPr="0044101C">
        <w:rPr>
          <w:rFonts w:ascii="Arial" w:hAnsi="Arial" w:cs="Arial"/>
          <w:sz w:val="22"/>
          <w:szCs w:val="22"/>
        </w:rPr>
        <w:t>od dnia sporządzenia protokołu</w:t>
      </w:r>
      <w:r w:rsidR="00A160F0" w:rsidRPr="0044101C">
        <w:rPr>
          <w:rFonts w:ascii="Arial" w:hAnsi="Arial" w:cs="Arial"/>
          <w:sz w:val="22"/>
          <w:szCs w:val="22"/>
        </w:rPr>
        <w:t xml:space="preserve"> z posiedzenia </w:t>
      </w:r>
      <w:r w:rsidR="00D5754A" w:rsidRPr="0044101C">
        <w:rPr>
          <w:rFonts w:ascii="Arial" w:hAnsi="Arial" w:cs="Arial"/>
          <w:sz w:val="22"/>
          <w:szCs w:val="22"/>
        </w:rPr>
        <w:t>komisji</w:t>
      </w:r>
      <w:r w:rsidR="00A160F0" w:rsidRPr="0044101C">
        <w:rPr>
          <w:rFonts w:ascii="Arial" w:hAnsi="Arial" w:cs="Arial"/>
          <w:sz w:val="22"/>
          <w:szCs w:val="22"/>
        </w:rPr>
        <w:t xml:space="preserve">. </w:t>
      </w:r>
      <w:r w:rsidRPr="0044101C">
        <w:rPr>
          <w:rFonts w:ascii="Arial" w:hAnsi="Arial" w:cs="Arial"/>
          <w:sz w:val="22"/>
          <w:szCs w:val="22"/>
        </w:rPr>
        <w:t xml:space="preserve"> </w:t>
      </w:r>
    </w:p>
    <w:p w14:paraId="2DD37D48" w14:textId="337C4FD7" w:rsidR="000169AC" w:rsidRPr="0044101C" w:rsidRDefault="000169AC" w:rsidP="0044101C">
      <w:pPr>
        <w:pStyle w:val="Tekstpodstawowy2"/>
        <w:numPr>
          <w:ilvl w:val="0"/>
          <w:numId w:val="4"/>
        </w:numPr>
        <w:tabs>
          <w:tab w:val="left" w:pos="-3544"/>
        </w:tabs>
        <w:spacing w:after="0" w:line="276" w:lineRule="auto"/>
        <w:ind w:left="284" w:right="74" w:hanging="284"/>
        <w:jc w:val="both"/>
        <w:rPr>
          <w:rFonts w:ascii="Arial" w:hAnsi="Arial" w:cs="Arial"/>
          <w:sz w:val="22"/>
          <w:szCs w:val="22"/>
        </w:rPr>
      </w:pPr>
      <w:r w:rsidRPr="0044101C">
        <w:rPr>
          <w:rFonts w:ascii="Arial" w:hAnsi="Arial" w:cs="Arial"/>
          <w:sz w:val="22"/>
          <w:szCs w:val="22"/>
        </w:rPr>
        <w:t xml:space="preserve">W przypadku </w:t>
      </w:r>
      <w:r w:rsidR="008A4F56" w:rsidRPr="0044101C">
        <w:rPr>
          <w:rFonts w:ascii="Arial" w:hAnsi="Arial" w:cs="Arial"/>
          <w:sz w:val="22"/>
          <w:szCs w:val="22"/>
        </w:rPr>
        <w:t>odmowy wzięcia</w:t>
      </w:r>
      <w:r w:rsidRPr="0044101C">
        <w:rPr>
          <w:rFonts w:ascii="Arial" w:hAnsi="Arial" w:cs="Arial"/>
          <w:sz w:val="22"/>
          <w:szCs w:val="22"/>
        </w:rPr>
        <w:t xml:space="preserve"> </w:t>
      </w:r>
      <w:r w:rsidR="00E4226F" w:rsidRPr="0044101C">
        <w:rPr>
          <w:rFonts w:ascii="Arial" w:hAnsi="Arial" w:cs="Arial"/>
          <w:sz w:val="22"/>
          <w:szCs w:val="22"/>
        </w:rPr>
        <w:t xml:space="preserve">udziału </w:t>
      </w:r>
      <w:r w:rsidRPr="0044101C">
        <w:rPr>
          <w:rFonts w:ascii="Arial" w:hAnsi="Arial" w:cs="Arial"/>
          <w:sz w:val="22"/>
          <w:szCs w:val="22"/>
        </w:rPr>
        <w:t>przez Wykonawcę</w:t>
      </w:r>
      <w:r w:rsidR="00E4226F" w:rsidRPr="0044101C">
        <w:rPr>
          <w:rFonts w:ascii="Arial" w:hAnsi="Arial" w:cs="Arial"/>
          <w:sz w:val="22"/>
          <w:szCs w:val="22"/>
        </w:rPr>
        <w:t xml:space="preserve"> lub braku przedstawiciela Wykonawcy</w:t>
      </w:r>
      <w:r w:rsidRPr="0044101C">
        <w:rPr>
          <w:rFonts w:ascii="Arial" w:hAnsi="Arial" w:cs="Arial"/>
          <w:sz w:val="22"/>
          <w:szCs w:val="22"/>
        </w:rPr>
        <w:t xml:space="preserve"> w </w:t>
      </w:r>
      <w:r w:rsidR="008A4F56" w:rsidRPr="0044101C">
        <w:rPr>
          <w:rFonts w:ascii="Arial" w:hAnsi="Arial" w:cs="Arial"/>
          <w:sz w:val="22"/>
          <w:szCs w:val="22"/>
        </w:rPr>
        <w:t xml:space="preserve">posiedzeniu </w:t>
      </w:r>
      <w:r w:rsidRPr="0044101C">
        <w:rPr>
          <w:rFonts w:ascii="Arial" w:hAnsi="Arial" w:cs="Arial"/>
          <w:sz w:val="22"/>
          <w:szCs w:val="22"/>
        </w:rPr>
        <w:t>komisji w terminie wskazanym w ust. </w:t>
      </w:r>
      <w:r w:rsidR="00AC4547" w:rsidRPr="0044101C">
        <w:rPr>
          <w:rFonts w:ascii="Arial" w:hAnsi="Arial" w:cs="Arial"/>
          <w:sz w:val="22"/>
          <w:szCs w:val="22"/>
        </w:rPr>
        <w:t>6</w:t>
      </w:r>
      <w:r w:rsidR="008A4F56" w:rsidRPr="0044101C">
        <w:rPr>
          <w:rFonts w:ascii="Arial" w:hAnsi="Arial" w:cs="Arial"/>
          <w:sz w:val="22"/>
          <w:szCs w:val="22"/>
        </w:rPr>
        <w:t>,</w:t>
      </w:r>
      <w:r w:rsidR="006F5B03" w:rsidRPr="0044101C">
        <w:rPr>
          <w:rFonts w:ascii="Arial" w:hAnsi="Arial" w:cs="Arial"/>
          <w:sz w:val="22"/>
          <w:szCs w:val="22"/>
        </w:rPr>
        <w:t xml:space="preserve"> </w:t>
      </w:r>
      <w:r w:rsidRPr="0044101C">
        <w:rPr>
          <w:rFonts w:ascii="Arial" w:hAnsi="Arial" w:cs="Arial"/>
          <w:sz w:val="22"/>
          <w:szCs w:val="22"/>
        </w:rPr>
        <w:t>Zamawiający</w:t>
      </w:r>
      <w:r w:rsidR="00D5754A" w:rsidRPr="0044101C">
        <w:rPr>
          <w:rFonts w:ascii="Arial" w:hAnsi="Arial" w:cs="Arial"/>
          <w:sz w:val="22"/>
          <w:szCs w:val="22"/>
        </w:rPr>
        <w:t>/Odbiorca</w:t>
      </w:r>
      <w:r w:rsidRPr="0044101C">
        <w:rPr>
          <w:rFonts w:ascii="Arial" w:hAnsi="Arial" w:cs="Arial"/>
          <w:sz w:val="22"/>
          <w:szCs w:val="22"/>
        </w:rPr>
        <w:t xml:space="preserve"> ma prawo uznać, że Wykonawca uwzględnił i zaakceptował zgłoszoną reklamację </w:t>
      </w:r>
      <w:r w:rsidR="00E4226F" w:rsidRPr="0044101C">
        <w:rPr>
          <w:rFonts w:ascii="Arial" w:hAnsi="Arial" w:cs="Arial"/>
          <w:sz w:val="22"/>
          <w:szCs w:val="22"/>
        </w:rPr>
        <w:br/>
      </w:r>
      <w:r w:rsidRPr="0044101C">
        <w:rPr>
          <w:rFonts w:ascii="Arial" w:hAnsi="Arial" w:cs="Arial"/>
          <w:sz w:val="22"/>
          <w:szCs w:val="22"/>
        </w:rPr>
        <w:t xml:space="preserve">w całości. </w:t>
      </w:r>
    </w:p>
    <w:p w14:paraId="2579FED6" w14:textId="71B23FE8" w:rsidR="000169AC" w:rsidRPr="0044101C" w:rsidRDefault="00466679" w:rsidP="0044101C">
      <w:pPr>
        <w:pStyle w:val="Tekstpodstawowy2"/>
        <w:numPr>
          <w:ilvl w:val="0"/>
          <w:numId w:val="4"/>
        </w:numPr>
        <w:tabs>
          <w:tab w:val="left" w:pos="-3544"/>
        </w:tabs>
        <w:spacing w:after="0" w:line="276" w:lineRule="auto"/>
        <w:ind w:left="284" w:right="74" w:hanging="284"/>
        <w:jc w:val="both"/>
        <w:rPr>
          <w:rFonts w:ascii="Arial" w:hAnsi="Arial" w:cs="Arial"/>
          <w:sz w:val="22"/>
          <w:szCs w:val="22"/>
        </w:rPr>
      </w:pPr>
      <w:r w:rsidRPr="0044101C">
        <w:rPr>
          <w:rFonts w:ascii="Arial" w:hAnsi="Arial" w:cs="Arial"/>
          <w:sz w:val="22"/>
          <w:szCs w:val="22"/>
        </w:rPr>
        <w:t>Zamawiający</w:t>
      </w:r>
      <w:r w:rsidR="00D24669" w:rsidRPr="0044101C">
        <w:rPr>
          <w:rFonts w:ascii="Arial" w:hAnsi="Arial" w:cs="Arial"/>
          <w:sz w:val="22"/>
          <w:szCs w:val="22"/>
        </w:rPr>
        <w:t>/</w:t>
      </w:r>
      <w:r w:rsidR="000169AC" w:rsidRPr="0044101C">
        <w:rPr>
          <w:rFonts w:ascii="Arial" w:hAnsi="Arial" w:cs="Arial"/>
          <w:sz w:val="22"/>
          <w:szCs w:val="22"/>
        </w:rPr>
        <w:t>Odbiorca ma prawo do obciążenia Wykonawcy wszystkimi kosztami związanymi z otrzymaniem, przechowywaniem i zwr</w:t>
      </w:r>
      <w:r w:rsidR="001F1484" w:rsidRPr="0044101C">
        <w:rPr>
          <w:rFonts w:ascii="Arial" w:hAnsi="Arial" w:cs="Arial"/>
          <w:sz w:val="22"/>
          <w:szCs w:val="22"/>
        </w:rPr>
        <w:t xml:space="preserve">otem nieprawidłowo dostarczonego przedmiotu </w:t>
      </w:r>
      <w:r w:rsidR="00BC16A8">
        <w:rPr>
          <w:rFonts w:ascii="Arial" w:hAnsi="Arial" w:cs="Arial"/>
          <w:sz w:val="22"/>
          <w:szCs w:val="22"/>
        </w:rPr>
        <w:t>U</w:t>
      </w:r>
      <w:r w:rsidR="001F1484" w:rsidRPr="0044101C">
        <w:rPr>
          <w:rFonts w:ascii="Arial" w:hAnsi="Arial" w:cs="Arial"/>
          <w:sz w:val="22"/>
          <w:szCs w:val="22"/>
        </w:rPr>
        <w:t>mowy</w:t>
      </w:r>
      <w:r w:rsidR="008A4F56" w:rsidRPr="0044101C">
        <w:rPr>
          <w:rFonts w:ascii="Arial" w:hAnsi="Arial" w:cs="Arial"/>
          <w:sz w:val="22"/>
          <w:szCs w:val="22"/>
        </w:rPr>
        <w:t xml:space="preserve">, w tym </w:t>
      </w:r>
      <w:r w:rsidR="000169AC" w:rsidRPr="0044101C">
        <w:rPr>
          <w:rFonts w:ascii="Arial" w:hAnsi="Arial" w:cs="Arial"/>
          <w:sz w:val="22"/>
          <w:szCs w:val="22"/>
        </w:rPr>
        <w:t>kosztami transportu, składowania i załadunku. Wykonawca jest zobowiązany do zapłaty faktur lub not księgowych otrzymanych z tego tytułu w ciągu 14</w:t>
      </w:r>
      <w:r w:rsidR="00BC16A8">
        <w:rPr>
          <w:rFonts w:ascii="Arial" w:hAnsi="Arial" w:cs="Arial"/>
          <w:sz w:val="22"/>
          <w:szCs w:val="22"/>
        </w:rPr>
        <w:t xml:space="preserve"> (słownie: czternastu)</w:t>
      </w:r>
      <w:r w:rsidR="000169AC" w:rsidRPr="0044101C">
        <w:rPr>
          <w:rFonts w:ascii="Arial" w:hAnsi="Arial" w:cs="Arial"/>
          <w:sz w:val="22"/>
          <w:szCs w:val="22"/>
        </w:rPr>
        <w:t xml:space="preserve"> dni </w:t>
      </w:r>
      <w:r w:rsidR="004E4162" w:rsidRPr="0044101C">
        <w:rPr>
          <w:rFonts w:ascii="Arial" w:hAnsi="Arial" w:cs="Arial"/>
          <w:sz w:val="22"/>
          <w:szCs w:val="22"/>
        </w:rPr>
        <w:t xml:space="preserve">kalendarzowych </w:t>
      </w:r>
      <w:r w:rsidR="000169AC" w:rsidRPr="0044101C">
        <w:rPr>
          <w:rFonts w:ascii="Arial" w:hAnsi="Arial" w:cs="Arial"/>
          <w:sz w:val="22"/>
          <w:szCs w:val="22"/>
        </w:rPr>
        <w:t>od daty otrzymania</w:t>
      </w:r>
      <w:r w:rsidR="008A4F56" w:rsidRPr="0044101C">
        <w:rPr>
          <w:rFonts w:ascii="Arial" w:hAnsi="Arial" w:cs="Arial"/>
          <w:sz w:val="22"/>
          <w:szCs w:val="22"/>
        </w:rPr>
        <w:t xml:space="preserve"> faktury lub noty</w:t>
      </w:r>
      <w:r w:rsidR="000169AC" w:rsidRPr="0044101C">
        <w:rPr>
          <w:rFonts w:ascii="Arial" w:hAnsi="Arial" w:cs="Arial"/>
          <w:sz w:val="22"/>
          <w:szCs w:val="22"/>
        </w:rPr>
        <w:t>.</w:t>
      </w:r>
    </w:p>
    <w:p w14:paraId="0CA7288C" w14:textId="6D7B412A" w:rsidR="008A4F56" w:rsidRPr="0044101C" w:rsidRDefault="004C2E39" w:rsidP="0044101C">
      <w:pPr>
        <w:numPr>
          <w:ilvl w:val="0"/>
          <w:numId w:val="4"/>
        </w:numPr>
        <w:tabs>
          <w:tab w:val="left" w:pos="284"/>
        </w:tabs>
        <w:autoSpaceDE w:val="0"/>
        <w:autoSpaceDN w:val="0"/>
        <w:adjustRightInd w:val="0"/>
        <w:spacing w:line="276" w:lineRule="auto"/>
        <w:ind w:left="284" w:hanging="284"/>
        <w:jc w:val="both"/>
        <w:rPr>
          <w:rFonts w:ascii="Arial" w:eastAsia="SimSun" w:hAnsi="Arial" w:cs="Arial"/>
          <w:sz w:val="22"/>
          <w:szCs w:val="22"/>
        </w:rPr>
      </w:pPr>
      <w:r w:rsidRPr="0044101C">
        <w:rPr>
          <w:rFonts w:ascii="Arial" w:eastAsia="SimSun" w:hAnsi="Arial" w:cs="Arial"/>
          <w:sz w:val="22"/>
          <w:szCs w:val="22"/>
        </w:rPr>
        <w:t xml:space="preserve">Jeżeli </w:t>
      </w:r>
      <w:r w:rsidR="00235BD2" w:rsidRPr="0044101C">
        <w:rPr>
          <w:rFonts w:ascii="Arial" w:eastAsia="SimSun" w:hAnsi="Arial" w:cs="Arial"/>
          <w:sz w:val="22"/>
          <w:szCs w:val="22"/>
        </w:rPr>
        <w:t>Wykonawca</w:t>
      </w:r>
      <w:r w:rsidRPr="0044101C">
        <w:rPr>
          <w:rFonts w:ascii="Arial" w:eastAsia="SimSun" w:hAnsi="Arial" w:cs="Arial"/>
          <w:sz w:val="22"/>
          <w:szCs w:val="22"/>
        </w:rPr>
        <w:t xml:space="preserve"> nie </w:t>
      </w:r>
      <w:r w:rsidR="008A4F56" w:rsidRPr="0044101C">
        <w:rPr>
          <w:rFonts w:ascii="Arial" w:eastAsia="SimSun" w:hAnsi="Arial" w:cs="Arial"/>
          <w:sz w:val="22"/>
          <w:szCs w:val="22"/>
        </w:rPr>
        <w:t>wypełni swoich obowiązków wynikających z gwarancji jakości</w:t>
      </w:r>
      <w:r w:rsidRPr="0044101C">
        <w:rPr>
          <w:rFonts w:ascii="Arial" w:eastAsia="SimSun" w:hAnsi="Arial" w:cs="Arial"/>
          <w:sz w:val="22"/>
          <w:szCs w:val="22"/>
        </w:rPr>
        <w:t xml:space="preserve">, </w:t>
      </w:r>
      <w:r w:rsidR="00004E7C" w:rsidRPr="0044101C">
        <w:rPr>
          <w:rFonts w:ascii="Arial" w:eastAsia="SimSun" w:hAnsi="Arial" w:cs="Arial"/>
          <w:sz w:val="22"/>
          <w:szCs w:val="22"/>
        </w:rPr>
        <w:t>Zamawiający</w:t>
      </w:r>
      <w:r w:rsidR="00DC14EF" w:rsidRPr="0044101C">
        <w:rPr>
          <w:rFonts w:ascii="Arial" w:eastAsia="SimSun" w:hAnsi="Arial" w:cs="Arial"/>
          <w:sz w:val="22"/>
          <w:szCs w:val="22"/>
        </w:rPr>
        <w:t>/Odbiorca</w:t>
      </w:r>
      <w:r w:rsidR="00FF0FE7" w:rsidRPr="0044101C">
        <w:rPr>
          <w:rFonts w:ascii="Arial" w:eastAsia="SimSun" w:hAnsi="Arial" w:cs="Arial"/>
          <w:sz w:val="22"/>
          <w:szCs w:val="22"/>
        </w:rPr>
        <w:t>,</w:t>
      </w:r>
      <w:r w:rsidR="00004E7C" w:rsidRPr="0044101C">
        <w:rPr>
          <w:rFonts w:ascii="Arial" w:eastAsia="SimSun" w:hAnsi="Arial" w:cs="Arial"/>
          <w:sz w:val="22"/>
          <w:szCs w:val="22"/>
        </w:rPr>
        <w:t xml:space="preserve"> </w:t>
      </w:r>
      <w:r w:rsidR="00FF0FE7" w:rsidRPr="0044101C">
        <w:rPr>
          <w:rFonts w:ascii="Arial" w:eastAsia="SimSun" w:hAnsi="Arial" w:cs="Arial"/>
          <w:sz w:val="22"/>
          <w:szCs w:val="22"/>
        </w:rPr>
        <w:t xml:space="preserve">informując o tym Wykonawcę, </w:t>
      </w:r>
      <w:r w:rsidRPr="0044101C">
        <w:rPr>
          <w:rFonts w:ascii="Arial" w:eastAsia="SimSun" w:hAnsi="Arial" w:cs="Arial"/>
          <w:sz w:val="22"/>
          <w:szCs w:val="22"/>
        </w:rPr>
        <w:t xml:space="preserve">może </w:t>
      </w:r>
      <w:r w:rsidR="008A4F56" w:rsidRPr="0044101C">
        <w:rPr>
          <w:rFonts w:ascii="Arial" w:eastAsia="SimSun" w:hAnsi="Arial" w:cs="Arial"/>
          <w:sz w:val="22"/>
          <w:szCs w:val="22"/>
        </w:rPr>
        <w:t xml:space="preserve">na koszt i ryzyko Wykonawcy nabyć </w:t>
      </w:r>
      <w:r w:rsidR="007B5EE5">
        <w:rPr>
          <w:rFonts w:ascii="Arial" w:eastAsia="SimSun" w:hAnsi="Arial" w:cs="Arial"/>
          <w:sz w:val="22"/>
          <w:szCs w:val="22"/>
        </w:rPr>
        <w:t xml:space="preserve">u podmiotu trzeciego </w:t>
      </w:r>
      <w:r w:rsidR="008A4F56" w:rsidRPr="0044101C">
        <w:rPr>
          <w:rFonts w:ascii="Arial" w:eastAsia="SimSun" w:hAnsi="Arial" w:cs="Arial"/>
          <w:sz w:val="22"/>
          <w:szCs w:val="22"/>
        </w:rPr>
        <w:t xml:space="preserve">przedmiot </w:t>
      </w:r>
      <w:r w:rsidR="00961BC3">
        <w:rPr>
          <w:rFonts w:ascii="Arial" w:eastAsia="SimSun" w:hAnsi="Arial" w:cs="Arial"/>
          <w:sz w:val="22"/>
          <w:szCs w:val="22"/>
        </w:rPr>
        <w:t>U</w:t>
      </w:r>
      <w:r w:rsidR="008A4F56" w:rsidRPr="0044101C">
        <w:rPr>
          <w:rFonts w:ascii="Arial" w:eastAsia="SimSun" w:hAnsi="Arial" w:cs="Arial"/>
          <w:sz w:val="22"/>
          <w:szCs w:val="22"/>
        </w:rPr>
        <w:t xml:space="preserve">mowy </w:t>
      </w:r>
      <w:r w:rsidR="00A27EEF" w:rsidRPr="0044101C">
        <w:rPr>
          <w:rFonts w:ascii="Arial" w:eastAsia="SimSun" w:hAnsi="Arial" w:cs="Arial"/>
          <w:sz w:val="22"/>
          <w:szCs w:val="22"/>
        </w:rPr>
        <w:t>będący odpowiednikiem asortymentu wg kryteriów zawartych</w:t>
      </w:r>
      <w:r w:rsidR="000D7EC1" w:rsidRPr="0044101C">
        <w:rPr>
          <w:rFonts w:ascii="Arial" w:eastAsia="SimSun" w:hAnsi="Arial" w:cs="Arial"/>
          <w:sz w:val="22"/>
          <w:szCs w:val="22"/>
        </w:rPr>
        <w:br/>
      </w:r>
      <w:r w:rsidR="00A27EEF" w:rsidRPr="0044101C">
        <w:rPr>
          <w:rFonts w:ascii="Arial" w:eastAsia="SimSun" w:hAnsi="Arial" w:cs="Arial"/>
          <w:sz w:val="22"/>
          <w:szCs w:val="22"/>
        </w:rPr>
        <w:t xml:space="preserve">w paragrafie 1 ust.1 </w:t>
      </w:r>
      <w:r w:rsidR="00BD0321">
        <w:rPr>
          <w:rFonts w:ascii="Arial" w:eastAsia="SimSun" w:hAnsi="Arial" w:cs="Arial"/>
          <w:sz w:val="22"/>
          <w:szCs w:val="22"/>
        </w:rPr>
        <w:t>U</w:t>
      </w:r>
      <w:r w:rsidR="00A27EEF" w:rsidRPr="0044101C">
        <w:rPr>
          <w:rFonts w:ascii="Arial" w:eastAsia="SimSun" w:hAnsi="Arial" w:cs="Arial"/>
          <w:sz w:val="22"/>
          <w:szCs w:val="22"/>
        </w:rPr>
        <w:t xml:space="preserve">mowy  </w:t>
      </w:r>
      <w:r w:rsidR="008A4F56" w:rsidRPr="0044101C">
        <w:rPr>
          <w:rFonts w:ascii="Arial" w:eastAsia="SimSun" w:hAnsi="Arial" w:cs="Arial"/>
          <w:sz w:val="22"/>
          <w:szCs w:val="22"/>
        </w:rPr>
        <w:t>zgodny ze złożon</w:t>
      </w:r>
      <w:r w:rsidR="002B696B" w:rsidRPr="0044101C">
        <w:rPr>
          <w:rFonts w:ascii="Arial" w:eastAsia="SimSun" w:hAnsi="Arial" w:cs="Arial"/>
          <w:sz w:val="22"/>
          <w:szCs w:val="22"/>
        </w:rPr>
        <w:t>ym</w:t>
      </w:r>
      <w:r w:rsidR="008A4F56" w:rsidRPr="0044101C">
        <w:rPr>
          <w:rFonts w:ascii="Arial" w:eastAsia="SimSun" w:hAnsi="Arial" w:cs="Arial"/>
          <w:sz w:val="22"/>
          <w:szCs w:val="22"/>
        </w:rPr>
        <w:t xml:space="preserve"> zamówieni</w:t>
      </w:r>
      <w:r w:rsidR="002B696B" w:rsidRPr="0044101C">
        <w:rPr>
          <w:rFonts w:ascii="Arial" w:eastAsia="SimSun" w:hAnsi="Arial" w:cs="Arial"/>
          <w:sz w:val="22"/>
          <w:szCs w:val="22"/>
        </w:rPr>
        <w:t xml:space="preserve">em </w:t>
      </w:r>
      <w:r w:rsidR="008A4F56" w:rsidRPr="0044101C">
        <w:rPr>
          <w:rFonts w:ascii="Arial" w:eastAsia="SimSun" w:hAnsi="Arial" w:cs="Arial"/>
          <w:sz w:val="22"/>
          <w:szCs w:val="22"/>
        </w:rPr>
        <w:t xml:space="preserve"> </w:t>
      </w:r>
      <w:r w:rsidR="000D7EC1" w:rsidRPr="0044101C">
        <w:rPr>
          <w:rFonts w:ascii="Arial" w:eastAsia="SimSun" w:hAnsi="Arial" w:cs="Arial"/>
          <w:sz w:val="22"/>
          <w:szCs w:val="22"/>
        </w:rPr>
        <w:t>objętym</w:t>
      </w:r>
      <w:r w:rsidR="008A4F56" w:rsidRPr="0044101C">
        <w:rPr>
          <w:rFonts w:ascii="Arial" w:eastAsia="SimSun" w:hAnsi="Arial" w:cs="Arial"/>
          <w:sz w:val="22"/>
          <w:szCs w:val="22"/>
        </w:rPr>
        <w:t xml:space="preserve"> reklamacją na koszt i ryzyko Wykonawcy potrącając </w:t>
      </w:r>
      <w:r w:rsidR="006B1E4B" w:rsidRPr="0044101C">
        <w:rPr>
          <w:rFonts w:ascii="Arial" w:eastAsia="SimSun" w:hAnsi="Arial" w:cs="Arial"/>
          <w:sz w:val="22"/>
          <w:szCs w:val="22"/>
        </w:rPr>
        <w:t xml:space="preserve">poniesiony koszt </w:t>
      </w:r>
      <w:r w:rsidR="008A4F56" w:rsidRPr="0044101C">
        <w:rPr>
          <w:rFonts w:ascii="Arial" w:eastAsia="SimSun" w:hAnsi="Arial" w:cs="Arial"/>
          <w:sz w:val="22"/>
          <w:szCs w:val="22"/>
        </w:rPr>
        <w:t xml:space="preserve">z </w:t>
      </w:r>
      <w:r w:rsidR="005B579D" w:rsidRPr="0044101C">
        <w:rPr>
          <w:rFonts w:ascii="Arial" w:eastAsia="SimSun" w:hAnsi="Arial" w:cs="Arial"/>
          <w:sz w:val="22"/>
          <w:szCs w:val="22"/>
        </w:rPr>
        <w:t>wierzytelności przysługujących</w:t>
      </w:r>
      <w:r w:rsidR="008A4F56" w:rsidRPr="0044101C">
        <w:rPr>
          <w:rFonts w:ascii="Arial" w:eastAsia="SimSun" w:hAnsi="Arial" w:cs="Arial"/>
          <w:sz w:val="22"/>
          <w:szCs w:val="22"/>
        </w:rPr>
        <w:t xml:space="preserve"> Wykonawcy lub zabezpieczenia należytego wykonania </w:t>
      </w:r>
      <w:r w:rsidR="00BD0321">
        <w:rPr>
          <w:rFonts w:ascii="Arial" w:eastAsia="SimSun" w:hAnsi="Arial" w:cs="Arial"/>
          <w:sz w:val="22"/>
          <w:szCs w:val="22"/>
        </w:rPr>
        <w:t>U</w:t>
      </w:r>
      <w:r w:rsidR="008A4F56" w:rsidRPr="0044101C">
        <w:rPr>
          <w:rFonts w:ascii="Arial" w:eastAsia="SimSun" w:hAnsi="Arial" w:cs="Arial"/>
          <w:sz w:val="22"/>
          <w:szCs w:val="22"/>
        </w:rPr>
        <w:t>mowy</w:t>
      </w:r>
      <w:r w:rsidR="007C6EFC" w:rsidRPr="0044101C">
        <w:rPr>
          <w:rFonts w:ascii="Arial" w:eastAsia="SimSun" w:hAnsi="Arial" w:cs="Arial"/>
          <w:sz w:val="22"/>
          <w:szCs w:val="22"/>
        </w:rPr>
        <w:t>.</w:t>
      </w:r>
      <w:r w:rsidR="00DC14EF" w:rsidRPr="0044101C">
        <w:rPr>
          <w:rFonts w:ascii="Arial" w:eastAsia="SimSun" w:hAnsi="Arial" w:cs="Arial"/>
          <w:sz w:val="22"/>
          <w:szCs w:val="22"/>
        </w:rPr>
        <w:t xml:space="preserve"> Skorzystanie z powyższego uprawnienia przez Zamawiającego/Odbiorcę nie pozbawia go możliwości żądania zapłaty kar umownych z tytułu opóźnienia w obowiązku wykonania zobowiązań z gwarancji jakości</w:t>
      </w:r>
      <w:r w:rsidR="00632D88" w:rsidRPr="0044101C">
        <w:rPr>
          <w:rFonts w:ascii="Arial" w:eastAsia="SimSun" w:hAnsi="Arial" w:cs="Arial"/>
          <w:sz w:val="22"/>
          <w:szCs w:val="22"/>
        </w:rPr>
        <w:t xml:space="preserve">, liczonych do czasu </w:t>
      </w:r>
      <w:r w:rsidR="003B0018">
        <w:rPr>
          <w:rFonts w:ascii="Arial" w:eastAsia="SimSun" w:hAnsi="Arial" w:cs="Arial"/>
          <w:sz w:val="22"/>
          <w:szCs w:val="22"/>
        </w:rPr>
        <w:t>zlecenia podmiotowi trzeciemu dostarczenia</w:t>
      </w:r>
      <w:r w:rsidR="003B0018" w:rsidRPr="0044101C">
        <w:rPr>
          <w:rFonts w:ascii="Arial" w:eastAsia="SimSun" w:hAnsi="Arial" w:cs="Arial"/>
          <w:sz w:val="22"/>
          <w:szCs w:val="22"/>
        </w:rPr>
        <w:t xml:space="preserve"> </w:t>
      </w:r>
      <w:r w:rsidR="00632D88" w:rsidRPr="0044101C">
        <w:rPr>
          <w:rFonts w:ascii="Arial" w:eastAsia="SimSun" w:hAnsi="Arial" w:cs="Arial"/>
          <w:sz w:val="22"/>
          <w:szCs w:val="22"/>
        </w:rPr>
        <w:t>przedmiotu umowy wolnego od wad</w:t>
      </w:r>
      <w:r w:rsidR="00774DFF" w:rsidRPr="0044101C">
        <w:rPr>
          <w:rFonts w:ascii="Arial" w:eastAsia="SimSun" w:hAnsi="Arial" w:cs="Arial"/>
          <w:sz w:val="22"/>
          <w:szCs w:val="22"/>
        </w:rPr>
        <w:t xml:space="preserve">, a także nie pozbawia go uprawnień z gwarancji jakości i rękojmi za wady na przyszłość. </w:t>
      </w:r>
    </w:p>
    <w:p w14:paraId="2185D6C1" w14:textId="6EEC2822" w:rsidR="00CD0A6B" w:rsidRPr="0044101C" w:rsidRDefault="00CD0A6B" w:rsidP="0044101C">
      <w:pPr>
        <w:pStyle w:val="Style7"/>
        <w:numPr>
          <w:ilvl w:val="0"/>
          <w:numId w:val="4"/>
        </w:numPr>
        <w:spacing w:line="276" w:lineRule="auto"/>
        <w:ind w:left="283" w:right="74" w:hanging="425"/>
        <w:rPr>
          <w:sz w:val="22"/>
          <w:szCs w:val="22"/>
        </w:rPr>
      </w:pPr>
      <w:r w:rsidRPr="0044101C">
        <w:rPr>
          <w:rStyle w:val="FontStyle11"/>
          <w:sz w:val="22"/>
          <w:szCs w:val="22"/>
        </w:rPr>
        <w:t xml:space="preserve">Wykonawca </w:t>
      </w:r>
      <w:r w:rsidRPr="0044101C">
        <w:rPr>
          <w:sz w:val="22"/>
          <w:szCs w:val="22"/>
        </w:rPr>
        <w:t>ponosi pełną odpowiedzialność wobec Zamawiającego</w:t>
      </w:r>
      <w:r w:rsidR="00196B9E" w:rsidRPr="0044101C">
        <w:rPr>
          <w:sz w:val="22"/>
          <w:szCs w:val="22"/>
        </w:rPr>
        <w:t>/Odbiorcy</w:t>
      </w:r>
      <w:r w:rsidRPr="0044101C">
        <w:rPr>
          <w:sz w:val="22"/>
          <w:szCs w:val="22"/>
        </w:rPr>
        <w:t xml:space="preserve"> za wady prawne i fizyczne  przedmiotu </w:t>
      </w:r>
      <w:r w:rsidR="00BD0321">
        <w:rPr>
          <w:sz w:val="22"/>
          <w:szCs w:val="22"/>
        </w:rPr>
        <w:t>U</w:t>
      </w:r>
      <w:r w:rsidRPr="0044101C">
        <w:rPr>
          <w:sz w:val="22"/>
          <w:szCs w:val="22"/>
        </w:rPr>
        <w:t>mowy.</w:t>
      </w:r>
    </w:p>
    <w:p w14:paraId="23F6E0C6" w14:textId="645E7133" w:rsidR="00774DFF" w:rsidRPr="0044101C" w:rsidRDefault="00CD0A6B" w:rsidP="0044101C">
      <w:pPr>
        <w:pStyle w:val="Style7"/>
        <w:numPr>
          <w:ilvl w:val="0"/>
          <w:numId w:val="4"/>
        </w:numPr>
        <w:spacing w:line="276" w:lineRule="auto"/>
        <w:ind w:left="283" w:right="74" w:hanging="425"/>
        <w:rPr>
          <w:sz w:val="22"/>
          <w:szCs w:val="22"/>
        </w:rPr>
      </w:pPr>
      <w:r w:rsidRPr="0044101C">
        <w:rPr>
          <w:sz w:val="22"/>
          <w:szCs w:val="22"/>
        </w:rPr>
        <w:t xml:space="preserve">Wykonawca zobowiązuje się do pokrycia wszelkich szkód poniesionych przez Zamawiającego wskutek dostarczenia mu przedmiotu </w:t>
      </w:r>
      <w:r w:rsidR="00BD0321">
        <w:rPr>
          <w:sz w:val="22"/>
          <w:szCs w:val="22"/>
        </w:rPr>
        <w:t>U</w:t>
      </w:r>
      <w:r w:rsidRPr="0044101C">
        <w:rPr>
          <w:sz w:val="22"/>
          <w:szCs w:val="22"/>
        </w:rPr>
        <w:t>mowy z wad</w:t>
      </w:r>
      <w:r w:rsidR="00774DFF" w:rsidRPr="0044101C">
        <w:rPr>
          <w:sz w:val="22"/>
          <w:szCs w:val="22"/>
        </w:rPr>
        <w:t>ą prawną lub fizyczną.</w:t>
      </w:r>
    </w:p>
    <w:p w14:paraId="268C7E42" w14:textId="1629A18C" w:rsidR="00CD0A6B" w:rsidRDefault="00774DFF" w:rsidP="0044101C">
      <w:pPr>
        <w:pStyle w:val="Style7"/>
        <w:numPr>
          <w:ilvl w:val="0"/>
          <w:numId w:val="4"/>
        </w:numPr>
        <w:spacing w:line="276" w:lineRule="auto"/>
        <w:ind w:left="283" w:right="74" w:hanging="425"/>
        <w:rPr>
          <w:sz w:val="22"/>
          <w:szCs w:val="22"/>
        </w:rPr>
      </w:pPr>
      <w:r w:rsidRPr="0044101C">
        <w:rPr>
          <w:sz w:val="22"/>
          <w:szCs w:val="22"/>
        </w:rPr>
        <w:t xml:space="preserve">Uprawnienia Zamawiającego przewidziane w niniejszym paragrafie nie pozbawiają go innych </w:t>
      </w:r>
      <w:r w:rsidR="00CD0A6B" w:rsidRPr="0044101C">
        <w:rPr>
          <w:sz w:val="22"/>
          <w:szCs w:val="22"/>
        </w:rPr>
        <w:t>uprawnień wynikających z powszechnie obowiązujących przepisów prawa, w szczególności z przepisów Kodeksu Cywilnego.</w:t>
      </w:r>
    </w:p>
    <w:p w14:paraId="5627408A" w14:textId="77777777" w:rsidR="00BD0321" w:rsidRPr="0044101C" w:rsidRDefault="00BD0321" w:rsidP="00BD0321">
      <w:pPr>
        <w:pStyle w:val="Style7"/>
        <w:spacing w:line="276" w:lineRule="auto"/>
        <w:ind w:right="74"/>
        <w:rPr>
          <w:sz w:val="22"/>
          <w:szCs w:val="22"/>
        </w:rPr>
      </w:pPr>
    </w:p>
    <w:p w14:paraId="51B7DBC3" w14:textId="77777777" w:rsidR="000169AC" w:rsidRPr="0044101C" w:rsidRDefault="000169AC" w:rsidP="0044101C">
      <w:pPr>
        <w:pStyle w:val="Style1"/>
        <w:widowControl/>
        <w:spacing w:line="276" w:lineRule="auto"/>
        <w:ind w:right="74"/>
        <w:jc w:val="center"/>
        <w:rPr>
          <w:rStyle w:val="FontStyle12"/>
          <w:bCs/>
          <w:sz w:val="22"/>
          <w:szCs w:val="22"/>
        </w:rPr>
      </w:pPr>
      <w:r w:rsidRPr="0044101C">
        <w:rPr>
          <w:rStyle w:val="FontStyle12"/>
          <w:bCs/>
          <w:sz w:val="22"/>
          <w:szCs w:val="22"/>
        </w:rPr>
        <w:t xml:space="preserve">§ </w:t>
      </w:r>
      <w:r w:rsidR="006C227C" w:rsidRPr="0044101C">
        <w:rPr>
          <w:rStyle w:val="FontStyle12"/>
          <w:bCs/>
          <w:sz w:val="22"/>
          <w:szCs w:val="22"/>
        </w:rPr>
        <w:t>6</w:t>
      </w:r>
    </w:p>
    <w:p w14:paraId="1576A009" w14:textId="77777777" w:rsidR="000169AC" w:rsidRPr="0044101C" w:rsidRDefault="000169AC" w:rsidP="0044101C">
      <w:pPr>
        <w:pStyle w:val="Style1"/>
        <w:widowControl/>
        <w:spacing w:line="276" w:lineRule="auto"/>
        <w:ind w:right="71"/>
        <w:contextualSpacing/>
        <w:jc w:val="center"/>
        <w:rPr>
          <w:rStyle w:val="FontStyle12"/>
          <w:bCs/>
          <w:sz w:val="22"/>
          <w:szCs w:val="22"/>
        </w:rPr>
      </w:pPr>
      <w:r w:rsidRPr="0044101C">
        <w:rPr>
          <w:rStyle w:val="FontStyle12"/>
          <w:bCs/>
          <w:sz w:val="22"/>
          <w:szCs w:val="22"/>
        </w:rPr>
        <w:t>Kary umowne</w:t>
      </w:r>
    </w:p>
    <w:p w14:paraId="02E624BB" w14:textId="1589BDF9" w:rsidR="000169AC" w:rsidRPr="0044101C" w:rsidRDefault="00E75F11" w:rsidP="0044101C">
      <w:pPr>
        <w:pStyle w:val="Style7"/>
        <w:widowControl/>
        <w:numPr>
          <w:ilvl w:val="0"/>
          <w:numId w:val="2"/>
        </w:numPr>
        <w:tabs>
          <w:tab w:val="left" w:pos="-3544"/>
        </w:tabs>
        <w:spacing w:line="276" w:lineRule="auto"/>
        <w:ind w:left="284" w:right="74" w:hanging="284"/>
        <w:rPr>
          <w:rStyle w:val="FontStyle11"/>
          <w:sz w:val="22"/>
          <w:szCs w:val="22"/>
        </w:rPr>
      </w:pPr>
      <w:r w:rsidRPr="0044101C">
        <w:rPr>
          <w:rStyle w:val="FontStyle11"/>
          <w:sz w:val="22"/>
          <w:szCs w:val="22"/>
        </w:rPr>
        <w:t>Zamawiający</w:t>
      </w:r>
      <w:r w:rsidR="00795C50" w:rsidRPr="0044101C">
        <w:rPr>
          <w:rStyle w:val="FontStyle11"/>
          <w:sz w:val="22"/>
          <w:szCs w:val="22"/>
        </w:rPr>
        <w:t xml:space="preserve"> </w:t>
      </w:r>
      <w:r w:rsidRPr="0044101C">
        <w:rPr>
          <w:rStyle w:val="FontStyle11"/>
          <w:sz w:val="22"/>
          <w:szCs w:val="22"/>
        </w:rPr>
        <w:t>może żądać od Wykonawcy zapłaty następujących kar umownych</w:t>
      </w:r>
      <w:r w:rsidR="003279BA" w:rsidRPr="0044101C">
        <w:rPr>
          <w:rStyle w:val="FontStyle11"/>
          <w:sz w:val="22"/>
          <w:szCs w:val="22"/>
        </w:rPr>
        <w:t xml:space="preserve"> </w:t>
      </w:r>
      <w:r w:rsidR="000169AC" w:rsidRPr="0044101C">
        <w:rPr>
          <w:rStyle w:val="FontStyle11"/>
          <w:sz w:val="22"/>
          <w:szCs w:val="22"/>
        </w:rPr>
        <w:t>:</w:t>
      </w:r>
    </w:p>
    <w:p w14:paraId="521BDAE5" w14:textId="5EF1C603" w:rsidR="000169AC" w:rsidRPr="0044101C" w:rsidRDefault="000169AC" w:rsidP="0044101C">
      <w:pPr>
        <w:pStyle w:val="Style7"/>
        <w:widowControl/>
        <w:numPr>
          <w:ilvl w:val="0"/>
          <w:numId w:val="3"/>
        </w:numPr>
        <w:tabs>
          <w:tab w:val="left" w:pos="-3544"/>
        </w:tabs>
        <w:spacing w:line="276" w:lineRule="auto"/>
        <w:ind w:left="567" w:right="74" w:hanging="283"/>
        <w:contextualSpacing/>
        <w:rPr>
          <w:rStyle w:val="FontStyle11"/>
          <w:sz w:val="22"/>
          <w:szCs w:val="22"/>
        </w:rPr>
      </w:pPr>
      <w:r w:rsidRPr="0044101C">
        <w:rPr>
          <w:rStyle w:val="FontStyle11"/>
          <w:sz w:val="22"/>
          <w:szCs w:val="22"/>
        </w:rPr>
        <w:t xml:space="preserve">za </w:t>
      </w:r>
      <w:r w:rsidR="00CA02F4">
        <w:rPr>
          <w:rStyle w:val="FontStyle11"/>
          <w:sz w:val="22"/>
          <w:szCs w:val="22"/>
        </w:rPr>
        <w:t>zwłokę</w:t>
      </w:r>
      <w:r w:rsidR="001909E5" w:rsidRPr="0044101C">
        <w:rPr>
          <w:rStyle w:val="FontStyle11"/>
          <w:sz w:val="22"/>
          <w:szCs w:val="22"/>
        </w:rPr>
        <w:t xml:space="preserve"> </w:t>
      </w:r>
      <w:r w:rsidRPr="0044101C">
        <w:rPr>
          <w:rStyle w:val="FontStyle11"/>
          <w:sz w:val="22"/>
          <w:szCs w:val="22"/>
        </w:rPr>
        <w:t xml:space="preserve">w </w:t>
      </w:r>
      <w:r w:rsidR="001A541C" w:rsidRPr="0044101C">
        <w:rPr>
          <w:rStyle w:val="FontStyle11"/>
          <w:sz w:val="22"/>
          <w:szCs w:val="22"/>
        </w:rPr>
        <w:t>realizacji zamówienia</w:t>
      </w:r>
      <w:r w:rsidR="00E75F11" w:rsidRPr="0044101C">
        <w:rPr>
          <w:rStyle w:val="FontStyle11"/>
          <w:sz w:val="22"/>
          <w:szCs w:val="22"/>
        </w:rPr>
        <w:t xml:space="preserve"> –</w:t>
      </w:r>
      <w:r w:rsidRPr="0044101C">
        <w:rPr>
          <w:rStyle w:val="FontStyle11"/>
          <w:sz w:val="22"/>
          <w:szCs w:val="22"/>
        </w:rPr>
        <w:t xml:space="preserve"> w wysokości </w:t>
      </w:r>
      <w:r w:rsidR="00CF53E8" w:rsidRPr="0044101C">
        <w:rPr>
          <w:rStyle w:val="FontStyle11"/>
          <w:sz w:val="22"/>
          <w:szCs w:val="22"/>
        </w:rPr>
        <w:t>0,5</w:t>
      </w:r>
      <w:r w:rsidR="00BD0321" w:rsidRPr="0044101C">
        <w:rPr>
          <w:rStyle w:val="FontStyle11"/>
          <w:sz w:val="22"/>
          <w:szCs w:val="22"/>
        </w:rPr>
        <w:t>%</w:t>
      </w:r>
      <w:r w:rsidR="00BD0321">
        <w:rPr>
          <w:rStyle w:val="FontStyle11"/>
          <w:sz w:val="22"/>
          <w:szCs w:val="22"/>
        </w:rPr>
        <w:t xml:space="preserve"> (słownie: pięć dziesiątych procenta)</w:t>
      </w:r>
      <w:r w:rsidRPr="0044101C">
        <w:rPr>
          <w:rStyle w:val="FontStyle11"/>
          <w:sz w:val="22"/>
          <w:szCs w:val="22"/>
        </w:rPr>
        <w:t xml:space="preserve"> wartości netto niedostarczonego</w:t>
      </w:r>
      <w:r w:rsidR="00C347F9" w:rsidRPr="0044101C">
        <w:rPr>
          <w:rStyle w:val="FontStyle11"/>
          <w:sz w:val="22"/>
          <w:szCs w:val="22"/>
        </w:rPr>
        <w:t xml:space="preserve"> </w:t>
      </w:r>
      <w:r w:rsidRPr="0044101C">
        <w:rPr>
          <w:rStyle w:val="FontStyle11"/>
          <w:sz w:val="22"/>
          <w:szCs w:val="22"/>
        </w:rPr>
        <w:t xml:space="preserve">w terminie przedmiotu </w:t>
      </w:r>
      <w:r w:rsidR="00BD0321">
        <w:rPr>
          <w:rStyle w:val="FontStyle11"/>
          <w:sz w:val="22"/>
          <w:szCs w:val="22"/>
        </w:rPr>
        <w:t>U</w:t>
      </w:r>
      <w:r w:rsidRPr="0044101C">
        <w:rPr>
          <w:rStyle w:val="FontStyle11"/>
          <w:sz w:val="22"/>
          <w:szCs w:val="22"/>
        </w:rPr>
        <w:t>mowy</w:t>
      </w:r>
      <w:r w:rsidR="00E75F11" w:rsidRPr="0044101C">
        <w:rPr>
          <w:rStyle w:val="FontStyle11"/>
          <w:sz w:val="22"/>
          <w:szCs w:val="22"/>
        </w:rPr>
        <w:t xml:space="preserve"> –</w:t>
      </w:r>
      <w:r w:rsidRPr="0044101C">
        <w:rPr>
          <w:rStyle w:val="FontStyle11"/>
          <w:sz w:val="22"/>
          <w:szCs w:val="22"/>
        </w:rPr>
        <w:t xml:space="preserve"> za każdy </w:t>
      </w:r>
      <w:r w:rsidR="00943552" w:rsidRPr="0044101C">
        <w:rPr>
          <w:rStyle w:val="FontStyle11"/>
          <w:sz w:val="22"/>
          <w:szCs w:val="22"/>
        </w:rPr>
        <w:t xml:space="preserve">rozpoczęty </w:t>
      </w:r>
      <w:r w:rsidRPr="0044101C">
        <w:rPr>
          <w:rStyle w:val="FontStyle11"/>
          <w:sz w:val="22"/>
          <w:szCs w:val="22"/>
        </w:rPr>
        <w:t>dzień opóźnienia,</w:t>
      </w:r>
      <w:r w:rsidR="00172AEB" w:rsidRPr="0044101C">
        <w:rPr>
          <w:rStyle w:val="FontStyle11"/>
          <w:sz w:val="22"/>
          <w:szCs w:val="22"/>
        </w:rPr>
        <w:t xml:space="preserve"> liczony od pierwszego dnia po terminie określonym w §</w:t>
      </w:r>
      <w:r w:rsidR="00172AEB" w:rsidRPr="0044101C">
        <w:rPr>
          <w:sz w:val="22"/>
          <w:szCs w:val="22"/>
        </w:rPr>
        <w:t xml:space="preserve"> 4 ust. 3,</w:t>
      </w:r>
    </w:p>
    <w:p w14:paraId="2C28E4A4" w14:textId="7C4649C3" w:rsidR="000169AC" w:rsidRPr="009978D0" w:rsidRDefault="000169AC" w:rsidP="0044101C">
      <w:pPr>
        <w:pStyle w:val="Style7"/>
        <w:widowControl/>
        <w:numPr>
          <w:ilvl w:val="0"/>
          <w:numId w:val="3"/>
        </w:numPr>
        <w:tabs>
          <w:tab w:val="left" w:pos="-3544"/>
        </w:tabs>
        <w:spacing w:line="276" w:lineRule="auto"/>
        <w:ind w:left="567" w:right="74" w:hanging="283"/>
        <w:contextualSpacing/>
        <w:rPr>
          <w:rStyle w:val="FontStyle11"/>
          <w:sz w:val="22"/>
          <w:szCs w:val="22"/>
        </w:rPr>
      </w:pPr>
      <w:r w:rsidRPr="009978D0">
        <w:rPr>
          <w:rStyle w:val="FontStyle11"/>
          <w:sz w:val="22"/>
          <w:szCs w:val="22"/>
        </w:rPr>
        <w:t xml:space="preserve">za </w:t>
      </w:r>
      <w:r w:rsidR="00CA02F4">
        <w:rPr>
          <w:rStyle w:val="FontStyle11"/>
          <w:sz w:val="22"/>
          <w:szCs w:val="22"/>
        </w:rPr>
        <w:t>zwłokę</w:t>
      </w:r>
      <w:r w:rsidR="00F10671" w:rsidRPr="009978D0">
        <w:rPr>
          <w:rStyle w:val="FontStyle11"/>
          <w:sz w:val="22"/>
          <w:szCs w:val="22"/>
        </w:rPr>
        <w:t xml:space="preserve"> </w:t>
      </w:r>
      <w:r w:rsidRPr="009978D0">
        <w:rPr>
          <w:rStyle w:val="FontStyle11"/>
          <w:sz w:val="22"/>
          <w:szCs w:val="22"/>
        </w:rPr>
        <w:t xml:space="preserve">w wykonaniu obowiązków </w:t>
      </w:r>
      <w:r w:rsidR="00EA110D" w:rsidRPr="009978D0">
        <w:rPr>
          <w:rStyle w:val="FontStyle11"/>
          <w:sz w:val="22"/>
          <w:szCs w:val="22"/>
        </w:rPr>
        <w:t>wynikających z gwarancji jakości</w:t>
      </w:r>
      <w:r w:rsidR="00172AEB" w:rsidRPr="009978D0">
        <w:rPr>
          <w:rStyle w:val="FontStyle11"/>
          <w:sz w:val="22"/>
          <w:szCs w:val="22"/>
        </w:rPr>
        <w:t xml:space="preserve"> –</w:t>
      </w:r>
      <w:r w:rsidR="00351142" w:rsidRPr="009978D0">
        <w:rPr>
          <w:rStyle w:val="FontStyle11"/>
          <w:sz w:val="22"/>
          <w:szCs w:val="22"/>
        </w:rPr>
        <w:t xml:space="preserve"> </w:t>
      </w:r>
      <w:r w:rsidRPr="009978D0">
        <w:rPr>
          <w:rStyle w:val="FontStyle11"/>
          <w:sz w:val="22"/>
          <w:szCs w:val="22"/>
        </w:rPr>
        <w:t xml:space="preserve">w wysokości </w:t>
      </w:r>
      <w:r w:rsidR="00CF53E8" w:rsidRPr="009978D0">
        <w:rPr>
          <w:rStyle w:val="FontStyle11"/>
          <w:sz w:val="22"/>
          <w:szCs w:val="22"/>
        </w:rPr>
        <w:t>0,5%</w:t>
      </w:r>
      <w:r w:rsidR="009978D0" w:rsidRPr="009978D0">
        <w:rPr>
          <w:rStyle w:val="FontStyle11"/>
          <w:sz w:val="22"/>
          <w:szCs w:val="22"/>
        </w:rPr>
        <w:t xml:space="preserve"> (słownie: pięć dziesiątych procenta)</w:t>
      </w:r>
      <w:r w:rsidR="00CF53E8" w:rsidRPr="009978D0">
        <w:rPr>
          <w:rStyle w:val="FontStyle11"/>
          <w:sz w:val="22"/>
          <w:szCs w:val="22"/>
        </w:rPr>
        <w:t xml:space="preserve"> </w:t>
      </w:r>
      <w:r w:rsidRPr="009978D0">
        <w:rPr>
          <w:rStyle w:val="FontStyle11"/>
          <w:sz w:val="22"/>
          <w:szCs w:val="22"/>
        </w:rPr>
        <w:t xml:space="preserve">wartości netto reklamowanego przedmiotu </w:t>
      </w:r>
      <w:r w:rsidR="009978D0" w:rsidRPr="009978D0">
        <w:rPr>
          <w:rStyle w:val="FontStyle11"/>
          <w:sz w:val="22"/>
          <w:szCs w:val="22"/>
        </w:rPr>
        <w:t>U</w:t>
      </w:r>
      <w:r w:rsidRPr="009978D0">
        <w:rPr>
          <w:rStyle w:val="FontStyle11"/>
          <w:sz w:val="22"/>
          <w:szCs w:val="22"/>
        </w:rPr>
        <w:t xml:space="preserve">mowy </w:t>
      </w:r>
      <w:r w:rsidR="00172AEB" w:rsidRPr="009978D0">
        <w:rPr>
          <w:rStyle w:val="FontStyle11"/>
          <w:sz w:val="22"/>
          <w:szCs w:val="22"/>
        </w:rPr>
        <w:t>–</w:t>
      </w:r>
      <w:r w:rsidRPr="009978D0">
        <w:rPr>
          <w:rStyle w:val="FontStyle11"/>
          <w:sz w:val="22"/>
          <w:szCs w:val="22"/>
        </w:rPr>
        <w:t xml:space="preserve"> za każdy </w:t>
      </w:r>
      <w:r w:rsidR="00943552" w:rsidRPr="009978D0">
        <w:rPr>
          <w:rStyle w:val="FontStyle11"/>
          <w:sz w:val="22"/>
          <w:szCs w:val="22"/>
        </w:rPr>
        <w:t xml:space="preserve">rozpoczęty </w:t>
      </w:r>
      <w:r w:rsidRPr="009978D0">
        <w:rPr>
          <w:rStyle w:val="FontStyle11"/>
          <w:sz w:val="22"/>
          <w:szCs w:val="22"/>
        </w:rPr>
        <w:t xml:space="preserve">dzień opóźnienia, liczony od pierwszego dnia po terminach określonych w § </w:t>
      </w:r>
      <w:r w:rsidR="00351142" w:rsidRPr="009978D0">
        <w:rPr>
          <w:rStyle w:val="FontStyle11"/>
          <w:sz w:val="22"/>
          <w:szCs w:val="22"/>
        </w:rPr>
        <w:t>5</w:t>
      </w:r>
      <w:r w:rsidRPr="009978D0">
        <w:rPr>
          <w:rStyle w:val="FontStyle11"/>
          <w:sz w:val="22"/>
          <w:szCs w:val="22"/>
        </w:rPr>
        <w:t xml:space="preserve"> ust. </w:t>
      </w:r>
      <w:r w:rsidR="00C347F9" w:rsidRPr="009978D0">
        <w:rPr>
          <w:rStyle w:val="FontStyle11"/>
          <w:sz w:val="22"/>
          <w:szCs w:val="22"/>
        </w:rPr>
        <w:t>4</w:t>
      </w:r>
      <w:r w:rsidR="00332958" w:rsidRPr="009978D0">
        <w:rPr>
          <w:rStyle w:val="FontStyle11"/>
          <w:sz w:val="22"/>
          <w:szCs w:val="22"/>
        </w:rPr>
        <w:t xml:space="preserve"> i 6;</w:t>
      </w:r>
    </w:p>
    <w:p w14:paraId="098185D0" w14:textId="2F88B487" w:rsidR="00381619" w:rsidRPr="009978D0" w:rsidRDefault="00172AEB" w:rsidP="0044101C">
      <w:pPr>
        <w:pStyle w:val="Style7"/>
        <w:widowControl/>
        <w:numPr>
          <w:ilvl w:val="0"/>
          <w:numId w:val="3"/>
        </w:numPr>
        <w:tabs>
          <w:tab w:val="left" w:pos="-3544"/>
        </w:tabs>
        <w:spacing w:line="276" w:lineRule="auto"/>
        <w:ind w:left="567" w:right="74" w:hanging="283"/>
        <w:contextualSpacing/>
        <w:rPr>
          <w:rStyle w:val="FontStyle11"/>
          <w:sz w:val="22"/>
          <w:szCs w:val="22"/>
        </w:rPr>
      </w:pPr>
      <w:r w:rsidRPr="009978D0">
        <w:rPr>
          <w:rStyle w:val="FontStyle11"/>
          <w:sz w:val="22"/>
          <w:szCs w:val="22"/>
        </w:rPr>
        <w:t xml:space="preserve">za </w:t>
      </w:r>
      <w:r w:rsidR="00CA02F4">
        <w:rPr>
          <w:rStyle w:val="FontStyle11"/>
          <w:sz w:val="22"/>
          <w:szCs w:val="22"/>
        </w:rPr>
        <w:t>zwłokę</w:t>
      </w:r>
      <w:r w:rsidRPr="009978D0">
        <w:rPr>
          <w:rStyle w:val="FontStyle11"/>
          <w:sz w:val="22"/>
          <w:szCs w:val="22"/>
        </w:rPr>
        <w:t xml:space="preserve"> w wykonaniu obowiązków wynikających z rękojmi za wady – w wysokości </w:t>
      </w:r>
      <w:r w:rsidR="00E76A0E" w:rsidRPr="009978D0">
        <w:rPr>
          <w:rStyle w:val="FontStyle11"/>
          <w:sz w:val="22"/>
          <w:szCs w:val="22"/>
        </w:rPr>
        <w:t>0,5%</w:t>
      </w:r>
      <w:r w:rsidR="009978D0" w:rsidRPr="009978D0">
        <w:rPr>
          <w:rStyle w:val="FontStyle11"/>
          <w:sz w:val="22"/>
          <w:szCs w:val="22"/>
        </w:rPr>
        <w:t xml:space="preserve"> (słownie: pięć dziesiątych procenta)</w:t>
      </w:r>
      <w:r w:rsidR="00E76A0E" w:rsidRPr="009978D0">
        <w:rPr>
          <w:rStyle w:val="FontStyle11"/>
          <w:sz w:val="22"/>
          <w:szCs w:val="22"/>
        </w:rPr>
        <w:t xml:space="preserve"> </w:t>
      </w:r>
      <w:r w:rsidRPr="009978D0">
        <w:rPr>
          <w:rStyle w:val="FontStyle11"/>
          <w:sz w:val="22"/>
          <w:szCs w:val="22"/>
        </w:rPr>
        <w:t xml:space="preserve">wartości netto reklamowanego przedmiotu </w:t>
      </w:r>
      <w:r w:rsidR="009978D0" w:rsidRPr="009978D0">
        <w:rPr>
          <w:rStyle w:val="FontStyle11"/>
          <w:sz w:val="22"/>
          <w:szCs w:val="22"/>
        </w:rPr>
        <w:t>U</w:t>
      </w:r>
      <w:r w:rsidRPr="009978D0">
        <w:rPr>
          <w:rStyle w:val="FontStyle11"/>
          <w:sz w:val="22"/>
          <w:szCs w:val="22"/>
        </w:rPr>
        <w:t>mowy – za każdy rozpoczęty dzień opóźnienia</w:t>
      </w:r>
      <w:r w:rsidR="00381619" w:rsidRPr="009978D0">
        <w:rPr>
          <w:rStyle w:val="FontStyle11"/>
          <w:sz w:val="22"/>
          <w:szCs w:val="22"/>
        </w:rPr>
        <w:t>,</w:t>
      </w:r>
    </w:p>
    <w:p w14:paraId="3F342831" w14:textId="393E17CC" w:rsidR="00172AEB" w:rsidRPr="009978D0" w:rsidRDefault="00381619" w:rsidP="0044101C">
      <w:pPr>
        <w:pStyle w:val="Style7"/>
        <w:widowControl/>
        <w:numPr>
          <w:ilvl w:val="0"/>
          <w:numId w:val="3"/>
        </w:numPr>
        <w:tabs>
          <w:tab w:val="left" w:pos="-3544"/>
        </w:tabs>
        <w:spacing w:line="276" w:lineRule="auto"/>
        <w:ind w:left="567" w:right="74" w:hanging="283"/>
        <w:contextualSpacing/>
        <w:rPr>
          <w:rStyle w:val="FontStyle11"/>
          <w:sz w:val="22"/>
          <w:szCs w:val="22"/>
        </w:rPr>
      </w:pPr>
      <w:r w:rsidRPr="009978D0">
        <w:rPr>
          <w:rStyle w:val="FontStyle11"/>
          <w:sz w:val="22"/>
          <w:szCs w:val="22"/>
        </w:rPr>
        <w:t xml:space="preserve">z tytułu odstąpienia od </w:t>
      </w:r>
      <w:r w:rsidR="009978D0" w:rsidRPr="009978D0">
        <w:rPr>
          <w:rStyle w:val="FontStyle11"/>
          <w:sz w:val="22"/>
          <w:szCs w:val="22"/>
        </w:rPr>
        <w:t>U</w:t>
      </w:r>
      <w:r w:rsidRPr="009978D0">
        <w:rPr>
          <w:rStyle w:val="FontStyle11"/>
          <w:sz w:val="22"/>
          <w:szCs w:val="22"/>
        </w:rPr>
        <w:t xml:space="preserve">mowy z powodu okoliczności, o których mowa w § 9 ust. 1 lit. b) – e)  – w wysokości </w:t>
      </w:r>
      <w:r w:rsidR="00CF53E8" w:rsidRPr="009978D0">
        <w:rPr>
          <w:rStyle w:val="FontStyle11"/>
          <w:sz w:val="22"/>
          <w:szCs w:val="22"/>
        </w:rPr>
        <w:t xml:space="preserve">20% </w:t>
      </w:r>
      <w:r w:rsidR="009978D0" w:rsidRPr="009978D0">
        <w:rPr>
          <w:rStyle w:val="FontStyle11"/>
          <w:sz w:val="22"/>
          <w:szCs w:val="22"/>
        </w:rPr>
        <w:t xml:space="preserve">(słownie: dwudziestu procent) </w:t>
      </w:r>
      <w:r w:rsidRPr="009978D0">
        <w:rPr>
          <w:rStyle w:val="FontStyle11"/>
          <w:sz w:val="22"/>
          <w:szCs w:val="22"/>
        </w:rPr>
        <w:t xml:space="preserve">wartości netto niewykonanego przedmiotu </w:t>
      </w:r>
      <w:r w:rsidR="009978D0">
        <w:rPr>
          <w:rStyle w:val="FontStyle11"/>
          <w:sz w:val="22"/>
          <w:szCs w:val="22"/>
        </w:rPr>
        <w:t>U</w:t>
      </w:r>
      <w:r w:rsidRPr="009978D0">
        <w:rPr>
          <w:rStyle w:val="FontStyle11"/>
          <w:sz w:val="22"/>
          <w:szCs w:val="22"/>
        </w:rPr>
        <w:t>mowy</w:t>
      </w:r>
      <w:r w:rsidR="00901341" w:rsidRPr="009978D0">
        <w:rPr>
          <w:rStyle w:val="FontStyle11"/>
          <w:sz w:val="22"/>
          <w:szCs w:val="22"/>
        </w:rPr>
        <w:t xml:space="preserve"> w stosunku do </w:t>
      </w:r>
      <w:r w:rsidR="00DF3BC5" w:rsidRPr="009978D0">
        <w:rPr>
          <w:rStyle w:val="FontStyle11"/>
          <w:sz w:val="22"/>
          <w:szCs w:val="22"/>
        </w:rPr>
        <w:t>maksymalnej</w:t>
      </w:r>
      <w:r w:rsidR="00703DCB" w:rsidRPr="009978D0">
        <w:rPr>
          <w:rStyle w:val="FontStyle11"/>
          <w:sz w:val="22"/>
          <w:szCs w:val="22"/>
        </w:rPr>
        <w:t xml:space="preserve"> </w:t>
      </w:r>
      <w:r w:rsidR="00901341" w:rsidRPr="009978D0">
        <w:rPr>
          <w:rStyle w:val="FontStyle11"/>
          <w:sz w:val="22"/>
          <w:szCs w:val="22"/>
        </w:rPr>
        <w:t xml:space="preserve">wartości </w:t>
      </w:r>
      <w:r w:rsidR="00703DCB" w:rsidRPr="009978D0">
        <w:rPr>
          <w:rStyle w:val="FontStyle11"/>
          <w:sz w:val="22"/>
          <w:szCs w:val="22"/>
        </w:rPr>
        <w:t xml:space="preserve">netto </w:t>
      </w:r>
      <w:r w:rsidR="00901341" w:rsidRPr="009978D0">
        <w:rPr>
          <w:rStyle w:val="FontStyle11"/>
          <w:sz w:val="22"/>
          <w:szCs w:val="22"/>
        </w:rPr>
        <w:t xml:space="preserve">umowy określonej w § </w:t>
      </w:r>
      <w:r w:rsidR="00273573">
        <w:rPr>
          <w:rStyle w:val="FontStyle11"/>
          <w:sz w:val="22"/>
          <w:szCs w:val="22"/>
        </w:rPr>
        <w:t>3</w:t>
      </w:r>
      <w:r w:rsidR="00273573" w:rsidRPr="009978D0">
        <w:rPr>
          <w:rStyle w:val="FontStyle11"/>
          <w:sz w:val="22"/>
          <w:szCs w:val="22"/>
        </w:rPr>
        <w:t xml:space="preserve"> </w:t>
      </w:r>
      <w:r w:rsidR="00901341" w:rsidRPr="009978D0">
        <w:rPr>
          <w:rStyle w:val="FontStyle11"/>
          <w:sz w:val="22"/>
          <w:szCs w:val="22"/>
        </w:rPr>
        <w:t xml:space="preserve">ust. </w:t>
      </w:r>
      <w:r w:rsidR="00273573">
        <w:rPr>
          <w:rStyle w:val="FontStyle11"/>
          <w:sz w:val="22"/>
          <w:szCs w:val="22"/>
        </w:rPr>
        <w:t>1</w:t>
      </w:r>
      <w:r w:rsidR="00901341" w:rsidRPr="009978D0">
        <w:rPr>
          <w:rStyle w:val="FontStyle11"/>
          <w:sz w:val="22"/>
          <w:szCs w:val="22"/>
        </w:rPr>
        <w:t>,</w:t>
      </w:r>
    </w:p>
    <w:p w14:paraId="2A15F43F" w14:textId="2D925DCB" w:rsidR="00CF482D" w:rsidRPr="009978D0" w:rsidRDefault="000F7CC3" w:rsidP="0044101C">
      <w:pPr>
        <w:pStyle w:val="Style7"/>
        <w:widowControl/>
        <w:numPr>
          <w:ilvl w:val="0"/>
          <w:numId w:val="3"/>
        </w:numPr>
        <w:tabs>
          <w:tab w:val="left" w:pos="-3544"/>
        </w:tabs>
        <w:spacing w:line="276" w:lineRule="auto"/>
        <w:ind w:left="567" w:right="74" w:hanging="283"/>
        <w:contextualSpacing/>
        <w:rPr>
          <w:rStyle w:val="FontStyle11"/>
          <w:sz w:val="22"/>
          <w:szCs w:val="22"/>
        </w:rPr>
      </w:pPr>
      <w:r w:rsidRPr="009978D0">
        <w:rPr>
          <w:rStyle w:val="FontStyle11"/>
          <w:sz w:val="22"/>
          <w:szCs w:val="22"/>
        </w:rPr>
        <w:t xml:space="preserve">z tytułu odstąpienia od </w:t>
      </w:r>
      <w:r w:rsidR="009978D0">
        <w:rPr>
          <w:rStyle w:val="FontStyle11"/>
          <w:sz w:val="22"/>
          <w:szCs w:val="22"/>
        </w:rPr>
        <w:t>U</w:t>
      </w:r>
      <w:r w:rsidRPr="009978D0">
        <w:rPr>
          <w:rStyle w:val="FontStyle11"/>
          <w:sz w:val="22"/>
          <w:szCs w:val="22"/>
        </w:rPr>
        <w:t xml:space="preserve">mowy z powodu innych niż określone w § 9 ust. 1 lit. b) – </w:t>
      </w:r>
      <w:r w:rsidR="00CA02F4">
        <w:rPr>
          <w:rStyle w:val="FontStyle11"/>
          <w:sz w:val="22"/>
          <w:szCs w:val="22"/>
        </w:rPr>
        <w:t>g</w:t>
      </w:r>
      <w:r w:rsidRPr="009978D0">
        <w:rPr>
          <w:rStyle w:val="FontStyle11"/>
          <w:sz w:val="22"/>
          <w:szCs w:val="22"/>
        </w:rPr>
        <w:t xml:space="preserve">) okoliczności, za które odpowiedzialność ponosi Wykonawca – w wysokości </w:t>
      </w:r>
      <w:r w:rsidR="00CF53E8" w:rsidRPr="009978D0">
        <w:rPr>
          <w:rStyle w:val="FontStyle11"/>
          <w:sz w:val="22"/>
          <w:szCs w:val="22"/>
        </w:rPr>
        <w:t>20%</w:t>
      </w:r>
      <w:r w:rsidR="009978D0">
        <w:rPr>
          <w:rStyle w:val="FontStyle11"/>
          <w:sz w:val="22"/>
          <w:szCs w:val="22"/>
        </w:rPr>
        <w:t xml:space="preserve"> (słownie: dwudziestu procent)</w:t>
      </w:r>
      <w:r w:rsidR="00CF53E8" w:rsidRPr="009978D0">
        <w:rPr>
          <w:rStyle w:val="FontStyle11"/>
          <w:sz w:val="22"/>
          <w:szCs w:val="22"/>
        </w:rPr>
        <w:t xml:space="preserve"> </w:t>
      </w:r>
      <w:r w:rsidR="00DF3BC5" w:rsidRPr="009978D0">
        <w:rPr>
          <w:rStyle w:val="FontStyle11"/>
          <w:sz w:val="22"/>
          <w:szCs w:val="22"/>
        </w:rPr>
        <w:t>maksymalnej</w:t>
      </w:r>
      <w:r w:rsidR="00703DCB" w:rsidRPr="009978D0">
        <w:rPr>
          <w:rStyle w:val="FontStyle11"/>
          <w:sz w:val="22"/>
          <w:szCs w:val="22"/>
        </w:rPr>
        <w:t xml:space="preserve"> </w:t>
      </w:r>
      <w:r w:rsidRPr="009978D0">
        <w:rPr>
          <w:rStyle w:val="FontStyle11"/>
          <w:sz w:val="22"/>
          <w:szCs w:val="22"/>
        </w:rPr>
        <w:t xml:space="preserve">wartości netto </w:t>
      </w:r>
      <w:r w:rsidR="009978D0">
        <w:rPr>
          <w:rStyle w:val="FontStyle11"/>
          <w:sz w:val="22"/>
          <w:szCs w:val="22"/>
        </w:rPr>
        <w:t>U</w:t>
      </w:r>
      <w:r w:rsidRPr="009978D0">
        <w:rPr>
          <w:rStyle w:val="FontStyle11"/>
          <w:sz w:val="22"/>
          <w:szCs w:val="22"/>
        </w:rPr>
        <w:t xml:space="preserve">mowy określonej w § </w:t>
      </w:r>
      <w:r w:rsidR="00273573">
        <w:rPr>
          <w:rStyle w:val="FontStyle11"/>
          <w:sz w:val="22"/>
          <w:szCs w:val="22"/>
        </w:rPr>
        <w:t>3</w:t>
      </w:r>
      <w:r w:rsidR="00273573" w:rsidRPr="009978D0">
        <w:rPr>
          <w:rStyle w:val="FontStyle11"/>
          <w:sz w:val="22"/>
          <w:szCs w:val="22"/>
        </w:rPr>
        <w:t xml:space="preserve"> </w:t>
      </w:r>
      <w:r w:rsidRPr="009978D0">
        <w:rPr>
          <w:rStyle w:val="FontStyle11"/>
          <w:sz w:val="22"/>
          <w:szCs w:val="22"/>
        </w:rPr>
        <w:t xml:space="preserve">ust. </w:t>
      </w:r>
      <w:r w:rsidR="00273573">
        <w:rPr>
          <w:rStyle w:val="FontStyle11"/>
          <w:sz w:val="22"/>
          <w:szCs w:val="22"/>
        </w:rPr>
        <w:t>1</w:t>
      </w:r>
      <w:r w:rsidRPr="009978D0">
        <w:rPr>
          <w:rStyle w:val="FontStyle11"/>
          <w:sz w:val="22"/>
          <w:szCs w:val="22"/>
        </w:rPr>
        <w:t xml:space="preserve">. </w:t>
      </w:r>
      <w:r w:rsidR="00CF482D" w:rsidRPr="009978D0">
        <w:rPr>
          <w:rStyle w:val="FontStyle11"/>
          <w:sz w:val="22"/>
          <w:szCs w:val="22"/>
        </w:rPr>
        <w:t xml:space="preserve"> </w:t>
      </w:r>
    </w:p>
    <w:p w14:paraId="2AA3619B" w14:textId="5854BCC2" w:rsidR="00C02C93" w:rsidRPr="00D57906" w:rsidRDefault="00C02C93" w:rsidP="0044101C">
      <w:pPr>
        <w:pStyle w:val="Style7"/>
        <w:widowControl/>
        <w:numPr>
          <w:ilvl w:val="0"/>
          <w:numId w:val="3"/>
        </w:numPr>
        <w:tabs>
          <w:tab w:val="left" w:pos="-3544"/>
        </w:tabs>
        <w:spacing w:line="276" w:lineRule="auto"/>
        <w:ind w:left="567" w:right="74" w:hanging="283"/>
        <w:contextualSpacing/>
        <w:rPr>
          <w:rStyle w:val="FontStyle11"/>
          <w:sz w:val="22"/>
          <w:szCs w:val="22"/>
        </w:rPr>
      </w:pPr>
      <w:r w:rsidRPr="00D57906">
        <w:rPr>
          <w:rStyle w:val="FontStyle11"/>
          <w:sz w:val="22"/>
        </w:rPr>
        <w:t>za każdorazowy przypadek ujawnienia</w:t>
      </w:r>
      <w:r w:rsidRPr="00E1628B">
        <w:t xml:space="preserve"> </w:t>
      </w:r>
      <w:r w:rsidR="00F42D8D" w:rsidRPr="00D57906">
        <w:rPr>
          <w:sz w:val="22"/>
          <w:szCs w:val="22"/>
        </w:rPr>
        <w:t>Informacji o których mowa w § 10 Umowy</w:t>
      </w:r>
      <w:r w:rsidRPr="00D57906">
        <w:rPr>
          <w:rStyle w:val="FontStyle11"/>
          <w:sz w:val="22"/>
          <w:szCs w:val="22"/>
        </w:rPr>
        <w:t xml:space="preserve"> </w:t>
      </w:r>
      <w:r w:rsidRPr="00D57906">
        <w:rPr>
          <w:rStyle w:val="FontStyle11"/>
          <w:sz w:val="22"/>
        </w:rPr>
        <w:t>przez Wykonawcę lub podmioty</w:t>
      </w:r>
      <w:r w:rsidR="009978D0" w:rsidRPr="00D57906">
        <w:rPr>
          <w:rStyle w:val="FontStyle11"/>
          <w:sz w:val="22"/>
        </w:rPr>
        <w:t>,</w:t>
      </w:r>
      <w:r w:rsidRPr="00FA0658">
        <w:rPr>
          <w:rStyle w:val="FontStyle11"/>
          <w:sz w:val="22"/>
        </w:rPr>
        <w:t xml:space="preserve"> za których działania ponosi on odpowiedzialność</w:t>
      </w:r>
      <w:r w:rsidRPr="00D57906">
        <w:rPr>
          <w:rStyle w:val="FontStyle11"/>
          <w:sz w:val="22"/>
        </w:rPr>
        <w:t>– w wysokości 10%</w:t>
      </w:r>
      <w:r w:rsidR="009978D0" w:rsidRPr="00D57906">
        <w:rPr>
          <w:rStyle w:val="FontStyle11"/>
          <w:sz w:val="22"/>
        </w:rPr>
        <w:t xml:space="preserve"> (słownie: dziesięciu procent)</w:t>
      </w:r>
      <w:r w:rsidRPr="00D57906">
        <w:rPr>
          <w:rStyle w:val="FontStyle11"/>
          <w:sz w:val="22"/>
        </w:rPr>
        <w:t xml:space="preserve"> maksymalnej wartości netto </w:t>
      </w:r>
      <w:r w:rsidR="00A975B5" w:rsidRPr="00D57906">
        <w:rPr>
          <w:rStyle w:val="FontStyle11"/>
          <w:sz w:val="22"/>
        </w:rPr>
        <w:t>U</w:t>
      </w:r>
      <w:r w:rsidRPr="00D57906">
        <w:rPr>
          <w:rStyle w:val="FontStyle11"/>
          <w:sz w:val="22"/>
        </w:rPr>
        <w:t xml:space="preserve">mowy określonej w § </w:t>
      </w:r>
      <w:r w:rsidR="00273573" w:rsidRPr="00D57906">
        <w:rPr>
          <w:rStyle w:val="FontStyle11"/>
          <w:sz w:val="22"/>
        </w:rPr>
        <w:t xml:space="preserve">3 </w:t>
      </w:r>
      <w:r w:rsidRPr="00D57906">
        <w:rPr>
          <w:rStyle w:val="FontStyle11"/>
          <w:sz w:val="22"/>
        </w:rPr>
        <w:t xml:space="preserve">ust. </w:t>
      </w:r>
      <w:r w:rsidR="00273573" w:rsidRPr="00D57906">
        <w:rPr>
          <w:rStyle w:val="FontStyle11"/>
          <w:sz w:val="22"/>
        </w:rPr>
        <w:t xml:space="preserve">1 </w:t>
      </w:r>
      <w:r w:rsidRPr="00D57906">
        <w:rPr>
          <w:rStyle w:val="FontStyle11"/>
          <w:sz w:val="22"/>
        </w:rPr>
        <w:t>Umowy</w:t>
      </w:r>
      <w:r w:rsidR="009978D0" w:rsidRPr="00D57906">
        <w:rPr>
          <w:rStyle w:val="FontStyle11"/>
          <w:sz w:val="22"/>
          <w:szCs w:val="22"/>
        </w:rPr>
        <w:t>.</w:t>
      </w:r>
      <w:r w:rsidRPr="00D57906">
        <w:rPr>
          <w:rStyle w:val="FontStyle11"/>
          <w:sz w:val="22"/>
          <w:szCs w:val="22"/>
        </w:rPr>
        <w:t xml:space="preserve"> </w:t>
      </w:r>
    </w:p>
    <w:p w14:paraId="3F785890" w14:textId="294AE188" w:rsidR="00A74E8A" w:rsidRPr="00D57906" w:rsidRDefault="00A74E8A" w:rsidP="0044101C">
      <w:pPr>
        <w:pStyle w:val="Akapitzlist"/>
        <w:numPr>
          <w:ilvl w:val="0"/>
          <w:numId w:val="2"/>
        </w:numPr>
        <w:spacing w:line="276" w:lineRule="auto"/>
        <w:jc w:val="both"/>
        <w:rPr>
          <w:rFonts w:ascii="Arial" w:hAnsi="Arial" w:cs="Arial"/>
          <w:bCs/>
          <w:sz w:val="22"/>
          <w:szCs w:val="22"/>
        </w:rPr>
      </w:pPr>
      <w:r w:rsidRPr="00D57906">
        <w:rPr>
          <w:rFonts w:ascii="Arial" w:hAnsi="Arial" w:cs="Arial"/>
          <w:bCs/>
          <w:sz w:val="22"/>
          <w:szCs w:val="22"/>
        </w:rPr>
        <w:t xml:space="preserve">Zamawiającemu przysługuje prawo potrącenia należności z tytułu naliczonych kar umownych z należnego Wykonawcy Wynagrodzenia lub zabezpieczenia należytego wykonania </w:t>
      </w:r>
      <w:r w:rsidR="009978D0" w:rsidRPr="00D57906">
        <w:rPr>
          <w:rFonts w:ascii="Arial" w:hAnsi="Arial" w:cs="Arial"/>
          <w:bCs/>
          <w:sz w:val="22"/>
          <w:szCs w:val="22"/>
        </w:rPr>
        <w:t>U</w:t>
      </w:r>
      <w:r w:rsidRPr="00D57906">
        <w:rPr>
          <w:rFonts w:ascii="Arial" w:hAnsi="Arial" w:cs="Arial"/>
          <w:bCs/>
          <w:sz w:val="22"/>
          <w:szCs w:val="22"/>
        </w:rPr>
        <w:t xml:space="preserve">mowy, bez konieczności uzyskiwania odrębnej akceptacji. W przypadku braku możliwości zastosowania potrącenia, kary umowne płatne będą w terminie 14 </w:t>
      </w:r>
      <w:r w:rsidR="009978D0" w:rsidRPr="00D57906">
        <w:rPr>
          <w:rFonts w:ascii="Arial" w:hAnsi="Arial" w:cs="Arial"/>
          <w:bCs/>
          <w:sz w:val="22"/>
          <w:szCs w:val="22"/>
        </w:rPr>
        <w:t xml:space="preserve">(słownie; czternastu) </w:t>
      </w:r>
      <w:r w:rsidRPr="00D57906">
        <w:rPr>
          <w:rFonts w:ascii="Arial" w:hAnsi="Arial" w:cs="Arial"/>
          <w:bCs/>
          <w:sz w:val="22"/>
          <w:szCs w:val="22"/>
        </w:rPr>
        <w:t>dni od dnia wystawienia noty obciążeniowej przez Zamawiającego</w:t>
      </w:r>
      <w:r w:rsidR="00196B9E" w:rsidRPr="00D57906">
        <w:rPr>
          <w:rFonts w:ascii="Arial" w:hAnsi="Arial" w:cs="Arial"/>
          <w:bCs/>
          <w:sz w:val="22"/>
          <w:szCs w:val="22"/>
        </w:rPr>
        <w:t>/Odbiorcę</w:t>
      </w:r>
      <w:r w:rsidRPr="00D57906">
        <w:rPr>
          <w:rFonts w:ascii="Arial" w:hAnsi="Arial" w:cs="Arial"/>
          <w:bCs/>
          <w:sz w:val="22"/>
          <w:szCs w:val="22"/>
        </w:rPr>
        <w:t xml:space="preserve">. </w:t>
      </w:r>
      <w:r w:rsidRPr="00D57906">
        <w:rPr>
          <w:rFonts w:ascii="Arial" w:hAnsi="Arial"/>
          <w:sz w:val="22"/>
        </w:rPr>
        <w:t>(zapis dot</w:t>
      </w:r>
      <w:r w:rsidR="00E160F2" w:rsidRPr="00D57906">
        <w:rPr>
          <w:rFonts w:ascii="Arial" w:hAnsi="Arial"/>
          <w:sz w:val="22"/>
        </w:rPr>
        <w:t>yczy</w:t>
      </w:r>
      <w:r w:rsidRPr="00D57906">
        <w:rPr>
          <w:rFonts w:ascii="Arial" w:hAnsi="Arial"/>
          <w:sz w:val="22"/>
        </w:rPr>
        <w:t xml:space="preserve"> PKP S.A.).</w:t>
      </w:r>
    </w:p>
    <w:p w14:paraId="4F9D8EF5" w14:textId="4BDE82EB" w:rsidR="00214592" w:rsidRPr="009978D0" w:rsidRDefault="000169AC" w:rsidP="0044101C">
      <w:pPr>
        <w:pStyle w:val="Style7"/>
        <w:widowControl/>
        <w:numPr>
          <w:ilvl w:val="0"/>
          <w:numId w:val="2"/>
        </w:numPr>
        <w:tabs>
          <w:tab w:val="left" w:pos="-3544"/>
        </w:tabs>
        <w:spacing w:line="276" w:lineRule="auto"/>
        <w:ind w:left="284" w:right="74" w:hanging="284"/>
        <w:rPr>
          <w:sz w:val="22"/>
          <w:szCs w:val="22"/>
        </w:rPr>
      </w:pPr>
      <w:r w:rsidRPr="009978D0">
        <w:rPr>
          <w:bCs/>
          <w:sz w:val="22"/>
          <w:szCs w:val="22"/>
        </w:rPr>
        <w:t>Zamawiając</w:t>
      </w:r>
      <w:r w:rsidR="00E160F2" w:rsidRPr="009978D0">
        <w:rPr>
          <w:bCs/>
          <w:sz w:val="22"/>
          <w:szCs w:val="22"/>
        </w:rPr>
        <w:t>y</w:t>
      </w:r>
      <w:r w:rsidR="00196B9E" w:rsidRPr="009978D0">
        <w:rPr>
          <w:bCs/>
          <w:sz w:val="22"/>
          <w:szCs w:val="22"/>
        </w:rPr>
        <w:t xml:space="preserve">/Odbiorca </w:t>
      </w:r>
      <w:r w:rsidR="009F055C" w:rsidRPr="009978D0">
        <w:rPr>
          <w:bCs/>
          <w:sz w:val="22"/>
          <w:szCs w:val="22"/>
        </w:rPr>
        <w:t xml:space="preserve">ma prawo potrącić </w:t>
      </w:r>
      <w:r w:rsidR="00CF2AD3" w:rsidRPr="009978D0">
        <w:rPr>
          <w:bCs/>
          <w:sz w:val="22"/>
          <w:szCs w:val="22"/>
        </w:rPr>
        <w:t xml:space="preserve">bez uzyskania uprzedniej zgody Wykonawcy </w:t>
      </w:r>
      <w:r w:rsidR="0090653C" w:rsidRPr="009978D0">
        <w:rPr>
          <w:bCs/>
          <w:sz w:val="22"/>
          <w:szCs w:val="22"/>
        </w:rPr>
        <w:t xml:space="preserve">kary umowne </w:t>
      </w:r>
      <w:r w:rsidRPr="009978D0">
        <w:rPr>
          <w:bCs/>
          <w:sz w:val="22"/>
          <w:szCs w:val="22"/>
        </w:rPr>
        <w:t>z wierzytelności przysługujących Wykonawcy. Potrącenie, o którym mowa w zdaniu poprzednim będzie realizowane w terminie wymagalności wierzytelności przysługującej Wykonawcy.</w:t>
      </w:r>
    </w:p>
    <w:p w14:paraId="6EBB749E" w14:textId="5E519FDC" w:rsidR="000169AC" w:rsidRPr="0044101C" w:rsidRDefault="000169AC" w:rsidP="0044101C">
      <w:pPr>
        <w:pStyle w:val="Style7"/>
        <w:widowControl/>
        <w:numPr>
          <w:ilvl w:val="0"/>
          <w:numId w:val="2"/>
        </w:numPr>
        <w:tabs>
          <w:tab w:val="left" w:pos="-3544"/>
        </w:tabs>
        <w:spacing w:line="276" w:lineRule="auto"/>
        <w:ind w:left="284" w:right="74" w:hanging="284"/>
        <w:rPr>
          <w:rStyle w:val="FontStyle11"/>
          <w:sz w:val="22"/>
          <w:szCs w:val="22"/>
        </w:rPr>
      </w:pPr>
      <w:r w:rsidRPr="0044101C">
        <w:rPr>
          <w:rStyle w:val="FontStyle11"/>
          <w:sz w:val="22"/>
          <w:szCs w:val="22"/>
        </w:rPr>
        <w:t>Zamawiający</w:t>
      </w:r>
      <w:r w:rsidR="00196B9E" w:rsidRPr="0044101C">
        <w:rPr>
          <w:rStyle w:val="FontStyle11"/>
          <w:sz w:val="22"/>
          <w:szCs w:val="22"/>
        </w:rPr>
        <w:t xml:space="preserve">/Odbiorca </w:t>
      </w:r>
      <w:r w:rsidRPr="0044101C">
        <w:rPr>
          <w:rStyle w:val="FontStyle11"/>
          <w:sz w:val="22"/>
          <w:szCs w:val="22"/>
        </w:rPr>
        <w:t>może dochodzić odszkodowania przewyższającego wartość zastrzeżonych kar umownych na zasadach ogólnych.</w:t>
      </w:r>
    </w:p>
    <w:p w14:paraId="44AD0227" w14:textId="51704BAA" w:rsidR="000F7CC3" w:rsidRPr="0044101C" w:rsidRDefault="000F7CC3" w:rsidP="0044101C">
      <w:pPr>
        <w:pStyle w:val="Style7"/>
        <w:widowControl/>
        <w:numPr>
          <w:ilvl w:val="0"/>
          <w:numId w:val="2"/>
        </w:numPr>
        <w:tabs>
          <w:tab w:val="left" w:pos="-3544"/>
        </w:tabs>
        <w:spacing w:line="276" w:lineRule="auto"/>
        <w:ind w:left="284" w:right="74" w:hanging="284"/>
        <w:rPr>
          <w:rStyle w:val="FontStyle11"/>
          <w:sz w:val="22"/>
          <w:szCs w:val="22"/>
        </w:rPr>
      </w:pPr>
      <w:r w:rsidRPr="0044101C">
        <w:rPr>
          <w:rStyle w:val="FontStyle11"/>
          <w:sz w:val="22"/>
          <w:szCs w:val="22"/>
        </w:rPr>
        <w:t>Kary przewidziane w ust. 1 pkt 1 – 4 są od siebie niezależne i nie jest wykluczone ich kumulatywne żądanie zapłaty przez Zamawiającego</w:t>
      </w:r>
      <w:r w:rsidR="00196B9E" w:rsidRPr="0044101C">
        <w:rPr>
          <w:rStyle w:val="FontStyle11"/>
          <w:sz w:val="22"/>
          <w:szCs w:val="22"/>
        </w:rPr>
        <w:t>/Odbiorcę</w:t>
      </w:r>
      <w:r w:rsidRPr="0044101C">
        <w:rPr>
          <w:rStyle w:val="FontStyle11"/>
          <w:sz w:val="22"/>
          <w:szCs w:val="22"/>
        </w:rPr>
        <w:t xml:space="preserve"> od Wykonawcy. </w:t>
      </w:r>
    </w:p>
    <w:p w14:paraId="7E9E92D7" w14:textId="77777777" w:rsidR="00097C76" w:rsidRPr="0044101C" w:rsidRDefault="00097C76" w:rsidP="004835B9">
      <w:pPr>
        <w:pStyle w:val="Style7"/>
        <w:numPr>
          <w:ilvl w:val="0"/>
          <w:numId w:val="2"/>
        </w:numPr>
        <w:tabs>
          <w:tab w:val="left" w:pos="-3544"/>
        </w:tabs>
        <w:spacing w:line="276" w:lineRule="auto"/>
        <w:ind w:left="284" w:right="74" w:hanging="284"/>
        <w:rPr>
          <w:sz w:val="22"/>
          <w:szCs w:val="22"/>
        </w:rPr>
      </w:pPr>
      <w:r w:rsidRPr="0044101C">
        <w:rPr>
          <w:sz w:val="22"/>
          <w:szCs w:val="22"/>
        </w:rPr>
        <w:t xml:space="preserve">Strony przyjmują, że obowiązek zapłaty kary umownej powstaje niezależnie od wykazania zaistniałej szkody lub możliwości udowodnienia jej wysokości. </w:t>
      </w:r>
    </w:p>
    <w:p w14:paraId="6DE7C633" w14:textId="7A66078B" w:rsidR="00097C76" w:rsidRDefault="00097C76" w:rsidP="004835B9">
      <w:pPr>
        <w:pStyle w:val="Style7"/>
        <w:numPr>
          <w:ilvl w:val="0"/>
          <w:numId w:val="2"/>
        </w:numPr>
        <w:tabs>
          <w:tab w:val="left" w:pos="-3544"/>
        </w:tabs>
        <w:spacing w:line="276" w:lineRule="auto"/>
        <w:ind w:left="284" w:right="74" w:hanging="284"/>
        <w:rPr>
          <w:rStyle w:val="FontStyle11"/>
          <w:sz w:val="22"/>
          <w:szCs w:val="22"/>
        </w:rPr>
      </w:pPr>
      <w:r w:rsidRPr="0044101C">
        <w:rPr>
          <w:rStyle w:val="FontStyle11"/>
          <w:sz w:val="22"/>
          <w:szCs w:val="22"/>
        </w:rPr>
        <w:t xml:space="preserve">W przypadku zwłoki Wykonawcy w opłaceniu noty obciążeniowej w terminie w niej określonym, Zamawiającemu przysługuje prawo naliczania </w:t>
      </w:r>
      <w:r w:rsidR="00C871DD">
        <w:rPr>
          <w:rStyle w:val="FontStyle11"/>
          <w:sz w:val="22"/>
          <w:szCs w:val="22"/>
        </w:rPr>
        <w:t xml:space="preserve">odpowiednich </w:t>
      </w:r>
      <w:r w:rsidRPr="0044101C">
        <w:rPr>
          <w:rStyle w:val="FontStyle11"/>
          <w:sz w:val="22"/>
          <w:szCs w:val="22"/>
        </w:rPr>
        <w:t>odsetek ustawowych za opóźnienie.</w:t>
      </w:r>
    </w:p>
    <w:p w14:paraId="7FF37E32" w14:textId="77777777" w:rsidR="00930E5E" w:rsidRPr="0044101C" w:rsidRDefault="00930E5E" w:rsidP="0006105C">
      <w:pPr>
        <w:pStyle w:val="Style7"/>
        <w:widowControl/>
        <w:tabs>
          <w:tab w:val="left" w:pos="-3544"/>
        </w:tabs>
        <w:spacing w:line="276" w:lineRule="auto"/>
        <w:ind w:right="74"/>
        <w:rPr>
          <w:rStyle w:val="FontStyle11"/>
          <w:sz w:val="22"/>
          <w:szCs w:val="22"/>
        </w:rPr>
      </w:pPr>
    </w:p>
    <w:p w14:paraId="36D5D802" w14:textId="454D080F" w:rsidR="00883F1E" w:rsidRPr="0044101C" w:rsidRDefault="00883F1E" w:rsidP="0044101C">
      <w:pPr>
        <w:pStyle w:val="Style1"/>
        <w:widowControl/>
        <w:tabs>
          <w:tab w:val="left" w:pos="360"/>
          <w:tab w:val="left" w:pos="720"/>
        </w:tabs>
        <w:spacing w:line="276" w:lineRule="auto"/>
        <w:ind w:right="74"/>
        <w:jc w:val="center"/>
        <w:rPr>
          <w:rStyle w:val="FontStyle12"/>
          <w:bCs/>
          <w:spacing w:val="60"/>
          <w:sz w:val="22"/>
          <w:szCs w:val="22"/>
        </w:rPr>
      </w:pPr>
      <w:r w:rsidRPr="0044101C">
        <w:rPr>
          <w:rStyle w:val="FontStyle12"/>
          <w:bCs/>
          <w:spacing w:val="60"/>
          <w:sz w:val="22"/>
          <w:szCs w:val="22"/>
        </w:rPr>
        <w:t>§</w:t>
      </w:r>
      <w:r w:rsidR="00707C13" w:rsidRPr="0044101C">
        <w:rPr>
          <w:rStyle w:val="FontStyle12"/>
          <w:bCs/>
          <w:spacing w:val="60"/>
          <w:sz w:val="22"/>
          <w:szCs w:val="22"/>
        </w:rPr>
        <w:t>7</w:t>
      </w:r>
    </w:p>
    <w:p w14:paraId="44CC8683" w14:textId="4BD46874" w:rsidR="00883F1E" w:rsidRPr="0044101C" w:rsidRDefault="00883F1E" w:rsidP="0044101C">
      <w:pPr>
        <w:pStyle w:val="Style1"/>
        <w:widowControl/>
        <w:tabs>
          <w:tab w:val="left" w:pos="360"/>
          <w:tab w:val="left" w:pos="720"/>
        </w:tabs>
        <w:spacing w:line="276" w:lineRule="auto"/>
        <w:ind w:right="71"/>
        <w:contextualSpacing/>
        <w:jc w:val="center"/>
        <w:rPr>
          <w:rStyle w:val="FontStyle12"/>
          <w:bCs/>
          <w:sz w:val="22"/>
          <w:szCs w:val="22"/>
        </w:rPr>
      </w:pPr>
      <w:r w:rsidRPr="0044101C">
        <w:rPr>
          <w:rStyle w:val="FontStyle12"/>
          <w:bCs/>
          <w:sz w:val="22"/>
          <w:szCs w:val="22"/>
        </w:rPr>
        <w:t>Zabezpiecz</w:t>
      </w:r>
      <w:r w:rsidR="0026725A" w:rsidRPr="0044101C">
        <w:rPr>
          <w:rStyle w:val="FontStyle12"/>
          <w:bCs/>
          <w:sz w:val="22"/>
          <w:szCs w:val="22"/>
        </w:rPr>
        <w:t xml:space="preserve">enie należytego wykonania </w:t>
      </w:r>
      <w:r w:rsidR="006B1E19" w:rsidRPr="0044101C">
        <w:rPr>
          <w:rStyle w:val="FontStyle12"/>
          <w:bCs/>
          <w:sz w:val="22"/>
          <w:szCs w:val="22"/>
        </w:rPr>
        <w:t>Umowy</w:t>
      </w:r>
    </w:p>
    <w:p w14:paraId="22915847" w14:textId="5BB69E39" w:rsidR="00FC4EBF" w:rsidRDefault="00FC4EBF" w:rsidP="006A5F2F">
      <w:pPr>
        <w:pStyle w:val="Akapitzlist"/>
        <w:numPr>
          <w:ilvl w:val="0"/>
          <w:numId w:val="19"/>
        </w:numPr>
        <w:spacing w:line="276" w:lineRule="auto"/>
        <w:jc w:val="both"/>
        <w:rPr>
          <w:rFonts w:ascii="Arial" w:hAnsi="Arial" w:cs="Arial"/>
          <w:sz w:val="22"/>
          <w:szCs w:val="22"/>
        </w:rPr>
      </w:pPr>
      <w:r w:rsidRPr="006A5F2F">
        <w:rPr>
          <w:rFonts w:ascii="Arial" w:hAnsi="Arial" w:cs="Arial"/>
          <w:sz w:val="22"/>
          <w:szCs w:val="22"/>
        </w:rPr>
        <w:t xml:space="preserve">Wykonawca zobowiązany jest do wniesienia zabezpieczenia należytego wykonania </w:t>
      </w:r>
      <w:r w:rsidR="009A4EA0" w:rsidRPr="006A5F2F">
        <w:rPr>
          <w:rFonts w:ascii="Arial" w:hAnsi="Arial" w:cs="Arial"/>
          <w:sz w:val="22"/>
          <w:szCs w:val="22"/>
        </w:rPr>
        <w:t>U</w:t>
      </w:r>
      <w:r w:rsidRPr="006A5F2F">
        <w:rPr>
          <w:rFonts w:ascii="Arial" w:hAnsi="Arial" w:cs="Arial"/>
          <w:sz w:val="22"/>
          <w:szCs w:val="22"/>
        </w:rPr>
        <w:t xml:space="preserve">mowy </w:t>
      </w:r>
      <w:r w:rsidR="00237EFF" w:rsidRPr="006A5F2F">
        <w:rPr>
          <w:rFonts w:ascii="Arial" w:hAnsi="Arial" w:cs="Arial"/>
          <w:sz w:val="22"/>
          <w:szCs w:val="22"/>
        </w:rPr>
        <w:br/>
      </w:r>
      <w:r w:rsidRPr="006A5F2F">
        <w:rPr>
          <w:rFonts w:ascii="Arial" w:hAnsi="Arial" w:cs="Arial"/>
          <w:sz w:val="22"/>
          <w:szCs w:val="22"/>
        </w:rPr>
        <w:t xml:space="preserve">w wysokości </w:t>
      </w:r>
      <w:r w:rsidR="00A91845" w:rsidRPr="006A5F2F">
        <w:rPr>
          <w:rFonts w:ascii="Arial" w:hAnsi="Arial" w:cs="Arial"/>
          <w:sz w:val="22"/>
          <w:szCs w:val="22"/>
        </w:rPr>
        <w:t>5</w:t>
      </w:r>
      <w:r w:rsidR="006B1E19" w:rsidRPr="006A5F2F">
        <w:rPr>
          <w:rFonts w:ascii="Arial" w:hAnsi="Arial" w:cs="Arial"/>
          <w:sz w:val="22"/>
          <w:szCs w:val="22"/>
        </w:rPr>
        <w:t xml:space="preserve"> </w:t>
      </w:r>
      <w:r w:rsidRPr="006A5F2F">
        <w:rPr>
          <w:rFonts w:ascii="Arial" w:hAnsi="Arial" w:cs="Arial"/>
          <w:sz w:val="22"/>
          <w:szCs w:val="22"/>
        </w:rPr>
        <w:t>%</w:t>
      </w:r>
      <w:r w:rsidR="009A4EA0" w:rsidRPr="006A5F2F">
        <w:rPr>
          <w:rFonts w:ascii="Arial" w:hAnsi="Arial" w:cs="Arial"/>
          <w:sz w:val="22"/>
          <w:szCs w:val="22"/>
        </w:rPr>
        <w:t xml:space="preserve"> (słownie: pięciu procent)</w:t>
      </w:r>
      <w:r w:rsidRPr="006A5F2F">
        <w:rPr>
          <w:rFonts w:ascii="Arial" w:hAnsi="Arial" w:cs="Arial"/>
          <w:sz w:val="22"/>
          <w:szCs w:val="22"/>
        </w:rPr>
        <w:t xml:space="preserve"> </w:t>
      </w:r>
      <w:r w:rsidR="006B1E19" w:rsidRPr="006A5F2F">
        <w:rPr>
          <w:rFonts w:ascii="Arial" w:hAnsi="Arial" w:cs="Arial"/>
          <w:sz w:val="22"/>
          <w:szCs w:val="22"/>
        </w:rPr>
        <w:t xml:space="preserve">maksymalnej </w:t>
      </w:r>
      <w:r w:rsidRPr="006A5F2F">
        <w:rPr>
          <w:rFonts w:ascii="Arial" w:hAnsi="Arial" w:cs="Arial"/>
          <w:sz w:val="22"/>
          <w:szCs w:val="22"/>
        </w:rPr>
        <w:t xml:space="preserve">wartości </w:t>
      </w:r>
      <w:r w:rsidR="009A4EA0" w:rsidRPr="006A5F2F">
        <w:rPr>
          <w:rFonts w:ascii="Arial" w:hAnsi="Arial" w:cs="Arial"/>
          <w:sz w:val="22"/>
          <w:szCs w:val="22"/>
        </w:rPr>
        <w:t>U</w:t>
      </w:r>
      <w:r w:rsidRPr="006A5F2F">
        <w:rPr>
          <w:rFonts w:ascii="Arial" w:hAnsi="Arial" w:cs="Arial"/>
          <w:sz w:val="22"/>
          <w:szCs w:val="22"/>
        </w:rPr>
        <w:t xml:space="preserve">mowy </w:t>
      </w:r>
      <w:r w:rsidR="00F10671" w:rsidRPr="006A5F2F">
        <w:rPr>
          <w:rFonts w:ascii="Arial" w:hAnsi="Arial" w:cs="Arial"/>
          <w:sz w:val="22"/>
          <w:szCs w:val="22"/>
        </w:rPr>
        <w:t>brutto</w:t>
      </w:r>
      <w:r w:rsidRPr="006A5F2F">
        <w:rPr>
          <w:rFonts w:ascii="Arial" w:hAnsi="Arial" w:cs="Arial"/>
          <w:sz w:val="22"/>
          <w:szCs w:val="22"/>
        </w:rPr>
        <w:t xml:space="preserve">, o której mowa w § </w:t>
      </w:r>
      <w:r w:rsidR="00370097" w:rsidRPr="006A5F2F">
        <w:rPr>
          <w:rFonts w:ascii="Arial" w:hAnsi="Arial" w:cs="Arial"/>
          <w:sz w:val="22"/>
          <w:szCs w:val="22"/>
        </w:rPr>
        <w:t xml:space="preserve">3 </w:t>
      </w:r>
      <w:r w:rsidRPr="006A5F2F">
        <w:rPr>
          <w:rFonts w:ascii="Arial" w:hAnsi="Arial" w:cs="Arial"/>
          <w:sz w:val="22"/>
          <w:szCs w:val="22"/>
        </w:rPr>
        <w:t xml:space="preserve">ust. </w:t>
      </w:r>
      <w:r w:rsidR="00370097" w:rsidRPr="006A5F2F">
        <w:rPr>
          <w:rFonts w:ascii="Arial" w:hAnsi="Arial" w:cs="Arial"/>
          <w:sz w:val="22"/>
          <w:szCs w:val="22"/>
        </w:rPr>
        <w:t>2</w:t>
      </w:r>
      <w:r w:rsidR="00462C38" w:rsidRPr="006A5F2F">
        <w:rPr>
          <w:rFonts w:ascii="Arial" w:hAnsi="Arial" w:cs="Arial"/>
          <w:sz w:val="22"/>
          <w:szCs w:val="22"/>
        </w:rPr>
        <w:t xml:space="preserve">, </w:t>
      </w:r>
      <w:r w:rsidRPr="006A5F2F">
        <w:rPr>
          <w:rFonts w:ascii="Arial" w:hAnsi="Arial" w:cs="Arial"/>
          <w:sz w:val="22"/>
          <w:szCs w:val="22"/>
        </w:rPr>
        <w:t>co stanowi ……</w:t>
      </w:r>
      <w:r w:rsidR="009A4EA0" w:rsidRPr="006A5F2F">
        <w:rPr>
          <w:rFonts w:ascii="Arial" w:hAnsi="Arial" w:cs="Arial"/>
          <w:sz w:val="22"/>
          <w:szCs w:val="22"/>
        </w:rPr>
        <w:t>…………………………………</w:t>
      </w:r>
      <w:r w:rsidRPr="006A5F2F">
        <w:rPr>
          <w:rFonts w:ascii="Arial" w:hAnsi="Arial" w:cs="Arial"/>
          <w:sz w:val="22"/>
          <w:szCs w:val="22"/>
        </w:rPr>
        <w:t>zł (słownie</w:t>
      </w:r>
      <w:r w:rsidR="009A4EA0" w:rsidRPr="006A5F2F">
        <w:rPr>
          <w:rFonts w:ascii="Arial" w:hAnsi="Arial" w:cs="Arial"/>
          <w:sz w:val="22"/>
          <w:szCs w:val="22"/>
        </w:rPr>
        <w:t>:……………………………………………………………………………………</w:t>
      </w:r>
      <w:r w:rsidR="006A5F2F">
        <w:rPr>
          <w:rFonts w:ascii="Arial" w:hAnsi="Arial" w:cs="Arial"/>
          <w:sz w:val="22"/>
          <w:szCs w:val="22"/>
        </w:rPr>
        <w:t xml:space="preserve"> </w:t>
      </w:r>
      <w:r w:rsidR="009E6BFB" w:rsidRPr="006A5F2F">
        <w:rPr>
          <w:rFonts w:ascii="Arial" w:hAnsi="Arial" w:cs="Arial"/>
          <w:sz w:val="22"/>
          <w:szCs w:val="22"/>
        </w:rPr>
        <w:t>złotych</w:t>
      </w:r>
      <w:r w:rsidRPr="006A5F2F">
        <w:rPr>
          <w:rFonts w:ascii="Arial" w:hAnsi="Arial" w:cs="Arial"/>
          <w:sz w:val="22"/>
          <w:szCs w:val="22"/>
        </w:rPr>
        <w:t xml:space="preserve">). </w:t>
      </w:r>
    </w:p>
    <w:p w14:paraId="1E1BF0F9" w14:textId="41C019C4" w:rsidR="006A5F2F" w:rsidRPr="009A4EA0" w:rsidRDefault="006A5F2F" w:rsidP="006A5F2F">
      <w:pPr>
        <w:pStyle w:val="Akapitzlist"/>
        <w:numPr>
          <w:ilvl w:val="0"/>
          <w:numId w:val="19"/>
        </w:numPr>
        <w:spacing w:line="276" w:lineRule="auto"/>
        <w:jc w:val="both"/>
        <w:rPr>
          <w:rFonts w:ascii="Arial" w:hAnsi="Arial" w:cs="Arial"/>
          <w:sz w:val="22"/>
          <w:szCs w:val="22"/>
        </w:rPr>
      </w:pPr>
      <w:r w:rsidRPr="009A4EA0">
        <w:rPr>
          <w:rFonts w:ascii="Arial" w:hAnsi="Arial" w:cs="Arial"/>
          <w:sz w:val="22"/>
          <w:szCs w:val="22"/>
        </w:rPr>
        <w:t xml:space="preserve">Wykonawca oświadcza, że przed zawarciem Umowy wniósł zabezpieczenie należytego wykonania Umowy w formie pieniężnej na rachunek bankowy Zamawiającego </w:t>
      </w:r>
      <w:r w:rsidRPr="009A4EA0">
        <w:rPr>
          <w:rFonts w:ascii="Arial" w:hAnsi="Arial" w:cs="Arial"/>
          <w:sz w:val="22"/>
          <w:szCs w:val="22"/>
        </w:rPr>
        <w:br/>
        <w:t>nr ………………………</w:t>
      </w:r>
      <w:r>
        <w:rPr>
          <w:rFonts w:ascii="Arial" w:hAnsi="Arial" w:cs="Arial"/>
          <w:sz w:val="22"/>
          <w:szCs w:val="22"/>
        </w:rPr>
        <w:t>………………………………………………………………….</w:t>
      </w:r>
      <w:r w:rsidRPr="009A4EA0">
        <w:rPr>
          <w:rFonts w:ascii="Arial" w:hAnsi="Arial" w:cs="Arial"/>
          <w:sz w:val="22"/>
          <w:szCs w:val="22"/>
        </w:rPr>
        <w:t xml:space="preserve"> </w:t>
      </w:r>
    </w:p>
    <w:p w14:paraId="30F83E59" w14:textId="77777777" w:rsidR="006A5F2F" w:rsidRPr="009A4EA0" w:rsidRDefault="006A5F2F" w:rsidP="006A5F2F">
      <w:pPr>
        <w:pStyle w:val="Akapitzlist"/>
        <w:spacing w:line="276" w:lineRule="auto"/>
        <w:ind w:left="360" w:firstLine="66"/>
        <w:jc w:val="both"/>
        <w:rPr>
          <w:rFonts w:ascii="Arial" w:hAnsi="Arial" w:cs="Arial"/>
          <w:sz w:val="22"/>
          <w:szCs w:val="22"/>
        </w:rPr>
      </w:pPr>
      <w:r w:rsidRPr="009A4EA0">
        <w:rPr>
          <w:rFonts w:ascii="Arial" w:hAnsi="Arial" w:cs="Arial"/>
          <w:sz w:val="22"/>
          <w:szCs w:val="22"/>
        </w:rPr>
        <w:t xml:space="preserve">lub </w:t>
      </w:r>
    </w:p>
    <w:p w14:paraId="07E0D44A" w14:textId="437341D5" w:rsidR="006A5F2F" w:rsidRPr="006A5F2F" w:rsidRDefault="006A5F2F" w:rsidP="006A5F2F">
      <w:pPr>
        <w:pStyle w:val="Akapitzlist"/>
        <w:spacing w:line="276" w:lineRule="auto"/>
        <w:ind w:left="426"/>
        <w:jc w:val="both"/>
        <w:rPr>
          <w:rFonts w:ascii="Arial" w:hAnsi="Arial" w:cs="Arial"/>
          <w:sz w:val="22"/>
          <w:szCs w:val="22"/>
        </w:rPr>
      </w:pPr>
      <w:r w:rsidRPr="009A4EA0">
        <w:rPr>
          <w:rFonts w:ascii="Arial" w:hAnsi="Arial" w:cs="Arial"/>
          <w:sz w:val="22"/>
          <w:szCs w:val="22"/>
        </w:rPr>
        <w:t xml:space="preserve">Wykonawca przed zawarciem </w:t>
      </w:r>
      <w:r>
        <w:rPr>
          <w:rFonts w:ascii="Arial" w:hAnsi="Arial" w:cs="Arial"/>
          <w:sz w:val="22"/>
          <w:szCs w:val="22"/>
        </w:rPr>
        <w:t>U</w:t>
      </w:r>
      <w:r w:rsidRPr="009A4EA0">
        <w:rPr>
          <w:rFonts w:ascii="Arial" w:hAnsi="Arial" w:cs="Arial"/>
          <w:sz w:val="22"/>
          <w:szCs w:val="22"/>
        </w:rPr>
        <w:t xml:space="preserve">mowy wniósł zabezpieczenie należytego wykonania </w:t>
      </w:r>
      <w:r>
        <w:rPr>
          <w:rFonts w:ascii="Arial" w:hAnsi="Arial" w:cs="Arial"/>
          <w:sz w:val="22"/>
          <w:szCs w:val="22"/>
        </w:rPr>
        <w:t>U</w:t>
      </w:r>
      <w:r w:rsidRPr="009A4EA0">
        <w:rPr>
          <w:rFonts w:ascii="Arial" w:hAnsi="Arial" w:cs="Arial"/>
          <w:sz w:val="22"/>
          <w:szCs w:val="22"/>
        </w:rPr>
        <w:t xml:space="preserve">mowy w formie </w:t>
      </w:r>
      <w:r w:rsidRPr="00D57906">
        <w:rPr>
          <w:rFonts w:ascii="Arial" w:hAnsi="Arial"/>
          <w:sz w:val="22"/>
        </w:rPr>
        <w:t>pieniężnej/gwarancji bankowej/ubezpieczeniowej</w:t>
      </w:r>
      <w:r>
        <w:rPr>
          <w:rFonts w:ascii="Arial" w:hAnsi="Arial"/>
          <w:sz w:val="22"/>
        </w:rPr>
        <w:t>.</w:t>
      </w:r>
    </w:p>
    <w:p w14:paraId="04D3076A" w14:textId="77777777" w:rsidR="006A5F2F" w:rsidRPr="00AF20E2" w:rsidRDefault="006A5F2F" w:rsidP="006A5F2F">
      <w:pPr>
        <w:numPr>
          <w:ilvl w:val="0"/>
          <w:numId w:val="19"/>
        </w:numPr>
        <w:spacing w:line="276" w:lineRule="auto"/>
        <w:jc w:val="both"/>
        <w:rPr>
          <w:rFonts w:ascii="Arial" w:hAnsi="Arial" w:cs="Arial"/>
          <w:sz w:val="22"/>
          <w:szCs w:val="22"/>
        </w:rPr>
      </w:pPr>
      <w:r w:rsidRPr="00AF20E2">
        <w:rPr>
          <w:rFonts w:ascii="Arial" w:hAnsi="Arial" w:cs="Arial"/>
          <w:sz w:val="22"/>
          <w:szCs w:val="22"/>
        </w:rPr>
        <w:t>Zabezpieczenie może być wnoszone według wyboru Wykonawcy w jednej lub w kilku następujących formach:</w:t>
      </w:r>
    </w:p>
    <w:p w14:paraId="2ED02867" w14:textId="77777777" w:rsidR="006A5F2F" w:rsidRPr="00AF20E2" w:rsidRDefault="006A5F2F" w:rsidP="006A5F2F">
      <w:pPr>
        <w:spacing w:line="276" w:lineRule="auto"/>
        <w:ind w:left="426" w:hanging="142"/>
        <w:jc w:val="both"/>
        <w:rPr>
          <w:rFonts w:ascii="Arial" w:hAnsi="Arial" w:cs="Arial"/>
          <w:sz w:val="22"/>
          <w:szCs w:val="22"/>
        </w:rPr>
      </w:pPr>
      <w:r w:rsidRPr="00AF20E2">
        <w:rPr>
          <w:rFonts w:ascii="Arial" w:hAnsi="Arial" w:cs="Arial"/>
          <w:sz w:val="22"/>
          <w:szCs w:val="22"/>
        </w:rPr>
        <w:t>1) pieniądzu</w:t>
      </w:r>
      <w:r>
        <w:rPr>
          <w:rFonts w:ascii="Arial" w:hAnsi="Arial" w:cs="Arial"/>
          <w:sz w:val="22"/>
          <w:szCs w:val="22"/>
        </w:rPr>
        <w:t>,</w:t>
      </w:r>
    </w:p>
    <w:p w14:paraId="02AAC86B" w14:textId="631D2F79" w:rsidR="006A5F2F" w:rsidRPr="00AF20E2" w:rsidRDefault="006A5F2F" w:rsidP="006A5F2F">
      <w:pPr>
        <w:spacing w:line="276" w:lineRule="auto"/>
        <w:ind w:left="567" w:hanging="283"/>
        <w:jc w:val="both"/>
        <w:rPr>
          <w:rFonts w:ascii="Arial" w:hAnsi="Arial" w:cs="Arial"/>
          <w:sz w:val="22"/>
          <w:szCs w:val="22"/>
        </w:rPr>
      </w:pPr>
      <w:r w:rsidRPr="00AF20E2">
        <w:rPr>
          <w:rFonts w:ascii="Arial" w:hAnsi="Arial" w:cs="Arial"/>
          <w:sz w:val="22"/>
          <w:szCs w:val="22"/>
        </w:rPr>
        <w:t>2)poręczeniach bankowych lub poręczeniach spółdzielczej kasy oszczędnościowo-kredytowej, z tym że zobowiązanie kasy jest zawsze zobowiązaniem pieniężnym</w:t>
      </w:r>
      <w:r>
        <w:rPr>
          <w:rFonts w:ascii="Arial" w:hAnsi="Arial" w:cs="Arial"/>
          <w:sz w:val="22"/>
          <w:szCs w:val="22"/>
        </w:rPr>
        <w:t>,</w:t>
      </w:r>
    </w:p>
    <w:p w14:paraId="6CD771E8" w14:textId="77777777" w:rsidR="006A5F2F" w:rsidRPr="00AF20E2" w:rsidRDefault="006A5F2F" w:rsidP="006A5F2F">
      <w:pPr>
        <w:spacing w:line="276" w:lineRule="auto"/>
        <w:ind w:left="426" w:hanging="142"/>
        <w:jc w:val="both"/>
        <w:rPr>
          <w:rFonts w:ascii="Arial" w:hAnsi="Arial" w:cs="Arial"/>
          <w:sz w:val="22"/>
          <w:szCs w:val="22"/>
        </w:rPr>
      </w:pPr>
      <w:r w:rsidRPr="00AF20E2">
        <w:rPr>
          <w:rFonts w:ascii="Arial" w:hAnsi="Arial" w:cs="Arial"/>
          <w:sz w:val="22"/>
          <w:szCs w:val="22"/>
        </w:rPr>
        <w:t>3) gwarancjach bankowych</w:t>
      </w:r>
      <w:r>
        <w:rPr>
          <w:rFonts w:ascii="Arial" w:hAnsi="Arial" w:cs="Arial"/>
          <w:sz w:val="22"/>
          <w:szCs w:val="22"/>
        </w:rPr>
        <w:t>,</w:t>
      </w:r>
    </w:p>
    <w:p w14:paraId="2039C49A" w14:textId="77777777" w:rsidR="006A5F2F" w:rsidRPr="00AF20E2" w:rsidRDefault="006A5F2F" w:rsidP="006A5F2F">
      <w:pPr>
        <w:spacing w:line="276" w:lineRule="auto"/>
        <w:ind w:left="426" w:hanging="142"/>
        <w:jc w:val="both"/>
        <w:rPr>
          <w:rFonts w:ascii="Arial" w:hAnsi="Arial" w:cs="Arial"/>
          <w:sz w:val="22"/>
          <w:szCs w:val="22"/>
        </w:rPr>
      </w:pPr>
      <w:r w:rsidRPr="00AF20E2">
        <w:rPr>
          <w:rFonts w:ascii="Arial" w:hAnsi="Arial" w:cs="Arial"/>
          <w:sz w:val="22"/>
          <w:szCs w:val="22"/>
        </w:rPr>
        <w:t>4) gwarancjach ubezpieczeniowych</w:t>
      </w:r>
      <w:r>
        <w:rPr>
          <w:rFonts w:ascii="Arial" w:hAnsi="Arial" w:cs="Arial"/>
          <w:sz w:val="22"/>
          <w:szCs w:val="22"/>
        </w:rPr>
        <w:t>,</w:t>
      </w:r>
    </w:p>
    <w:p w14:paraId="633800F7" w14:textId="77777777" w:rsidR="006A5F2F" w:rsidRPr="00AF20E2" w:rsidRDefault="006A5F2F" w:rsidP="006A5F2F">
      <w:pPr>
        <w:spacing w:line="276" w:lineRule="auto"/>
        <w:ind w:left="567" w:hanging="283"/>
        <w:jc w:val="both"/>
        <w:rPr>
          <w:rFonts w:ascii="Arial" w:hAnsi="Arial" w:cs="Arial"/>
          <w:sz w:val="22"/>
          <w:szCs w:val="22"/>
        </w:rPr>
      </w:pPr>
      <w:r w:rsidRPr="00AF20E2">
        <w:rPr>
          <w:rFonts w:ascii="Arial" w:hAnsi="Arial" w:cs="Arial"/>
          <w:sz w:val="22"/>
          <w:szCs w:val="22"/>
        </w:rPr>
        <w:t>5) poręczeniach udzielanych przez podmioty, o których mowa w art. 6b ust. 5 pkt 2 ustawy z dnia 9 listopada 2000 r. o utworzeniu Polskiej Agencji Rozwoju Przedsiębiorczości.</w:t>
      </w:r>
    </w:p>
    <w:p w14:paraId="7689E655" w14:textId="4A2F405B" w:rsidR="006A5F2F" w:rsidRPr="00AF20E2" w:rsidRDefault="006A5F2F" w:rsidP="006A5F2F">
      <w:pPr>
        <w:spacing w:line="276" w:lineRule="auto"/>
        <w:ind w:left="284" w:hanging="284"/>
        <w:jc w:val="both"/>
        <w:rPr>
          <w:rFonts w:ascii="Arial" w:hAnsi="Arial" w:cs="Arial"/>
          <w:sz w:val="22"/>
          <w:szCs w:val="22"/>
        </w:rPr>
      </w:pPr>
      <w:r>
        <w:rPr>
          <w:rFonts w:ascii="Arial" w:hAnsi="Arial" w:cs="Arial"/>
          <w:sz w:val="22"/>
          <w:szCs w:val="22"/>
        </w:rPr>
        <w:t>4</w:t>
      </w:r>
      <w:r w:rsidRPr="00AF20E2">
        <w:rPr>
          <w:rFonts w:ascii="Arial" w:hAnsi="Arial" w:cs="Arial"/>
          <w:sz w:val="22"/>
          <w:szCs w:val="22"/>
        </w:rPr>
        <w:t xml:space="preserve">. Zabezpieczenie wnoszone w pieniądzu wykonawca wpłaca przelewem na rachunek bankowy Zamawiającego nr BGK 88 1130 1121 0080 0116 9520 0008 – dla </w:t>
      </w:r>
      <w:r w:rsidR="00BF4A8E">
        <w:rPr>
          <w:rFonts w:ascii="Arial" w:hAnsi="Arial" w:cs="Arial"/>
          <w:sz w:val="22"/>
          <w:szCs w:val="22"/>
        </w:rPr>
        <w:t>U</w:t>
      </w:r>
      <w:r w:rsidRPr="00AF20E2">
        <w:rPr>
          <w:rFonts w:ascii="Arial" w:hAnsi="Arial" w:cs="Arial"/>
          <w:sz w:val="22"/>
          <w:szCs w:val="22"/>
        </w:rPr>
        <w:t>mowy zawieranej z PKP Szybka Kolej Miejska w Tr</w:t>
      </w:r>
      <w:r>
        <w:rPr>
          <w:rFonts w:ascii="Arial" w:hAnsi="Arial" w:cs="Arial"/>
          <w:sz w:val="22"/>
          <w:szCs w:val="22"/>
        </w:rPr>
        <w:t>ó</w:t>
      </w:r>
      <w:r w:rsidRPr="00AF20E2">
        <w:rPr>
          <w:rFonts w:ascii="Arial" w:hAnsi="Arial" w:cs="Arial"/>
          <w:sz w:val="22"/>
          <w:szCs w:val="22"/>
        </w:rPr>
        <w:t xml:space="preserve">jmieście Sp. z o.o., nr </w:t>
      </w:r>
      <w:r w:rsidRPr="00AF20E2">
        <w:rPr>
          <w:rFonts w:ascii="Arial" w:eastAsia="Calibri" w:hAnsi="Arial" w:cs="Arial"/>
          <w:bCs/>
          <w:sz w:val="22"/>
          <w:szCs w:val="22"/>
          <w:lang w:eastAsia="en-US"/>
        </w:rPr>
        <w:t xml:space="preserve">15 1020 1026 0000 1102 0348 6016 (PKO BP) – dla </w:t>
      </w:r>
      <w:r w:rsidR="00BF4A8E">
        <w:rPr>
          <w:rFonts w:ascii="Arial" w:eastAsia="Calibri" w:hAnsi="Arial" w:cs="Arial"/>
          <w:bCs/>
          <w:sz w:val="22"/>
          <w:szCs w:val="22"/>
          <w:lang w:eastAsia="en-US"/>
        </w:rPr>
        <w:t>U</w:t>
      </w:r>
      <w:r w:rsidRPr="00AF20E2">
        <w:rPr>
          <w:rFonts w:ascii="Arial" w:eastAsia="Calibri" w:hAnsi="Arial" w:cs="Arial"/>
          <w:bCs/>
          <w:sz w:val="22"/>
          <w:szCs w:val="22"/>
          <w:lang w:eastAsia="en-US"/>
        </w:rPr>
        <w:t xml:space="preserve">mowy zawieranej z PKP S.A., nr 24 1140 1010 0000 5525 4600 1001 (mBank S.A.) – dla </w:t>
      </w:r>
      <w:r w:rsidR="00BF4A8E">
        <w:rPr>
          <w:rFonts w:ascii="Arial" w:eastAsia="Calibri" w:hAnsi="Arial" w:cs="Arial"/>
          <w:bCs/>
          <w:sz w:val="22"/>
          <w:szCs w:val="22"/>
          <w:lang w:eastAsia="en-US"/>
        </w:rPr>
        <w:t>U</w:t>
      </w:r>
      <w:r w:rsidRPr="00AF20E2">
        <w:rPr>
          <w:rFonts w:ascii="Arial" w:eastAsia="Calibri" w:hAnsi="Arial" w:cs="Arial"/>
          <w:bCs/>
          <w:sz w:val="22"/>
          <w:szCs w:val="22"/>
          <w:lang w:eastAsia="en-US"/>
        </w:rPr>
        <w:t xml:space="preserve">mowy zawieranej z PKP </w:t>
      </w:r>
      <w:r>
        <w:rPr>
          <w:rFonts w:ascii="Arial" w:eastAsia="Calibri" w:hAnsi="Arial" w:cs="Arial"/>
          <w:bCs/>
          <w:sz w:val="22"/>
          <w:szCs w:val="22"/>
          <w:lang w:eastAsia="en-US"/>
        </w:rPr>
        <w:t>TELKOL</w:t>
      </w:r>
      <w:r w:rsidRPr="00AF20E2">
        <w:rPr>
          <w:rFonts w:ascii="Arial" w:eastAsia="Calibri" w:hAnsi="Arial" w:cs="Arial"/>
          <w:bCs/>
          <w:sz w:val="22"/>
          <w:szCs w:val="22"/>
          <w:lang w:eastAsia="en-US"/>
        </w:rPr>
        <w:t xml:space="preserve"> Sp. z o.o.</w:t>
      </w:r>
    </w:p>
    <w:p w14:paraId="405FBAE5" w14:textId="44DFE618" w:rsidR="00230134" w:rsidRDefault="006A5F2F" w:rsidP="00230134">
      <w:pPr>
        <w:spacing w:line="276" w:lineRule="auto"/>
        <w:ind w:left="284" w:hanging="284"/>
        <w:jc w:val="both"/>
        <w:rPr>
          <w:rFonts w:ascii="Arial" w:hAnsi="Arial" w:cs="Arial"/>
          <w:sz w:val="22"/>
          <w:szCs w:val="22"/>
        </w:rPr>
      </w:pPr>
      <w:r>
        <w:rPr>
          <w:rFonts w:ascii="Arial" w:hAnsi="Arial" w:cs="Arial"/>
          <w:sz w:val="22"/>
          <w:szCs w:val="22"/>
        </w:rPr>
        <w:t>5</w:t>
      </w:r>
      <w:r w:rsidRPr="00AF20E2">
        <w:rPr>
          <w:rFonts w:ascii="Arial" w:hAnsi="Arial" w:cs="Arial"/>
          <w:sz w:val="22"/>
          <w:szCs w:val="22"/>
        </w:rPr>
        <w:t>.</w:t>
      </w:r>
      <w:r w:rsidRPr="00AF20E2">
        <w:rPr>
          <w:rFonts w:ascii="Arial" w:hAnsi="Arial" w:cs="Arial"/>
          <w:sz w:val="22"/>
          <w:szCs w:val="22"/>
        </w:rPr>
        <w:tab/>
        <w:t xml:space="preserve">Jeżeli zabezpieczenie wniesiono w pieniądzu, Zamawiający przechowuje je na oprocentowanym rachunku bankowym. Zamawiający zwraca zabezpieczenie wniesione w pieniądzu z odsetkami wynikającymi z </w:t>
      </w:r>
      <w:r w:rsidR="00BF4A8E">
        <w:rPr>
          <w:rFonts w:ascii="Arial" w:hAnsi="Arial" w:cs="Arial"/>
          <w:sz w:val="22"/>
          <w:szCs w:val="22"/>
        </w:rPr>
        <w:t>U</w:t>
      </w:r>
      <w:r w:rsidRPr="00AF20E2">
        <w:rPr>
          <w:rFonts w:ascii="Arial" w:hAnsi="Arial" w:cs="Arial"/>
          <w:sz w:val="22"/>
          <w:szCs w:val="22"/>
        </w:rPr>
        <w:t>mowy rachunku bankowego, na którym było ono przechowywane, pomniejszone o koszt prowadzenia tego rachunku oraz prowizji bankowej za przelew pie</w:t>
      </w:r>
      <w:r w:rsidRPr="00AF20E2">
        <w:rPr>
          <w:rFonts w:ascii="Arial" w:hAnsi="Arial" w:cs="Arial"/>
          <w:sz w:val="22"/>
          <w:szCs w:val="22"/>
        </w:rPr>
        <w:softHyphen/>
        <w:t>niędzy na rachunek bankowy Wykonawcy.</w:t>
      </w:r>
    </w:p>
    <w:p w14:paraId="197B8A72" w14:textId="5252F9CE" w:rsidR="00230134" w:rsidRPr="00AF20E2" w:rsidRDefault="00230134" w:rsidP="00230134">
      <w:pPr>
        <w:spacing w:line="276" w:lineRule="auto"/>
        <w:ind w:left="284" w:hanging="284"/>
        <w:jc w:val="both"/>
        <w:rPr>
          <w:rFonts w:ascii="Arial" w:hAnsi="Arial" w:cs="Arial"/>
          <w:sz w:val="22"/>
          <w:szCs w:val="22"/>
        </w:rPr>
      </w:pPr>
      <w:r>
        <w:rPr>
          <w:rFonts w:ascii="Arial" w:hAnsi="Arial" w:cs="Arial"/>
          <w:sz w:val="22"/>
          <w:szCs w:val="22"/>
        </w:rPr>
        <w:t xml:space="preserve">6. </w:t>
      </w:r>
      <w:r w:rsidRPr="00230134">
        <w:rPr>
          <w:rFonts w:ascii="Arial" w:hAnsi="Arial" w:cs="Arial"/>
          <w:sz w:val="22"/>
          <w:szCs w:val="22"/>
        </w:rPr>
        <w:t>Zabezpieczenie należytego wykonania Umowy pozostaje w dyspozycji Zamawiającego przez cały okres obowiązywania Umowy, aż do daty zrealizowania przedmiotu Umowy (ostatnia dostawa w ramach Umowy), wydłużony o 30 (słownie: trzydziestu) dni, w celu zaspokojenia ewentualnych roszczeń Zamawiającego powstałych z tytułu niewykonania lub/i nienależytego wykonania Umowy.</w:t>
      </w:r>
    </w:p>
    <w:p w14:paraId="40C4B3CA" w14:textId="21FA270A" w:rsidR="006A5F2F" w:rsidRPr="00AF20E2" w:rsidRDefault="00230134" w:rsidP="006A5F2F">
      <w:pPr>
        <w:spacing w:line="276" w:lineRule="auto"/>
        <w:ind w:left="284" w:hanging="284"/>
        <w:jc w:val="both"/>
        <w:rPr>
          <w:rFonts w:ascii="Arial" w:hAnsi="Arial" w:cs="Arial"/>
          <w:sz w:val="22"/>
          <w:szCs w:val="22"/>
        </w:rPr>
      </w:pPr>
      <w:r>
        <w:rPr>
          <w:rFonts w:ascii="Arial" w:hAnsi="Arial" w:cs="Arial"/>
          <w:sz w:val="22"/>
          <w:szCs w:val="22"/>
        </w:rPr>
        <w:t>7</w:t>
      </w:r>
      <w:r w:rsidR="006A5F2F" w:rsidRPr="00AF20E2">
        <w:rPr>
          <w:rFonts w:ascii="Arial" w:hAnsi="Arial" w:cs="Arial"/>
          <w:sz w:val="22"/>
          <w:szCs w:val="22"/>
        </w:rPr>
        <w:t>.</w:t>
      </w:r>
      <w:r w:rsidR="006A5F2F" w:rsidRPr="00AF20E2">
        <w:rPr>
          <w:rFonts w:ascii="Arial" w:hAnsi="Arial" w:cs="Arial"/>
          <w:sz w:val="22"/>
          <w:szCs w:val="22"/>
        </w:rPr>
        <w:tab/>
        <w:t>Zamawiający zwraca 70%</w:t>
      </w:r>
      <w:r w:rsidR="006A5F2F">
        <w:rPr>
          <w:rFonts w:ascii="Arial" w:hAnsi="Arial" w:cs="Arial"/>
          <w:sz w:val="22"/>
          <w:szCs w:val="22"/>
        </w:rPr>
        <w:t xml:space="preserve"> (słownie: siedemdziesiąt procent)</w:t>
      </w:r>
      <w:r w:rsidR="006A5F2F" w:rsidRPr="00AF20E2">
        <w:rPr>
          <w:rFonts w:ascii="Arial" w:hAnsi="Arial" w:cs="Arial"/>
          <w:sz w:val="22"/>
          <w:szCs w:val="22"/>
        </w:rPr>
        <w:t xml:space="preserve"> wysokości zabezpieczenia nie wcześniej niż w terminie 30</w:t>
      </w:r>
      <w:r w:rsidR="006A5F2F">
        <w:rPr>
          <w:rFonts w:ascii="Arial" w:hAnsi="Arial" w:cs="Arial"/>
          <w:sz w:val="22"/>
          <w:szCs w:val="22"/>
        </w:rPr>
        <w:t xml:space="preserve"> (słownie: trzydziestu)</w:t>
      </w:r>
      <w:r w:rsidR="006A5F2F" w:rsidRPr="00AF20E2">
        <w:rPr>
          <w:rFonts w:ascii="Arial" w:hAnsi="Arial" w:cs="Arial"/>
          <w:sz w:val="22"/>
          <w:szCs w:val="22"/>
        </w:rPr>
        <w:t xml:space="preserve"> dni od dnia wykonania zamówienia i uznania przez Zamawiającego za należycie wykonane.</w:t>
      </w:r>
    </w:p>
    <w:p w14:paraId="5532270C" w14:textId="5BEEEAFD" w:rsidR="006A5F2F" w:rsidRPr="00AF20E2" w:rsidRDefault="00F047F0" w:rsidP="006A5F2F">
      <w:pPr>
        <w:spacing w:line="276" w:lineRule="auto"/>
        <w:ind w:left="284" w:hanging="284"/>
        <w:jc w:val="both"/>
        <w:rPr>
          <w:rFonts w:ascii="Arial" w:hAnsi="Arial" w:cs="Arial"/>
          <w:sz w:val="22"/>
          <w:szCs w:val="22"/>
        </w:rPr>
      </w:pPr>
      <w:r>
        <w:rPr>
          <w:rFonts w:ascii="Arial" w:hAnsi="Arial" w:cs="Arial"/>
          <w:sz w:val="22"/>
          <w:szCs w:val="22"/>
        </w:rPr>
        <w:t>8</w:t>
      </w:r>
      <w:r w:rsidR="006A5F2F" w:rsidRPr="00AF20E2">
        <w:rPr>
          <w:rFonts w:ascii="Arial" w:hAnsi="Arial" w:cs="Arial"/>
          <w:sz w:val="22"/>
          <w:szCs w:val="22"/>
        </w:rPr>
        <w:t>.</w:t>
      </w:r>
      <w:r w:rsidR="006A5F2F" w:rsidRPr="00AF20E2">
        <w:rPr>
          <w:rFonts w:ascii="Arial" w:hAnsi="Arial" w:cs="Arial"/>
          <w:sz w:val="22"/>
          <w:szCs w:val="22"/>
        </w:rPr>
        <w:tab/>
        <w:t>Pozostała część zabezpieczenia zostanie zwrócona nie wcześniej niż w 15</w:t>
      </w:r>
      <w:r w:rsidR="006A5F2F">
        <w:rPr>
          <w:rFonts w:ascii="Arial" w:hAnsi="Arial" w:cs="Arial"/>
          <w:sz w:val="22"/>
          <w:szCs w:val="22"/>
        </w:rPr>
        <w:t xml:space="preserve"> (słownie: piętnastym)</w:t>
      </w:r>
      <w:r w:rsidR="006A5F2F" w:rsidRPr="00AF20E2">
        <w:rPr>
          <w:rFonts w:ascii="Arial" w:hAnsi="Arial" w:cs="Arial"/>
          <w:sz w:val="22"/>
          <w:szCs w:val="22"/>
        </w:rPr>
        <w:t xml:space="preserve"> dniu po upływie okresu rękojmi za wady lub gwarancji jakości.</w:t>
      </w:r>
    </w:p>
    <w:p w14:paraId="0010C8F6" w14:textId="772C0DCC" w:rsidR="006A5F2F" w:rsidRPr="00AF20E2" w:rsidRDefault="00F047F0" w:rsidP="006A5F2F">
      <w:pPr>
        <w:spacing w:line="276" w:lineRule="auto"/>
        <w:ind w:left="284" w:hanging="284"/>
        <w:jc w:val="both"/>
        <w:rPr>
          <w:rFonts w:ascii="Arial" w:hAnsi="Arial" w:cs="Arial"/>
          <w:sz w:val="22"/>
          <w:szCs w:val="22"/>
        </w:rPr>
      </w:pPr>
      <w:r>
        <w:rPr>
          <w:rFonts w:ascii="Arial" w:hAnsi="Arial" w:cs="Arial"/>
          <w:sz w:val="22"/>
          <w:szCs w:val="22"/>
        </w:rPr>
        <w:t>9</w:t>
      </w:r>
      <w:r w:rsidR="006A5F2F" w:rsidRPr="00AF20E2">
        <w:rPr>
          <w:rFonts w:ascii="Arial" w:hAnsi="Arial" w:cs="Arial"/>
          <w:sz w:val="22"/>
          <w:szCs w:val="22"/>
        </w:rPr>
        <w:t>.</w:t>
      </w:r>
      <w:r w:rsidR="006A5F2F" w:rsidRPr="00AF20E2">
        <w:rPr>
          <w:rFonts w:ascii="Arial" w:hAnsi="Arial" w:cs="Arial"/>
          <w:sz w:val="22"/>
          <w:szCs w:val="22"/>
        </w:rPr>
        <w:tab/>
        <w:t xml:space="preserve">W trakcie realizacji </w:t>
      </w:r>
      <w:r w:rsidR="00BF4A8E">
        <w:rPr>
          <w:rFonts w:ascii="Arial" w:hAnsi="Arial" w:cs="Arial"/>
          <w:sz w:val="22"/>
          <w:szCs w:val="22"/>
        </w:rPr>
        <w:t>U</w:t>
      </w:r>
      <w:r w:rsidR="006A5F2F" w:rsidRPr="00AF20E2">
        <w:rPr>
          <w:rFonts w:ascii="Arial" w:hAnsi="Arial" w:cs="Arial"/>
          <w:sz w:val="22"/>
          <w:szCs w:val="22"/>
        </w:rPr>
        <w:t xml:space="preserve">mowy Wykonawca może dokonać zmiany formy zabezpieczenia na jedną lub kilka form, o których mowa w pkt </w:t>
      </w:r>
      <w:r w:rsidR="004A48AA">
        <w:rPr>
          <w:rFonts w:ascii="Arial" w:hAnsi="Arial" w:cs="Arial"/>
          <w:sz w:val="22"/>
          <w:szCs w:val="22"/>
        </w:rPr>
        <w:t>3</w:t>
      </w:r>
      <w:r w:rsidR="006A5F2F" w:rsidRPr="00AF20E2">
        <w:rPr>
          <w:rFonts w:ascii="Arial" w:hAnsi="Arial" w:cs="Arial"/>
          <w:sz w:val="22"/>
          <w:szCs w:val="22"/>
        </w:rPr>
        <w:t>.</w:t>
      </w:r>
    </w:p>
    <w:p w14:paraId="1D9003B5" w14:textId="2E2DB5F6" w:rsidR="00984DA7" w:rsidRPr="00230134" w:rsidRDefault="00F047F0" w:rsidP="00F047F0">
      <w:pPr>
        <w:spacing w:line="276" w:lineRule="auto"/>
        <w:ind w:left="284" w:hanging="426"/>
        <w:jc w:val="both"/>
        <w:rPr>
          <w:rFonts w:ascii="Arial" w:hAnsi="Arial" w:cs="Arial"/>
          <w:sz w:val="22"/>
          <w:szCs w:val="22"/>
        </w:rPr>
      </w:pPr>
      <w:r>
        <w:rPr>
          <w:rFonts w:ascii="Arial" w:hAnsi="Arial" w:cs="Arial"/>
          <w:sz w:val="22"/>
          <w:szCs w:val="22"/>
        </w:rPr>
        <w:t>10</w:t>
      </w:r>
      <w:r w:rsidR="006A5F2F" w:rsidRPr="00AF20E2">
        <w:rPr>
          <w:rFonts w:ascii="Arial" w:hAnsi="Arial" w:cs="Arial"/>
          <w:sz w:val="22"/>
          <w:szCs w:val="22"/>
        </w:rPr>
        <w:t>.</w:t>
      </w:r>
      <w:r w:rsidR="006A5F2F" w:rsidRPr="00AF20E2">
        <w:rPr>
          <w:rFonts w:ascii="Arial" w:hAnsi="Arial" w:cs="Arial"/>
          <w:sz w:val="22"/>
          <w:szCs w:val="22"/>
        </w:rPr>
        <w:tab/>
        <w:t>Zmiana formy zabezpieczenia jest dokonywana z zachowaniem ciągłości zabezpieczenia i bez zmniejszenia jego wysokości.</w:t>
      </w:r>
      <w:r w:rsidR="00230134">
        <w:rPr>
          <w:rFonts w:ascii="Arial" w:hAnsi="Arial" w:cs="Arial"/>
          <w:sz w:val="22"/>
          <w:szCs w:val="22"/>
        </w:rPr>
        <w:t xml:space="preserve"> </w:t>
      </w:r>
    </w:p>
    <w:p w14:paraId="6D56820B" w14:textId="2B923279" w:rsidR="00A51929" w:rsidRDefault="00A51929" w:rsidP="00BF4A8E">
      <w:pPr>
        <w:pStyle w:val="Akapitzlist"/>
        <w:numPr>
          <w:ilvl w:val="0"/>
          <w:numId w:val="7"/>
        </w:numPr>
        <w:spacing w:line="276" w:lineRule="auto"/>
        <w:ind w:left="284" w:hanging="426"/>
        <w:jc w:val="both"/>
        <w:rPr>
          <w:rFonts w:ascii="Arial" w:hAnsi="Arial" w:cs="Arial"/>
          <w:sz w:val="22"/>
          <w:szCs w:val="22"/>
        </w:rPr>
      </w:pPr>
      <w:r w:rsidRPr="0044101C">
        <w:rPr>
          <w:rFonts w:ascii="Arial" w:hAnsi="Arial" w:cs="Arial"/>
          <w:sz w:val="22"/>
          <w:szCs w:val="22"/>
        </w:rPr>
        <w:t xml:space="preserve">Zabezpieczenie należytego wykonania Umowy służy do pokrycia roszczeń Zamawiającego wynikających z </w:t>
      </w:r>
      <w:r w:rsidR="00EE6CB4">
        <w:rPr>
          <w:rFonts w:ascii="Arial" w:hAnsi="Arial" w:cs="Arial"/>
          <w:sz w:val="22"/>
          <w:szCs w:val="22"/>
        </w:rPr>
        <w:t>niewykonania lub nienależytego wykonania</w:t>
      </w:r>
      <w:r w:rsidR="00EE6CB4" w:rsidRPr="0044101C">
        <w:rPr>
          <w:rFonts w:ascii="Arial" w:hAnsi="Arial" w:cs="Arial"/>
          <w:sz w:val="22"/>
          <w:szCs w:val="22"/>
        </w:rPr>
        <w:t xml:space="preserve"> </w:t>
      </w:r>
      <w:r w:rsidRPr="0044101C">
        <w:rPr>
          <w:rFonts w:ascii="Arial" w:hAnsi="Arial" w:cs="Arial"/>
          <w:sz w:val="22"/>
          <w:szCs w:val="22"/>
        </w:rPr>
        <w:t>niniejszej Umowy (w tym z tytułu naliczonych kar umownych) bez potrzeby uzyskania odrębnej zgody Wykonawcy.</w:t>
      </w:r>
    </w:p>
    <w:p w14:paraId="0350ADD2" w14:textId="3D493C7B" w:rsidR="00932BF9" w:rsidRPr="0044101C" w:rsidRDefault="00932BF9" w:rsidP="00247DC5">
      <w:pPr>
        <w:pStyle w:val="Akapitzlist"/>
        <w:numPr>
          <w:ilvl w:val="0"/>
          <w:numId w:val="7"/>
        </w:numPr>
        <w:spacing w:line="276" w:lineRule="auto"/>
        <w:ind w:left="284" w:hanging="426"/>
        <w:jc w:val="both"/>
        <w:rPr>
          <w:rFonts w:ascii="Arial" w:hAnsi="Arial" w:cs="Arial"/>
          <w:sz w:val="22"/>
          <w:szCs w:val="22"/>
        </w:rPr>
      </w:pPr>
      <w:r w:rsidRPr="0044101C">
        <w:rPr>
          <w:rFonts w:ascii="Arial" w:hAnsi="Arial" w:cs="Arial"/>
          <w:sz w:val="22"/>
          <w:szCs w:val="22"/>
        </w:rPr>
        <w:t>Zamawiający wymaga, aby Wykonawca uzyskał wcześniejszą akceptację Zamawiającego co do</w:t>
      </w:r>
      <w:r w:rsidR="002366DA" w:rsidRPr="0044101C">
        <w:rPr>
          <w:rFonts w:ascii="Arial" w:hAnsi="Arial" w:cs="Arial"/>
          <w:sz w:val="22"/>
          <w:szCs w:val="22"/>
        </w:rPr>
        <w:t xml:space="preserve"> </w:t>
      </w:r>
      <w:r w:rsidRPr="0044101C">
        <w:rPr>
          <w:rFonts w:ascii="Arial" w:hAnsi="Arial" w:cs="Arial"/>
          <w:sz w:val="22"/>
          <w:szCs w:val="22"/>
        </w:rPr>
        <w:t>treści gwarancji bankowej/ubezpieczeniowej i podmiotu ją wystawiającego. Gwarancja winna być bezwarunkowa, nieodwołalna i płatna na pierwsze żądanie</w:t>
      </w:r>
      <w:r w:rsidR="00592E4F" w:rsidRPr="0044101C">
        <w:rPr>
          <w:rFonts w:ascii="Arial" w:hAnsi="Arial" w:cs="Arial"/>
          <w:sz w:val="22"/>
          <w:szCs w:val="22"/>
        </w:rPr>
        <w:t>, z określonym terminem, w którym nastąpi zapłata oraz</w:t>
      </w:r>
      <w:r w:rsidRPr="0044101C">
        <w:rPr>
          <w:rFonts w:ascii="Arial" w:hAnsi="Arial" w:cs="Arial"/>
          <w:sz w:val="22"/>
          <w:szCs w:val="22"/>
        </w:rPr>
        <w:t xml:space="preserve"> z terminami obowiązywania wynikającymi z postanowień ust. </w:t>
      </w:r>
      <w:r w:rsidR="004A48AA">
        <w:rPr>
          <w:rFonts w:ascii="Arial" w:hAnsi="Arial" w:cs="Arial"/>
          <w:sz w:val="22"/>
          <w:szCs w:val="22"/>
        </w:rPr>
        <w:t>6</w:t>
      </w:r>
      <w:r w:rsidRPr="0044101C">
        <w:rPr>
          <w:rFonts w:ascii="Arial" w:hAnsi="Arial" w:cs="Arial"/>
          <w:sz w:val="22"/>
          <w:szCs w:val="22"/>
        </w:rPr>
        <w:t>. Wykonawca zobowiązany jest  razem z gwarancją złożyć poświadczone za zgodność z oryginałem kopie pełnomocnictw osób podpisujących się pod gwarancją</w:t>
      </w:r>
      <w:r w:rsidR="00164227" w:rsidRPr="0044101C">
        <w:rPr>
          <w:rFonts w:ascii="Arial" w:hAnsi="Arial" w:cs="Arial"/>
          <w:sz w:val="22"/>
          <w:szCs w:val="22"/>
        </w:rPr>
        <w:t>.</w:t>
      </w:r>
      <w:r w:rsidRPr="0044101C">
        <w:rPr>
          <w:rFonts w:ascii="Arial" w:hAnsi="Arial" w:cs="Arial"/>
          <w:sz w:val="22"/>
          <w:szCs w:val="22"/>
        </w:rPr>
        <w:t xml:space="preserve"> Zabezpieczenie należytego wykonania </w:t>
      </w:r>
      <w:r w:rsidR="009A4EA0">
        <w:rPr>
          <w:rFonts w:ascii="Arial" w:hAnsi="Arial" w:cs="Arial"/>
          <w:sz w:val="22"/>
          <w:szCs w:val="22"/>
        </w:rPr>
        <w:t>U</w:t>
      </w:r>
      <w:r w:rsidRPr="0044101C">
        <w:rPr>
          <w:rFonts w:ascii="Arial" w:hAnsi="Arial" w:cs="Arial"/>
          <w:sz w:val="22"/>
          <w:szCs w:val="22"/>
        </w:rPr>
        <w:t>mowy w formie gwarancji bankowej/ ubezpieczeniowej Wykonawca jest zobowiązany wnieść najpóźniej w terminie 7</w:t>
      </w:r>
      <w:r w:rsidR="009A4EA0">
        <w:rPr>
          <w:rFonts w:ascii="Arial" w:hAnsi="Arial" w:cs="Arial"/>
          <w:sz w:val="22"/>
          <w:szCs w:val="22"/>
        </w:rPr>
        <w:t xml:space="preserve"> (słownie: siedmiu)</w:t>
      </w:r>
      <w:r w:rsidR="0089689C" w:rsidRPr="0044101C">
        <w:rPr>
          <w:rFonts w:ascii="Arial" w:hAnsi="Arial" w:cs="Arial"/>
          <w:sz w:val="22"/>
          <w:szCs w:val="22"/>
        </w:rPr>
        <w:t xml:space="preserve"> </w:t>
      </w:r>
      <w:r w:rsidRPr="0044101C">
        <w:rPr>
          <w:rFonts w:ascii="Arial" w:hAnsi="Arial" w:cs="Arial"/>
          <w:sz w:val="22"/>
          <w:szCs w:val="22"/>
        </w:rPr>
        <w:t xml:space="preserve">dni </w:t>
      </w:r>
      <w:r w:rsidR="004E4162" w:rsidRPr="0044101C">
        <w:rPr>
          <w:rFonts w:ascii="Arial" w:hAnsi="Arial" w:cs="Arial"/>
          <w:sz w:val="22"/>
          <w:szCs w:val="22"/>
        </w:rPr>
        <w:t xml:space="preserve">kalendarzowych </w:t>
      </w:r>
      <w:r w:rsidRPr="0044101C">
        <w:rPr>
          <w:rFonts w:ascii="Arial" w:hAnsi="Arial" w:cs="Arial"/>
          <w:sz w:val="22"/>
          <w:szCs w:val="22"/>
        </w:rPr>
        <w:t xml:space="preserve">od daty zawarcia </w:t>
      </w:r>
      <w:r w:rsidR="009A4EA0">
        <w:rPr>
          <w:rFonts w:ascii="Arial" w:hAnsi="Arial" w:cs="Arial"/>
          <w:sz w:val="22"/>
          <w:szCs w:val="22"/>
        </w:rPr>
        <w:t>U</w:t>
      </w:r>
      <w:r w:rsidRPr="0044101C">
        <w:rPr>
          <w:rFonts w:ascii="Arial" w:hAnsi="Arial" w:cs="Arial"/>
          <w:sz w:val="22"/>
          <w:szCs w:val="22"/>
        </w:rPr>
        <w:t>mowy</w:t>
      </w:r>
      <w:r w:rsidR="00CB3B35" w:rsidRPr="0044101C">
        <w:rPr>
          <w:rFonts w:ascii="Arial" w:hAnsi="Arial" w:cs="Arial"/>
          <w:sz w:val="22"/>
          <w:szCs w:val="22"/>
        </w:rPr>
        <w:t xml:space="preserve"> (zdanie ostatnie nie dotyczy PKP S.A.)</w:t>
      </w:r>
      <w:r w:rsidRPr="0044101C">
        <w:rPr>
          <w:rFonts w:ascii="Arial" w:hAnsi="Arial" w:cs="Arial"/>
          <w:sz w:val="22"/>
          <w:szCs w:val="22"/>
        </w:rPr>
        <w:t>.</w:t>
      </w:r>
    </w:p>
    <w:p w14:paraId="32E95EA3" w14:textId="3894459D" w:rsidR="004F60D5" w:rsidRDefault="00370097" w:rsidP="004F60D5">
      <w:pPr>
        <w:pStyle w:val="Default"/>
        <w:numPr>
          <w:ilvl w:val="0"/>
          <w:numId w:val="7"/>
        </w:numPr>
        <w:spacing w:line="276" w:lineRule="auto"/>
        <w:ind w:left="284" w:hanging="502"/>
        <w:jc w:val="both"/>
        <w:rPr>
          <w:sz w:val="22"/>
          <w:szCs w:val="22"/>
        </w:rPr>
      </w:pPr>
      <w:r>
        <w:rPr>
          <w:sz w:val="22"/>
          <w:szCs w:val="22"/>
        </w:rPr>
        <w:t xml:space="preserve">W razie wystąpienia konieczności przedłużenia terminu obowiązywania Umowy, w przypadku wniesienia przez Wykonawcę w/w zabezpieczenia w innej formie niż w pieniądzu, Wykonawca jest zobowiązany przedłużyć odpowiednio termin jego ważności nie później niż w terminie 30 </w:t>
      </w:r>
      <w:r w:rsidR="004F60D5">
        <w:rPr>
          <w:sz w:val="22"/>
          <w:szCs w:val="22"/>
        </w:rPr>
        <w:t xml:space="preserve">(słownie: trzydziestu) </w:t>
      </w:r>
      <w:r>
        <w:rPr>
          <w:sz w:val="22"/>
          <w:szCs w:val="22"/>
        </w:rPr>
        <w:t>dni przed upływem terminu ważności. W przypadku braku wniesienia zabezpieczenia/przedłużenia ważności zabezpieczenia w ww. terminie Zamawiający ma prawo do wystąpienia do gwaranta/ubezpieczyciela z żądaniem zapłaty całości kwoty z tytułu udzielonej gwarancji do czasu wniesienia nowego zabezpieczenia/przedłużenia jego ważności.</w:t>
      </w:r>
    </w:p>
    <w:p w14:paraId="7FB00D61" w14:textId="009D7049" w:rsidR="00FC4EBF" w:rsidRPr="004F60D5" w:rsidRDefault="00FC4EBF" w:rsidP="004F60D5">
      <w:pPr>
        <w:pStyle w:val="Default"/>
        <w:numPr>
          <w:ilvl w:val="0"/>
          <w:numId w:val="7"/>
        </w:numPr>
        <w:spacing w:line="276" w:lineRule="auto"/>
        <w:ind w:left="284" w:hanging="502"/>
        <w:jc w:val="both"/>
        <w:rPr>
          <w:sz w:val="22"/>
          <w:szCs w:val="22"/>
        </w:rPr>
      </w:pPr>
      <w:r w:rsidRPr="004F60D5">
        <w:rPr>
          <w:sz w:val="22"/>
          <w:szCs w:val="22"/>
        </w:rPr>
        <w:t xml:space="preserve">Zamawiający ma prawo do pokrycia swoich roszczeń z wniesionego przez Wykonawcę zabezpieczenia należytego wykonania </w:t>
      </w:r>
      <w:r w:rsidR="00B33FF0" w:rsidRPr="004F60D5">
        <w:rPr>
          <w:sz w:val="22"/>
          <w:szCs w:val="22"/>
        </w:rPr>
        <w:t>U</w:t>
      </w:r>
      <w:r w:rsidRPr="004F60D5">
        <w:rPr>
          <w:sz w:val="22"/>
          <w:szCs w:val="22"/>
        </w:rPr>
        <w:t xml:space="preserve">mowy w następujących przypadkach: </w:t>
      </w:r>
    </w:p>
    <w:p w14:paraId="1FFE41B2" w14:textId="3B93CA89" w:rsidR="00FC4EBF" w:rsidRPr="009A4EA0" w:rsidRDefault="00FC4EBF" w:rsidP="0044101C">
      <w:pPr>
        <w:pStyle w:val="Akapitzlist"/>
        <w:numPr>
          <w:ilvl w:val="0"/>
          <w:numId w:val="9"/>
        </w:numPr>
        <w:spacing w:line="276" w:lineRule="auto"/>
        <w:ind w:left="568" w:hanging="284"/>
        <w:jc w:val="both"/>
        <w:rPr>
          <w:rFonts w:ascii="Arial" w:hAnsi="Arial" w:cs="Arial"/>
          <w:sz w:val="22"/>
          <w:szCs w:val="22"/>
        </w:rPr>
      </w:pPr>
      <w:r w:rsidRPr="009A4EA0">
        <w:rPr>
          <w:rFonts w:ascii="Arial" w:hAnsi="Arial" w:cs="Arial"/>
          <w:sz w:val="22"/>
          <w:szCs w:val="22"/>
        </w:rPr>
        <w:t>uznania przez Zamawiającego</w:t>
      </w:r>
      <w:r w:rsidR="00C977E3" w:rsidRPr="009A4EA0">
        <w:rPr>
          <w:rFonts w:ascii="Arial" w:hAnsi="Arial" w:cs="Arial"/>
          <w:sz w:val="22"/>
          <w:szCs w:val="22"/>
        </w:rPr>
        <w:t>/Odbiorcę</w:t>
      </w:r>
      <w:r w:rsidRPr="009A4EA0">
        <w:rPr>
          <w:rFonts w:ascii="Arial" w:hAnsi="Arial" w:cs="Arial"/>
          <w:sz w:val="22"/>
          <w:szCs w:val="22"/>
        </w:rPr>
        <w:t xml:space="preserve">, </w:t>
      </w:r>
      <w:r w:rsidR="00932BF9" w:rsidRPr="009A4EA0">
        <w:rPr>
          <w:rFonts w:ascii="Arial" w:hAnsi="Arial" w:cs="Arial"/>
          <w:sz w:val="22"/>
          <w:szCs w:val="22"/>
        </w:rPr>
        <w:t>że</w:t>
      </w:r>
      <w:r w:rsidRPr="009A4EA0">
        <w:rPr>
          <w:rFonts w:ascii="Arial" w:hAnsi="Arial" w:cs="Arial"/>
          <w:sz w:val="22"/>
          <w:szCs w:val="22"/>
        </w:rPr>
        <w:t xml:space="preserve"> miało miejsce niewykonanie lub nienależyte wykonanie przedmiotu </w:t>
      </w:r>
      <w:r w:rsidR="00B33FF0">
        <w:rPr>
          <w:rFonts w:ascii="Arial" w:hAnsi="Arial" w:cs="Arial"/>
          <w:sz w:val="22"/>
          <w:szCs w:val="22"/>
        </w:rPr>
        <w:t>U</w:t>
      </w:r>
      <w:r w:rsidRPr="009A4EA0">
        <w:rPr>
          <w:rFonts w:ascii="Arial" w:hAnsi="Arial" w:cs="Arial"/>
          <w:sz w:val="22"/>
          <w:szCs w:val="22"/>
        </w:rPr>
        <w:t>mowy lub</w:t>
      </w:r>
      <w:r w:rsidR="00932BF9" w:rsidRPr="009A4EA0">
        <w:rPr>
          <w:rFonts w:ascii="Arial" w:hAnsi="Arial" w:cs="Arial"/>
          <w:sz w:val="22"/>
          <w:szCs w:val="22"/>
        </w:rPr>
        <w:t>/i</w:t>
      </w:r>
      <w:r w:rsidRPr="009A4EA0">
        <w:rPr>
          <w:rFonts w:ascii="Arial" w:hAnsi="Arial" w:cs="Arial"/>
          <w:sz w:val="22"/>
          <w:szCs w:val="22"/>
        </w:rPr>
        <w:t xml:space="preserve"> niewykonanie lub nienależyte wykonanie zobowiązań wynikających z rękojmi za wady lub/i gwarancji jakości przez Wykonawcę,</w:t>
      </w:r>
    </w:p>
    <w:p w14:paraId="782AFC16" w14:textId="01B1020D" w:rsidR="00FC4EBF" w:rsidRPr="009A4EA0" w:rsidRDefault="00FC4EBF" w:rsidP="0044101C">
      <w:pPr>
        <w:pStyle w:val="Akapitzlist"/>
        <w:numPr>
          <w:ilvl w:val="0"/>
          <w:numId w:val="9"/>
        </w:numPr>
        <w:spacing w:line="276" w:lineRule="auto"/>
        <w:ind w:left="568" w:hanging="284"/>
        <w:jc w:val="both"/>
        <w:rPr>
          <w:rFonts w:ascii="Arial" w:hAnsi="Arial" w:cs="Arial"/>
          <w:sz w:val="22"/>
          <w:szCs w:val="22"/>
        </w:rPr>
      </w:pPr>
      <w:r w:rsidRPr="009A4EA0">
        <w:rPr>
          <w:rFonts w:ascii="Arial" w:hAnsi="Arial" w:cs="Arial"/>
          <w:sz w:val="22"/>
          <w:szCs w:val="22"/>
        </w:rPr>
        <w:t xml:space="preserve">z tytułu kar umownych, gdy </w:t>
      </w:r>
      <w:r w:rsidR="00237EFF" w:rsidRPr="009A4EA0">
        <w:rPr>
          <w:rFonts w:ascii="Arial" w:hAnsi="Arial" w:cs="Arial"/>
          <w:sz w:val="22"/>
          <w:szCs w:val="22"/>
        </w:rPr>
        <w:t xml:space="preserve">Wykonawca </w:t>
      </w:r>
      <w:r w:rsidRPr="009A4EA0">
        <w:rPr>
          <w:rFonts w:ascii="Arial" w:hAnsi="Arial" w:cs="Arial"/>
          <w:sz w:val="22"/>
          <w:szCs w:val="22"/>
        </w:rPr>
        <w:t>nie dokona, w wymaganym terminie zapłaty należnych Zamawiającemu</w:t>
      </w:r>
      <w:r w:rsidR="00C977E3" w:rsidRPr="009A4EA0">
        <w:rPr>
          <w:rFonts w:ascii="Arial" w:hAnsi="Arial" w:cs="Arial"/>
          <w:sz w:val="22"/>
          <w:szCs w:val="22"/>
        </w:rPr>
        <w:t>/Odbiorcy</w:t>
      </w:r>
      <w:r w:rsidRPr="009A4EA0">
        <w:rPr>
          <w:rFonts w:ascii="Arial" w:hAnsi="Arial" w:cs="Arial"/>
          <w:sz w:val="22"/>
          <w:szCs w:val="22"/>
        </w:rPr>
        <w:t xml:space="preserve"> kar umownych określonych w § </w:t>
      </w:r>
      <w:r w:rsidR="00237EFF" w:rsidRPr="009A4EA0">
        <w:rPr>
          <w:rFonts w:ascii="Arial" w:hAnsi="Arial" w:cs="Arial"/>
          <w:sz w:val="22"/>
          <w:szCs w:val="22"/>
        </w:rPr>
        <w:t xml:space="preserve">6 </w:t>
      </w:r>
      <w:r w:rsidR="00B33FF0">
        <w:rPr>
          <w:rFonts w:ascii="Arial" w:hAnsi="Arial" w:cs="Arial"/>
          <w:sz w:val="22"/>
          <w:szCs w:val="22"/>
        </w:rPr>
        <w:t>U</w:t>
      </w:r>
      <w:r w:rsidRPr="009A4EA0">
        <w:rPr>
          <w:rFonts w:ascii="Arial" w:hAnsi="Arial" w:cs="Arial"/>
          <w:sz w:val="22"/>
          <w:szCs w:val="22"/>
        </w:rPr>
        <w:t xml:space="preserve">mowy – </w:t>
      </w:r>
      <w:r w:rsidR="008478D1" w:rsidRPr="009A4EA0">
        <w:rPr>
          <w:rFonts w:ascii="Arial" w:hAnsi="Arial" w:cs="Arial"/>
          <w:sz w:val="22"/>
          <w:szCs w:val="22"/>
        </w:rPr>
        <w:br/>
      </w:r>
      <w:r w:rsidRPr="009A4EA0">
        <w:rPr>
          <w:rFonts w:ascii="Arial" w:hAnsi="Arial" w:cs="Arial"/>
          <w:sz w:val="22"/>
          <w:szCs w:val="22"/>
        </w:rPr>
        <w:t>w wysokości należnych kar,</w:t>
      </w:r>
    </w:p>
    <w:p w14:paraId="2415E190" w14:textId="5F1AA1E0" w:rsidR="00FC4EBF" w:rsidRPr="009A4EA0" w:rsidRDefault="00FC4EBF" w:rsidP="0044101C">
      <w:pPr>
        <w:pStyle w:val="Akapitzlist"/>
        <w:numPr>
          <w:ilvl w:val="0"/>
          <w:numId w:val="9"/>
        </w:numPr>
        <w:spacing w:line="276" w:lineRule="auto"/>
        <w:ind w:left="568" w:hanging="284"/>
        <w:jc w:val="both"/>
        <w:rPr>
          <w:rFonts w:ascii="Arial" w:hAnsi="Arial" w:cs="Arial"/>
          <w:sz w:val="22"/>
          <w:szCs w:val="22"/>
        </w:rPr>
      </w:pPr>
      <w:r w:rsidRPr="009A4EA0">
        <w:rPr>
          <w:rFonts w:ascii="Arial" w:hAnsi="Arial" w:cs="Arial"/>
          <w:sz w:val="22"/>
          <w:szCs w:val="22"/>
        </w:rPr>
        <w:t>wszelkich innych okoliczności, których zaistnienie spowodowało wystąpienie roszczenia Zamawiającego</w:t>
      </w:r>
      <w:r w:rsidR="00C977E3" w:rsidRPr="009A4EA0">
        <w:rPr>
          <w:rFonts w:ascii="Arial" w:hAnsi="Arial" w:cs="Arial"/>
          <w:sz w:val="22"/>
          <w:szCs w:val="22"/>
        </w:rPr>
        <w:t>/Odbiorcy</w:t>
      </w:r>
      <w:r w:rsidRPr="009A4EA0">
        <w:rPr>
          <w:rFonts w:ascii="Arial" w:hAnsi="Arial" w:cs="Arial"/>
          <w:sz w:val="22"/>
          <w:szCs w:val="22"/>
        </w:rPr>
        <w:t xml:space="preserve"> wobec Wykonawcy.</w:t>
      </w:r>
    </w:p>
    <w:p w14:paraId="767B17AB" w14:textId="1E2DF6EB" w:rsidR="00947131" w:rsidRPr="00B33FF0" w:rsidRDefault="00FC4EBF" w:rsidP="00230134">
      <w:pPr>
        <w:pStyle w:val="Akapitzlist"/>
        <w:numPr>
          <w:ilvl w:val="0"/>
          <w:numId w:val="7"/>
        </w:numPr>
        <w:spacing w:line="276" w:lineRule="auto"/>
        <w:jc w:val="both"/>
        <w:rPr>
          <w:rFonts w:ascii="Arial" w:hAnsi="Arial" w:cs="Arial"/>
          <w:sz w:val="22"/>
          <w:szCs w:val="22"/>
        </w:rPr>
      </w:pPr>
      <w:r w:rsidRPr="00B33FF0">
        <w:rPr>
          <w:rFonts w:ascii="Arial" w:hAnsi="Arial" w:cs="Arial"/>
          <w:sz w:val="22"/>
          <w:szCs w:val="22"/>
        </w:rPr>
        <w:t>O zaistnieniu sytuacji umożliwiającej przejęcie zabezpieczenia należytego wykonania umowy, Zamawiający bezzwłocznie powiadomi Wykonawcę pisemnie.</w:t>
      </w:r>
    </w:p>
    <w:p w14:paraId="4AF117E1" w14:textId="77777777" w:rsidR="00B33FF0" w:rsidRPr="00B33FF0" w:rsidRDefault="00B33FF0" w:rsidP="00B33FF0">
      <w:pPr>
        <w:spacing w:line="276" w:lineRule="auto"/>
        <w:jc w:val="both"/>
        <w:rPr>
          <w:rFonts w:ascii="Arial" w:hAnsi="Arial" w:cs="Arial"/>
          <w:strike/>
          <w:sz w:val="22"/>
          <w:szCs w:val="22"/>
        </w:rPr>
      </w:pPr>
    </w:p>
    <w:p w14:paraId="3AF5E50F" w14:textId="77777777" w:rsidR="00466679" w:rsidRPr="0044101C" w:rsidRDefault="00466679" w:rsidP="0044101C">
      <w:pPr>
        <w:pStyle w:val="Style1"/>
        <w:keepNext/>
        <w:widowControl/>
        <w:spacing w:line="276" w:lineRule="auto"/>
        <w:ind w:right="74"/>
        <w:jc w:val="center"/>
        <w:rPr>
          <w:rStyle w:val="FontStyle12"/>
          <w:bCs/>
          <w:spacing w:val="60"/>
          <w:sz w:val="22"/>
          <w:szCs w:val="22"/>
        </w:rPr>
      </w:pPr>
      <w:r w:rsidRPr="0044101C">
        <w:rPr>
          <w:rStyle w:val="FontStyle12"/>
          <w:bCs/>
          <w:spacing w:val="60"/>
          <w:sz w:val="22"/>
          <w:szCs w:val="22"/>
        </w:rPr>
        <w:t>§</w:t>
      </w:r>
      <w:r w:rsidR="006C227C" w:rsidRPr="0044101C">
        <w:rPr>
          <w:rStyle w:val="FontStyle12"/>
          <w:bCs/>
          <w:spacing w:val="60"/>
          <w:sz w:val="22"/>
          <w:szCs w:val="22"/>
        </w:rPr>
        <w:t>8</w:t>
      </w:r>
    </w:p>
    <w:p w14:paraId="06614B6A" w14:textId="77777777" w:rsidR="00D471F0" w:rsidRPr="0044101C" w:rsidRDefault="00466679" w:rsidP="0044101C">
      <w:pPr>
        <w:pStyle w:val="Style1"/>
        <w:keepNext/>
        <w:widowControl/>
        <w:spacing w:line="276" w:lineRule="auto"/>
        <w:ind w:right="74"/>
        <w:contextualSpacing/>
        <w:jc w:val="center"/>
        <w:rPr>
          <w:rStyle w:val="FontStyle12"/>
          <w:bCs/>
          <w:sz w:val="22"/>
          <w:szCs w:val="22"/>
        </w:rPr>
      </w:pPr>
      <w:r w:rsidRPr="0044101C">
        <w:rPr>
          <w:rStyle w:val="FontStyle12"/>
          <w:bCs/>
          <w:sz w:val="22"/>
          <w:szCs w:val="22"/>
        </w:rPr>
        <w:t>Podwykonawcy</w:t>
      </w:r>
    </w:p>
    <w:p w14:paraId="5D96E89D" w14:textId="2E86672A" w:rsidR="00BA7DB6" w:rsidRPr="003B3CC5" w:rsidRDefault="00FD34D9" w:rsidP="00E1628B">
      <w:pPr>
        <w:pStyle w:val="Akapitzlist"/>
        <w:numPr>
          <w:ilvl w:val="3"/>
          <w:numId w:val="9"/>
        </w:numPr>
        <w:autoSpaceDE w:val="0"/>
        <w:autoSpaceDN w:val="0"/>
        <w:spacing w:line="276" w:lineRule="auto"/>
        <w:ind w:left="284" w:hanging="284"/>
        <w:jc w:val="both"/>
        <w:rPr>
          <w:rFonts w:ascii="Arial" w:hAnsi="Arial" w:cs="Arial"/>
          <w:sz w:val="22"/>
          <w:szCs w:val="22"/>
        </w:rPr>
      </w:pPr>
      <w:r w:rsidRPr="003B3CC5">
        <w:rPr>
          <w:rFonts w:ascii="Arial" w:hAnsi="Arial" w:cs="Arial"/>
          <w:sz w:val="22"/>
          <w:szCs w:val="22"/>
        </w:rPr>
        <w:t xml:space="preserve">Strony uzgadniają, iż przedmiot </w:t>
      </w:r>
      <w:r w:rsidR="00A01717" w:rsidRPr="003B3CC5">
        <w:rPr>
          <w:rFonts w:ascii="Arial" w:hAnsi="Arial" w:cs="Arial"/>
          <w:sz w:val="22"/>
          <w:szCs w:val="22"/>
        </w:rPr>
        <w:t>U</w:t>
      </w:r>
      <w:r w:rsidRPr="003B3CC5">
        <w:rPr>
          <w:rFonts w:ascii="Arial" w:hAnsi="Arial" w:cs="Arial"/>
          <w:sz w:val="22"/>
          <w:szCs w:val="22"/>
        </w:rPr>
        <w:t>mowy zostanie wykonany przez Wykonawcę</w:t>
      </w:r>
      <w:r w:rsidR="0026725A" w:rsidRPr="003B3CC5">
        <w:rPr>
          <w:rFonts w:ascii="Arial" w:hAnsi="Arial" w:cs="Arial"/>
          <w:sz w:val="22"/>
          <w:szCs w:val="22"/>
        </w:rPr>
        <w:t>.</w:t>
      </w:r>
      <w:r w:rsidRPr="003B3CC5">
        <w:rPr>
          <w:rFonts w:ascii="Arial" w:hAnsi="Arial" w:cs="Arial"/>
          <w:sz w:val="22"/>
          <w:szCs w:val="22"/>
        </w:rPr>
        <w:t xml:space="preserve"> </w:t>
      </w:r>
    </w:p>
    <w:p w14:paraId="0166B757" w14:textId="4EBBD600" w:rsidR="00BA7DB6" w:rsidRPr="00B33FF0" w:rsidRDefault="007B3DB4" w:rsidP="0044101C">
      <w:pPr>
        <w:autoSpaceDE w:val="0"/>
        <w:autoSpaceDN w:val="0"/>
        <w:spacing w:line="276" w:lineRule="auto"/>
        <w:ind w:left="284"/>
        <w:jc w:val="both"/>
        <w:rPr>
          <w:rFonts w:ascii="Arial" w:hAnsi="Arial" w:cs="Arial"/>
          <w:sz w:val="22"/>
          <w:szCs w:val="22"/>
        </w:rPr>
      </w:pPr>
      <w:r w:rsidRPr="00B33FF0">
        <w:rPr>
          <w:rFonts w:ascii="Arial" w:hAnsi="Arial" w:cs="Arial"/>
          <w:sz w:val="22"/>
          <w:szCs w:val="22"/>
        </w:rPr>
        <w:t xml:space="preserve"> </w:t>
      </w:r>
      <w:r w:rsidR="00000503" w:rsidRPr="00B33FF0">
        <w:rPr>
          <w:rFonts w:ascii="Arial" w:hAnsi="Arial" w:cs="Arial"/>
          <w:sz w:val="22"/>
          <w:szCs w:val="22"/>
        </w:rPr>
        <w:t>lub</w:t>
      </w:r>
    </w:p>
    <w:p w14:paraId="3C5259A6" w14:textId="4DFE8374" w:rsidR="00FD34D9" w:rsidRPr="00B33FF0" w:rsidRDefault="00BA7DB6" w:rsidP="00E1628B">
      <w:pPr>
        <w:pStyle w:val="Akapitzlist"/>
        <w:autoSpaceDE w:val="0"/>
        <w:autoSpaceDN w:val="0"/>
        <w:spacing w:line="276" w:lineRule="auto"/>
        <w:ind w:left="284"/>
        <w:jc w:val="both"/>
        <w:rPr>
          <w:rFonts w:ascii="Arial" w:hAnsi="Arial" w:cs="Arial"/>
          <w:sz w:val="22"/>
          <w:szCs w:val="22"/>
        </w:rPr>
      </w:pPr>
      <w:r w:rsidRPr="00B33FF0">
        <w:rPr>
          <w:rFonts w:ascii="Arial" w:hAnsi="Arial" w:cs="Arial"/>
          <w:sz w:val="22"/>
          <w:szCs w:val="22"/>
        </w:rPr>
        <w:t xml:space="preserve">Strony uzgadniają, iż przedmiot </w:t>
      </w:r>
      <w:r w:rsidR="00B33FF0">
        <w:rPr>
          <w:rFonts w:ascii="Arial" w:hAnsi="Arial" w:cs="Arial"/>
          <w:sz w:val="22"/>
          <w:szCs w:val="22"/>
        </w:rPr>
        <w:t>U</w:t>
      </w:r>
      <w:r w:rsidRPr="00B33FF0">
        <w:rPr>
          <w:rFonts w:ascii="Arial" w:hAnsi="Arial" w:cs="Arial"/>
          <w:sz w:val="22"/>
          <w:szCs w:val="22"/>
        </w:rPr>
        <w:t xml:space="preserve">mowy zostanie wykonany </w:t>
      </w:r>
      <w:r w:rsidR="00FD34D9" w:rsidRPr="00B33FF0">
        <w:rPr>
          <w:rFonts w:ascii="Arial" w:hAnsi="Arial" w:cs="Arial"/>
          <w:sz w:val="22"/>
          <w:szCs w:val="22"/>
        </w:rPr>
        <w:t xml:space="preserve">przy udziale niżej wymienionych podwykonawców: </w:t>
      </w:r>
      <w:r w:rsidR="00EE2D97" w:rsidRPr="00B33FF0">
        <w:rPr>
          <w:rFonts w:ascii="Arial" w:hAnsi="Arial" w:cs="Arial"/>
          <w:sz w:val="22"/>
          <w:szCs w:val="22"/>
        </w:rPr>
        <w:t xml:space="preserve"> </w:t>
      </w:r>
      <w:r w:rsidR="00FD34D9" w:rsidRPr="00B33FF0">
        <w:rPr>
          <w:rFonts w:ascii="Arial" w:hAnsi="Arial" w:cs="Arial"/>
          <w:sz w:val="22"/>
          <w:szCs w:val="22"/>
        </w:rPr>
        <w:t>(nazwa, adres) ……………………… (zakres wykonywanych czynności)</w:t>
      </w:r>
      <w:r w:rsidR="00B33FF0">
        <w:rPr>
          <w:rFonts w:ascii="Arial" w:hAnsi="Arial" w:cs="Arial"/>
          <w:sz w:val="22"/>
          <w:szCs w:val="22"/>
        </w:rPr>
        <w:t>.</w:t>
      </w:r>
    </w:p>
    <w:p w14:paraId="3E460A93" w14:textId="50765022" w:rsidR="00FD34D9" w:rsidRPr="00B33FF0" w:rsidRDefault="00FD34D9" w:rsidP="0044101C">
      <w:pPr>
        <w:pStyle w:val="Akapitzlist"/>
        <w:numPr>
          <w:ilvl w:val="3"/>
          <w:numId w:val="9"/>
        </w:numPr>
        <w:autoSpaceDE w:val="0"/>
        <w:autoSpaceDN w:val="0"/>
        <w:spacing w:line="276" w:lineRule="auto"/>
        <w:ind w:left="284" w:hanging="284"/>
        <w:jc w:val="both"/>
        <w:rPr>
          <w:rFonts w:ascii="Arial" w:hAnsi="Arial" w:cs="Arial"/>
          <w:sz w:val="22"/>
          <w:szCs w:val="22"/>
        </w:rPr>
      </w:pPr>
      <w:r w:rsidRPr="00B33FF0">
        <w:rPr>
          <w:rFonts w:ascii="Arial" w:hAnsi="Arial" w:cs="Arial"/>
          <w:sz w:val="22"/>
          <w:szCs w:val="22"/>
        </w:rPr>
        <w:t>Wykonawca w zakresie pozostałej części przedmiot</w:t>
      </w:r>
      <w:r w:rsidR="0026725A" w:rsidRPr="00B33FF0">
        <w:rPr>
          <w:rFonts w:ascii="Arial" w:hAnsi="Arial" w:cs="Arial"/>
          <w:sz w:val="22"/>
          <w:szCs w:val="22"/>
        </w:rPr>
        <w:t>u</w:t>
      </w:r>
      <w:r w:rsidRPr="00B33FF0">
        <w:rPr>
          <w:rFonts w:ascii="Arial" w:hAnsi="Arial" w:cs="Arial"/>
          <w:sz w:val="22"/>
          <w:szCs w:val="22"/>
        </w:rPr>
        <w:t xml:space="preserve"> </w:t>
      </w:r>
      <w:r w:rsidR="00B33FF0">
        <w:rPr>
          <w:rFonts w:ascii="Arial" w:hAnsi="Arial" w:cs="Arial"/>
          <w:sz w:val="22"/>
          <w:szCs w:val="22"/>
        </w:rPr>
        <w:t>U</w:t>
      </w:r>
      <w:r w:rsidRPr="00B33FF0">
        <w:rPr>
          <w:rFonts w:ascii="Arial" w:hAnsi="Arial" w:cs="Arial"/>
          <w:sz w:val="22"/>
          <w:szCs w:val="22"/>
        </w:rPr>
        <w:t>mowy wykona samodzielnie.</w:t>
      </w:r>
    </w:p>
    <w:p w14:paraId="20107801" w14:textId="13D81C73" w:rsidR="00466679" w:rsidRPr="0044101C" w:rsidRDefault="00466679" w:rsidP="0044101C">
      <w:pPr>
        <w:pStyle w:val="Akapitzlist"/>
        <w:numPr>
          <w:ilvl w:val="3"/>
          <w:numId w:val="9"/>
        </w:numPr>
        <w:autoSpaceDE w:val="0"/>
        <w:autoSpaceDN w:val="0"/>
        <w:spacing w:line="276" w:lineRule="auto"/>
        <w:ind w:left="284" w:hanging="284"/>
        <w:jc w:val="both"/>
        <w:rPr>
          <w:rFonts w:ascii="Arial" w:hAnsi="Arial" w:cs="Arial"/>
          <w:sz w:val="22"/>
          <w:szCs w:val="22"/>
        </w:rPr>
      </w:pPr>
      <w:r w:rsidRPr="0044101C">
        <w:rPr>
          <w:rFonts w:ascii="Arial" w:eastAsia="Calibri" w:hAnsi="Arial" w:cs="Arial"/>
          <w:sz w:val="22"/>
          <w:szCs w:val="22"/>
        </w:rPr>
        <w:t>Wykonawca ponosi pełną odpowiedzialność wobec Zamawiając</w:t>
      </w:r>
      <w:r w:rsidR="00BE3D3A" w:rsidRPr="0044101C">
        <w:rPr>
          <w:rFonts w:ascii="Arial" w:eastAsia="Calibri" w:hAnsi="Arial" w:cs="Arial"/>
          <w:sz w:val="22"/>
          <w:szCs w:val="22"/>
        </w:rPr>
        <w:t xml:space="preserve">ego </w:t>
      </w:r>
      <w:r w:rsidRPr="0044101C">
        <w:rPr>
          <w:rFonts w:ascii="Arial" w:eastAsia="Calibri" w:hAnsi="Arial" w:cs="Arial"/>
          <w:sz w:val="22"/>
          <w:szCs w:val="22"/>
        </w:rPr>
        <w:t xml:space="preserve">za szkody wyrządzone przez osoby trzecie (w tym </w:t>
      </w:r>
      <w:r w:rsidR="008000C1" w:rsidRPr="0044101C">
        <w:rPr>
          <w:rFonts w:ascii="Arial" w:eastAsia="Calibri" w:hAnsi="Arial" w:cs="Arial"/>
          <w:sz w:val="22"/>
          <w:szCs w:val="22"/>
        </w:rPr>
        <w:t xml:space="preserve"> </w:t>
      </w:r>
      <w:r w:rsidRPr="0044101C">
        <w:rPr>
          <w:rFonts w:ascii="Arial" w:eastAsia="Calibri" w:hAnsi="Arial" w:cs="Arial"/>
          <w:sz w:val="22"/>
          <w:szCs w:val="22"/>
        </w:rPr>
        <w:t xml:space="preserve">Podwykonawców), którym powierzył wykonywanie czynności, </w:t>
      </w:r>
      <w:r w:rsidR="008000C1" w:rsidRPr="0044101C">
        <w:rPr>
          <w:rFonts w:ascii="Arial" w:eastAsia="Calibri" w:hAnsi="Arial" w:cs="Arial"/>
          <w:sz w:val="22"/>
          <w:szCs w:val="22"/>
        </w:rPr>
        <w:br/>
      </w:r>
      <w:r w:rsidRPr="0044101C">
        <w:rPr>
          <w:rFonts w:ascii="Arial" w:eastAsia="Calibri" w:hAnsi="Arial" w:cs="Arial"/>
          <w:sz w:val="22"/>
          <w:szCs w:val="22"/>
        </w:rPr>
        <w:t xml:space="preserve">o których mowa w ust. </w:t>
      </w:r>
      <w:r w:rsidR="00BE3D3A" w:rsidRPr="0044101C">
        <w:rPr>
          <w:rFonts w:ascii="Arial" w:eastAsia="Calibri" w:hAnsi="Arial" w:cs="Arial"/>
          <w:sz w:val="22"/>
          <w:szCs w:val="22"/>
        </w:rPr>
        <w:t>1</w:t>
      </w:r>
      <w:r w:rsidRPr="0044101C">
        <w:rPr>
          <w:rFonts w:ascii="Arial" w:eastAsia="Calibri" w:hAnsi="Arial" w:cs="Arial"/>
          <w:sz w:val="22"/>
          <w:szCs w:val="22"/>
        </w:rPr>
        <w:t>, bez względu na brak winy w wyborze oraz powierzenie czynności podmiotom, które w zakresie swej działalności zawodowej trudnią się wykonywaniem takich czynności. Wykonawca ponosi odpowiedzialność za</w:t>
      </w:r>
      <w:r w:rsidR="00FC4EBF" w:rsidRPr="0044101C">
        <w:rPr>
          <w:rFonts w:ascii="Arial" w:eastAsia="Calibri" w:hAnsi="Arial" w:cs="Arial"/>
          <w:sz w:val="22"/>
          <w:szCs w:val="22"/>
        </w:rPr>
        <w:t xml:space="preserve"> działania i zaniechania</w:t>
      </w:r>
      <w:r w:rsidRPr="0044101C">
        <w:rPr>
          <w:rFonts w:ascii="Arial" w:eastAsia="Calibri" w:hAnsi="Arial" w:cs="Arial"/>
          <w:sz w:val="22"/>
          <w:szCs w:val="22"/>
        </w:rPr>
        <w:t xml:space="preserve"> os</w:t>
      </w:r>
      <w:r w:rsidR="007B3DB4" w:rsidRPr="0044101C">
        <w:rPr>
          <w:rFonts w:ascii="Arial" w:eastAsia="Calibri" w:hAnsi="Arial" w:cs="Arial"/>
          <w:sz w:val="22"/>
          <w:szCs w:val="22"/>
        </w:rPr>
        <w:t xml:space="preserve">ób trzecich </w:t>
      </w:r>
      <w:r w:rsidR="008000C1" w:rsidRPr="0044101C">
        <w:rPr>
          <w:rFonts w:ascii="Arial" w:eastAsia="Calibri" w:hAnsi="Arial" w:cs="Arial"/>
          <w:sz w:val="22"/>
          <w:szCs w:val="22"/>
        </w:rPr>
        <w:br/>
      </w:r>
      <w:r w:rsidR="007B3DB4" w:rsidRPr="0044101C">
        <w:rPr>
          <w:rFonts w:ascii="Arial" w:eastAsia="Calibri" w:hAnsi="Arial" w:cs="Arial"/>
          <w:sz w:val="22"/>
          <w:szCs w:val="22"/>
        </w:rPr>
        <w:t>(</w:t>
      </w:r>
      <w:r w:rsidR="009760C0" w:rsidRPr="0044101C">
        <w:rPr>
          <w:rFonts w:ascii="Arial" w:eastAsia="Calibri" w:hAnsi="Arial" w:cs="Arial"/>
          <w:sz w:val="22"/>
          <w:szCs w:val="22"/>
        </w:rPr>
        <w:t xml:space="preserve">w tym </w:t>
      </w:r>
      <w:r w:rsidR="007B3DB4" w:rsidRPr="0044101C">
        <w:rPr>
          <w:rFonts w:ascii="Arial" w:eastAsia="Calibri" w:hAnsi="Arial" w:cs="Arial"/>
          <w:sz w:val="22"/>
          <w:szCs w:val="22"/>
        </w:rPr>
        <w:t>Podwykonawców)</w:t>
      </w:r>
      <w:r w:rsidRPr="0044101C">
        <w:rPr>
          <w:rFonts w:ascii="Arial" w:eastAsia="Calibri" w:hAnsi="Arial" w:cs="Arial"/>
          <w:sz w:val="22"/>
          <w:szCs w:val="22"/>
        </w:rPr>
        <w:t xml:space="preserve">, o których mowa w zdaniu poprzednim jak za działania </w:t>
      </w:r>
      <w:r w:rsidR="00115045" w:rsidRPr="0044101C">
        <w:rPr>
          <w:rFonts w:ascii="Arial" w:eastAsia="Calibri" w:hAnsi="Arial" w:cs="Arial"/>
          <w:sz w:val="22"/>
          <w:szCs w:val="22"/>
        </w:rPr>
        <w:br/>
      </w:r>
      <w:r w:rsidRPr="0044101C">
        <w:rPr>
          <w:rFonts w:ascii="Arial" w:eastAsia="Calibri" w:hAnsi="Arial" w:cs="Arial"/>
          <w:sz w:val="22"/>
          <w:szCs w:val="22"/>
        </w:rPr>
        <w:t>i zaniechania własne.</w:t>
      </w:r>
    </w:p>
    <w:p w14:paraId="48DA0E66" w14:textId="0A134522" w:rsidR="00B15AF5" w:rsidRDefault="00B15AF5" w:rsidP="0044101C">
      <w:pPr>
        <w:pStyle w:val="Akapitzlist"/>
        <w:numPr>
          <w:ilvl w:val="3"/>
          <w:numId w:val="9"/>
        </w:numPr>
        <w:autoSpaceDE w:val="0"/>
        <w:autoSpaceDN w:val="0"/>
        <w:spacing w:line="276" w:lineRule="auto"/>
        <w:ind w:left="284" w:hanging="284"/>
        <w:jc w:val="both"/>
        <w:rPr>
          <w:rFonts w:ascii="Arial" w:eastAsia="Calibri" w:hAnsi="Arial" w:cs="Arial"/>
          <w:sz w:val="22"/>
          <w:szCs w:val="22"/>
        </w:rPr>
      </w:pPr>
      <w:r w:rsidRPr="0044101C">
        <w:rPr>
          <w:rFonts w:ascii="Arial" w:eastAsia="Calibri" w:hAnsi="Arial" w:cs="Arial"/>
          <w:sz w:val="22"/>
          <w:szCs w:val="22"/>
        </w:rPr>
        <w:t xml:space="preserve">Zawarcie </w:t>
      </w:r>
      <w:r w:rsidR="00B33FF0">
        <w:rPr>
          <w:rFonts w:ascii="Arial" w:eastAsia="Calibri" w:hAnsi="Arial" w:cs="Arial"/>
          <w:sz w:val="22"/>
          <w:szCs w:val="22"/>
        </w:rPr>
        <w:t>U</w:t>
      </w:r>
      <w:r w:rsidRPr="0044101C">
        <w:rPr>
          <w:rFonts w:ascii="Arial" w:eastAsia="Calibri" w:hAnsi="Arial" w:cs="Arial"/>
          <w:sz w:val="22"/>
          <w:szCs w:val="22"/>
        </w:rPr>
        <w:t>mowy/</w:t>
      </w:r>
      <w:r w:rsidR="00B33FF0">
        <w:rPr>
          <w:rFonts w:ascii="Arial" w:eastAsia="Calibri" w:hAnsi="Arial" w:cs="Arial"/>
          <w:sz w:val="22"/>
          <w:szCs w:val="22"/>
        </w:rPr>
        <w:t>U</w:t>
      </w:r>
      <w:r w:rsidRPr="0044101C">
        <w:rPr>
          <w:rFonts w:ascii="Arial" w:eastAsia="Calibri" w:hAnsi="Arial" w:cs="Arial"/>
          <w:sz w:val="22"/>
          <w:szCs w:val="22"/>
        </w:rPr>
        <w:t>mów z podwykonawcą/podwykonawcami nie stwarza żadnych stosunków zobowiązaniowych pomiędzy Zamawiającym i którymkolwiek z podwykonawców,</w:t>
      </w:r>
      <w:r w:rsidR="00115045" w:rsidRPr="0044101C">
        <w:rPr>
          <w:rFonts w:ascii="Arial" w:eastAsia="Calibri" w:hAnsi="Arial" w:cs="Arial"/>
          <w:sz w:val="22"/>
          <w:szCs w:val="22"/>
        </w:rPr>
        <w:br/>
      </w:r>
      <w:r w:rsidRPr="0044101C">
        <w:rPr>
          <w:rFonts w:ascii="Arial" w:eastAsia="Calibri" w:hAnsi="Arial" w:cs="Arial"/>
          <w:sz w:val="22"/>
          <w:szCs w:val="22"/>
        </w:rPr>
        <w:t xml:space="preserve">a w szczególności w zakresie odpowiedzialności za zapłatę wynagrodzenia za dokonane czynności przez podwykonawców. </w:t>
      </w:r>
    </w:p>
    <w:p w14:paraId="204FE0CD" w14:textId="77777777" w:rsidR="00B33FF0" w:rsidRPr="00B33FF0" w:rsidRDefault="00B33FF0" w:rsidP="00B33FF0">
      <w:pPr>
        <w:autoSpaceDE w:val="0"/>
        <w:autoSpaceDN w:val="0"/>
        <w:spacing w:line="276" w:lineRule="auto"/>
        <w:jc w:val="both"/>
        <w:rPr>
          <w:rFonts w:ascii="Arial" w:eastAsia="Calibri" w:hAnsi="Arial" w:cs="Arial"/>
          <w:sz w:val="22"/>
          <w:szCs w:val="22"/>
        </w:rPr>
      </w:pPr>
    </w:p>
    <w:p w14:paraId="026B3D66" w14:textId="77777777" w:rsidR="0026725A" w:rsidRPr="0044101C" w:rsidRDefault="000169AC" w:rsidP="0044101C">
      <w:pPr>
        <w:pStyle w:val="Style1"/>
        <w:keepNext/>
        <w:widowControl/>
        <w:spacing w:line="276" w:lineRule="auto"/>
        <w:ind w:right="74"/>
        <w:contextualSpacing/>
        <w:jc w:val="center"/>
        <w:rPr>
          <w:rStyle w:val="FontStyle12"/>
          <w:bCs/>
          <w:spacing w:val="60"/>
          <w:sz w:val="22"/>
          <w:szCs w:val="22"/>
        </w:rPr>
      </w:pPr>
      <w:r w:rsidRPr="0044101C">
        <w:rPr>
          <w:rStyle w:val="FontStyle12"/>
          <w:bCs/>
          <w:spacing w:val="60"/>
          <w:sz w:val="22"/>
          <w:szCs w:val="22"/>
        </w:rPr>
        <w:t>§</w:t>
      </w:r>
      <w:r w:rsidR="0026725A" w:rsidRPr="0044101C">
        <w:rPr>
          <w:rStyle w:val="FontStyle12"/>
          <w:bCs/>
          <w:spacing w:val="60"/>
          <w:sz w:val="22"/>
          <w:szCs w:val="22"/>
        </w:rPr>
        <w:t>9</w:t>
      </w:r>
    </w:p>
    <w:p w14:paraId="671F34F7" w14:textId="4A5E16BD" w:rsidR="000169AC" w:rsidRPr="0044101C" w:rsidRDefault="00C00DD3" w:rsidP="0044101C">
      <w:pPr>
        <w:pStyle w:val="Style1"/>
        <w:keepNext/>
        <w:widowControl/>
        <w:spacing w:line="276" w:lineRule="auto"/>
        <w:ind w:right="74"/>
        <w:contextualSpacing/>
        <w:jc w:val="center"/>
        <w:rPr>
          <w:rStyle w:val="FontStyle12"/>
          <w:bCs/>
          <w:sz w:val="22"/>
          <w:szCs w:val="22"/>
        </w:rPr>
      </w:pPr>
      <w:r w:rsidRPr="0044101C">
        <w:rPr>
          <w:rStyle w:val="FontStyle12"/>
          <w:bCs/>
          <w:sz w:val="22"/>
          <w:szCs w:val="22"/>
        </w:rPr>
        <w:t>P</w:t>
      </w:r>
      <w:r w:rsidR="005337E3" w:rsidRPr="0044101C">
        <w:rPr>
          <w:rStyle w:val="FontStyle12"/>
          <w:bCs/>
          <w:sz w:val="22"/>
          <w:szCs w:val="22"/>
        </w:rPr>
        <w:t xml:space="preserve">rawo </w:t>
      </w:r>
      <w:r w:rsidR="006D575F" w:rsidRPr="0044101C">
        <w:rPr>
          <w:rStyle w:val="FontStyle12"/>
          <w:bCs/>
          <w:sz w:val="22"/>
          <w:szCs w:val="22"/>
        </w:rPr>
        <w:t>odstąpienia od</w:t>
      </w:r>
      <w:r w:rsidRPr="0044101C">
        <w:rPr>
          <w:rStyle w:val="FontStyle12"/>
          <w:bCs/>
          <w:sz w:val="22"/>
          <w:szCs w:val="22"/>
        </w:rPr>
        <w:t xml:space="preserve"> </w:t>
      </w:r>
      <w:r w:rsidR="00B33FF0">
        <w:rPr>
          <w:rStyle w:val="FontStyle12"/>
          <w:bCs/>
          <w:sz w:val="22"/>
          <w:szCs w:val="22"/>
        </w:rPr>
        <w:t>U</w:t>
      </w:r>
      <w:r w:rsidRPr="0044101C">
        <w:rPr>
          <w:rStyle w:val="FontStyle12"/>
          <w:bCs/>
          <w:sz w:val="22"/>
          <w:szCs w:val="22"/>
        </w:rPr>
        <w:t>mowy</w:t>
      </w:r>
    </w:p>
    <w:p w14:paraId="785FE916" w14:textId="00164204" w:rsidR="00ED5A1A" w:rsidRPr="0044101C" w:rsidRDefault="00ED5A1A" w:rsidP="0044101C">
      <w:pPr>
        <w:pStyle w:val="Style7"/>
        <w:numPr>
          <w:ilvl w:val="6"/>
          <w:numId w:val="12"/>
        </w:numPr>
        <w:spacing w:line="276" w:lineRule="auto"/>
        <w:ind w:left="284" w:right="74" w:hanging="284"/>
        <w:rPr>
          <w:sz w:val="22"/>
          <w:szCs w:val="22"/>
        </w:rPr>
      </w:pPr>
      <w:r w:rsidRPr="0044101C">
        <w:rPr>
          <w:rStyle w:val="FontStyle11"/>
          <w:sz w:val="22"/>
          <w:szCs w:val="22"/>
        </w:rPr>
        <w:t>Zamawiającemu</w:t>
      </w:r>
      <w:r w:rsidR="00ED4EF6" w:rsidRPr="0044101C">
        <w:rPr>
          <w:rStyle w:val="FontStyle11"/>
          <w:sz w:val="22"/>
          <w:szCs w:val="22"/>
        </w:rPr>
        <w:t>,</w:t>
      </w:r>
      <w:r w:rsidRPr="0044101C">
        <w:rPr>
          <w:sz w:val="22"/>
          <w:szCs w:val="22"/>
          <w:lang w:eastAsia="ar-SA"/>
        </w:rPr>
        <w:t xml:space="preserve"> </w:t>
      </w:r>
      <w:r w:rsidR="00CA22C0" w:rsidRPr="0044101C">
        <w:rPr>
          <w:sz w:val="22"/>
          <w:szCs w:val="22"/>
          <w:lang w:eastAsia="ar-SA"/>
        </w:rPr>
        <w:t xml:space="preserve">niezależnie od ustawowych przyczyn odstąpienia od </w:t>
      </w:r>
      <w:r w:rsidR="00B33FF0">
        <w:rPr>
          <w:sz w:val="22"/>
          <w:szCs w:val="22"/>
          <w:lang w:eastAsia="ar-SA"/>
        </w:rPr>
        <w:t>U</w:t>
      </w:r>
      <w:r w:rsidR="00CA22C0" w:rsidRPr="0044101C">
        <w:rPr>
          <w:sz w:val="22"/>
          <w:szCs w:val="22"/>
          <w:lang w:eastAsia="ar-SA"/>
        </w:rPr>
        <w:t xml:space="preserve">mowy wskazanych </w:t>
      </w:r>
      <w:r w:rsidR="008478D1" w:rsidRPr="0044101C">
        <w:rPr>
          <w:sz w:val="22"/>
          <w:szCs w:val="22"/>
          <w:lang w:eastAsia="ar-SA"/>
        </w:rPr>
        <w:br/>
      </w:r>
      <w:r w:rsidR="00CA22C0" w:rsidRPr="0044101C">
        <w:rPr>
          <w:sz w:val="22"/>
          <w:szCs w:val="22"/>
          <w:lang w:eastAsia="ar-SA"/>
        </w:rPr>
        <w:t xml:space="preserve">w </w:t>
      </w:r>
      <w:r w:rsidR="00ED4EF6" w:rsidRPr="0044101C">
        <w:rPr>
          <w:sz w:val="22"/>
          <w:szCs w:val="22"/>
          <w:lang w:eastAsia="ar-SA"/>
        </w:rPr>
        <w:t>ustawie kodeks cywilny i innych przepisach obowiązujących</w:t>
      </w:r>
      <w:r w:rsidR="00CA22C0" w:rsidRPr="0044101C">
        <w:rPr>
          <w:sz w:val="22"/>
          <w:szCs w:val="22"/>
          <w:lang w:eastAsia="ar-SA"/>
        </w:rPr>
        <w:t xml:space="preserve">, </w:t>
      </w:r>
      <w:r w:rsidRPr="0044101C">
        <w:rPr>
          <w:sz w:val="22"/>
          <w:szCs w:val="22"/>
          <w:lang w:eastAsia="ar-SA"/>
        </w:rPr>
        <w:t xml:space="preserve">przysługuje </w:t>
      </w:r>
      <w:r w:rsidR="009B0D23" w:rsidRPr="0044101C">
        <w:rPr>
          <w:sz w:val="22"/>
          <w:szCs w:val="22"/>
          <w:lang w:eastAsia="ar-SA"/>
        </w:rPr>
        <w:t xml:space="preserve">umowne </w:t>
      </w:r>
      <w:r w:rsidRPr="0044101C">
        <w:rPr>
          <w:sz w:val="22"/>
          <w:szCs w:val="22"/>
          <w:lang w:eastAsia="ar-SA"/>
        </w:rPr>
        <w:t xml:space="preserve">prawo do </w:t>
      </w:r>
      <w:r w:rsidR="006D575F" w:rsidRPr="0044101C">
        <w:rPr>
          <w:rStyle w:val="FontStyle11"/>
          <w:sz w:val="22"/>
          <w:szCs w:val="22"/>
        </w:rPr>
        <w:t xml:space="preserve">odstąpienia od </w:t>
      </w:r>
      <w:r w:rsidR="00B33FF0">
        <w:rPr>
          <w:rStyle w:val="FontStyle11"/>
          <w:sz w:val="22"/>
          <w:szCs w:val="22"/>
        </w:rPr>
        <w:t>U</w:t>
      </w:r>
      <w:r w:rsidRPr="0044101C">
        <w:rPr>
          <w:sz w:val="22"/>
          <w:szCs w:val="22"/>
          <w:lang w:eastAsia="ar-SA"/>
        </w:rPr>
        <w:t>mowy</w:t>
      </w:r>
      <w:r w:rsidR="00355E98" w:rsidRPr="0044101C">
        <w:rPr>
          <w:sz w:val="22"/>
          <w:szCs w:val="22"/>
          <w:lang w:eastAsia="ar-SA"/>
        </w:rPr>
        <w:t xml:space="preserve"> </w:t>
      </w:r>
      <w:r w:rsidR="008000C1" w:rsidRPr="0044101C">
        <w:rPr>
          <w:sz w:val="22"/>
          <w:szCs w:val="22"/>
          <w:lang w:eastAsia="ar-SA"/>
        </w:rPr>
        <w:t xml:space="preserve">w całości lub części, w </w:t>
      </w:r>
      <w:r w:rsidR="00355E98" w:rsidRPr="0044101C">
        <w:rPr>
          <w:sz w:val="22"/>
          <w:szCs w:val="22"/>
          <w:lang w:eastAsia="ar-SA"/>
        </w:rPr>
        <w:t xml:space="preserve">zakresie dotyczącym przedmiotu </w:t>
      </w:r>
      <w:r w:rsidR="00B33FF0">
        <w:rPr>
          <w:sz w:val="22"/>
          <w:szCs w:val="22"/>
          <w:lang w:eastAsia="ar-SA"/>
        </w:rPr>
        <w:t>U</w:t>
      </w:r>
      <w:r w:rsidR="00355E98" w:rsidRPr="0044101C">
        <w:rPr>
          <w:sz w:val="22"/>
          <w:szCs w:val="22"/>
          <w:lang w:eastAsia="ar-SA"/>
        </w:rPr>
        <w:t>mowy nieobjętego zamówieniami złożonymi przez Zamawiającego</w:t>
      </w:r>
      <w:r w:rsidR="00C977E3" w:rsidRPr="0044101C">
        <w:rPr>
          <w:sz w:val="22"/>
          <w:szCs w:val="22"/>
          <w:lang w:eastAsia="ar-SA"/>
        </w:rPr>
        <w:t>/Odbiorcę</w:t>
      </w:r>
      <w:r w:rsidR="00355E98" w:rsidRPr="0044101C">
        <w:rPr>
          <w:sz w:val="22"/>
          <w:szCs w:val="22"/>
          <w:lang w:eastAsia="ar-SA"/>
        </w:rPr>
        <w:t xml:space="preserve"> do dnia odstąpienia, </w:t>
      </w:r>
      <w:r w:rsidRPr="0044101C">
        <w:rPr>
          <w:sz w:val="22"/>
          <w:szCs w:val="22"/>
          <w:lang w:eastAsia="ar-SA"/>
        </w:rPr>
        <w:t>gdy:</w:t>
      </w:r>
    </w:p>
    <w:p w14:paraId="127DF1CC" w14:textId="26C5E708" w:rsidR="00ED5A1A" w:rsidRPr="0044101C" w:rsidRDefault="00ED5A1A" w:rsidP="00342EFF">
      <w:pPr>
        <w:pStyle w:val="Akapitzlist"/>
        <w:numPr>
          <w:ilvl w:val="0"/>
          <w:numId w:val="13"/>
        </w:numPr>
        <w:tabs>
          <w:tab w:val="left" w:pos="567"/>
        </w:tabs>
        <w:spacing w:line="276" w:lineRule="auto"/>
        <w:ind w:left="568" w:hanging="284"/>
        <w:jc w:val="both"/>
        <w:rPr>
          <w:rFonts w:ascii="Arial" w:hAnsi="Arial" w:cs="Arial"/>
          <w:sz w:val="22"/>
          <w:szCs w:val="22"/>
          <w:lang w:eastAsia="ar-SA"/>
        </w:rPr>
      </w:pPr>
      <w:r w:rsidRPr="0044101C">
        <w:rPr>
          <w:rFonts w:ascii="Arial" w:hAnsi="Arial" w:cs="Arial"/>
          <w:sz w:val="22"/>
          <w:szCs w:val="22"/>
          <w:lang w:eastAsia="ar-SA"/>
        </w:rPr>
        <w:t xml:space="preserve">wystąpi istotna zmiana okoliczności powodująca, że wykonanie </w:t>
      </w:r>
      <w:r w:rsidR="00B33FF0">
        <w:rPr>
          <w:rFonts w:ascii="Arial" w:hAnsi="Arial" w:cs="Arial"/>
          <w:sz w:val="22"/>
          <w:szCs w:val="22"/>
          <w:lang w:eastAsia="ar-SA"/>
        </w:rPr>
        <w:t>U</w:t>
      </w:r>
      <w:r w:rsidRPr="0044101C">
        <w:rPr>
          <w:rFonts w:ascii="Arial" w:hAnsi="Arial" w:cs="Arial"/>
          <w:sz w:val="22"/>
          <w:szCs w:val="22"/>
          <w:lang w:eastAsia="ar-SA"/>
        </w:rPr>
        <w:t xml:space="preserve">mowy nie leży </w:t>
      </w:r>
      <w:r w:rsidR="00CF53E8" w:rsidRPr="0044101C">
        <w:rPr>
          <w:rFonts w:ascii="Arial" w:hAnsi="Arial" w:cs="Arial"/>
          <w:sz w:val="22"/>
          <w:szCs w:val="22"/>
          <w:lang w:eastAsia="ar-SA"/>
        </w:rPr>
        <w:br/>
      </w:r>
      <w:r w:rsidRPr="0044101C">
        <w:rPr>
          <w:rFonts w:ascii="Arial" w:hAnsi="Arial" w:cs="Arial"/>
          <w:sz w:val="22"/>
          <w:szCs w:val="22"/>
          <w:lang w:eastAsia="ar-SA"/>
        </w:rPr>
        <w:t xml:space="preserve">w interesie </w:t>
      </w:r>
      <w:r w:rsidRPr="0044101C">
        <w:rPr>
          <w:rStyle w:val="FontStyle11"/>
          <w:rFonts w:cs="Arial"/>
          <w:sz w:val="22"/>
          <w:szCs w:val="22"/>
        </w:rPr>
        <w:t>Zamawiającego</w:t>
      </w:r>
      <w:r w:rsidRPr="0044101C">
        <w:rPr>
          <w:rFonts w:ascii="Arial" w:hAnsi="Arial" w:cs="Arial"/>
          <w:sz w:val="22"/>
          <w:szCs w:val="22"/>
          <w:lang w:eastAsia="ar-SA"/>
        </w:rPr>
        <w:t>, czego nie można było prze</w:t>
      </w:r>
      <w:r w:rsidR="006D575F" w:rsidRPr="0044101C">
        <w:rPr>
          <w:rFonts w:ascii="Arial" w:hAnsi="Arial" w:cs="Arial"/>
          <w:sz w:val="22"/>
          <w:szCs w:val="22"/>
          <w:lang w:eastAsia="ar-SA"/>
        </w:rPr>
        <w:t>widzieć w chwili zawarcia Umowy,</w:t>
      </w:r>
    </w:p>
    <w:p w14:paraId="72E694FC" w14:textId="268B3C83" w:rsidR="00935E08" w:rsidRPr="0044101C" w:rsidRDefault="00935E08" w:rsidP="00342EFF">
      <w:pPr>
        <w:pStyle w:val="Akapitzlist"/>
        <w:numPr>
          <w:ilvl w:val="0"/>
          <w:numId w:val="13"/>
        </w:numPr>
        <w:tabs>
          <w:tab w:val="left" w:pos="567"/>
        </w:tabs>
        <w:spacing w:line="276" w:lineRule="auto"/>
        <w:ind w:left="568" w:hanging="284"/>
        <w:jc w:val="both"/>
        <w:rPr>
          <w:rFonts w:ascii="Arial" w:hAnsi="Arial" w:cs="Arial"/>
          <w:sz w:val="22"/>
          <w:szCs w:val="22"/>
          <w:lang w:eastAsia="ar-SA"/>
        </w:rPr>
      </w:pPr>
      <w:r w:rsidRPr="0044101C">
        <w:rPr>
          <w:rFonts w:ascii="Arial" w:hAnsi="Arial" w:cs="Arial"/>
          <w:sz w:val="22"/>
          <w:szCs w:val="22"/>
          <w:lang w:eastAsia="ar-SA"/>
        </w:rPr>
        <w:t xml:space="preserve">Wykonawca opóźnił się ze zrealizowaniem co najmniej </w:t>
      </w:r>
      <w:r w:rsidR="003626D7" w:rsidRPr="0044101C">
        <w:rPr>
          <w:rFonts w:ascii="Arial" w:hAnsi="Arial" w:cs="Arial"/>
          <w:sz w:val="22"/>
          <w:szCs w:val="22"/>
          <w:lang w:eastAsia="ar-SA"/>
        </w:rPr>
        <w:t xml:space="preserve">5 </w:t>
      </w:r>
      <w:r w:rsidRPr="0044101C">
        <w:rPr>
          <w:rFonts w:ascii="Arial" w:hAnsi="Arial" w:cs="Arial"/>
          <w:sz w:val="22"/>
          <w:szCs w:val="22"/>
          <w:lang w:eastAsia="ar-SA"/>
        </w:rPr>
        <w:t xml:space="preserve">złożonych zamówień </w:t>
      </w:r>
      <w:r w:rsidR="00CF53E8" w:rsidRPr="0044101C">
        <w:rPr>
          <w:rFonts w:ascii="Arial" w:hAnsi="Arial" w:cs="Arial"/>
          <w:sz w:val="22"/>
          <w:szCs w:val="22"/>
          <w:lang w:eastAsia="ar-SA"/>
        </w:rPr>
        <w:br/>
      </w:r>
      <w:r w:rsidR="002577B6" w:rsidRPr="0044101C">
        <w:rPr>
          <w:rFonts w:ascii="Arial" w:hAnsi="Arial" w:cs="Arial"/>
          <w:sz w:val="22"/>
          <w:szCs w:val="22"/>
          <w:lang w:eastAsia="ar-SA"/>
        </w:rPr>
        <w:t xml:space="preserve">o </w:t>
      </w:r>
      <w:r w:rsidRPr="0044101C">
        <w:rPr>
          <w:rFonts w:ascii="Arial" w:hAnsi="Arial" w:cs="Arial"/>
          <w:sz w:val="22"/>
          <w:szCs w:val="22"/>
          <w:lang w:eastAsia="ar-SA"/>
        </w:rPr>
        <w:t xml:space="preserve">co najmniej </w:t>
      </w:r>
      <w:r w:rsidR="00EE2D97" w:rsidRPr="0044101C">
        <w:rPr>
          <w:rFonts w:ascii="Arial" w:hAnsi="Arial" w:cs="Arial"/>
          <w:sz w:val="22"/>
          <w:szCs w:val="22"/>
          <w:lang w:eastAsia="ar-SA"/>
        </w:rPr>
        <w:t>14</w:t>
      </w:r>
      <w:r w:rsidR="00B33FF0">
        <w:rPr>
          <w:rFonts w:ascii="Arial" w:hAnsi="Arial" w:cs="Arial"/>
          <w:sz w:val="22"/>
          <w:szCs w:val="22"/>
          <w:lang w:eastAsia="ar-SA"/>
        </w:rPr>
        <w:t xml:space="preserve"> (słownie: czterna</w:t>
      </w:r>
      <w:r w:rsidR="00DC6E95">
        <w:rPr>
          <w:rFonts w:ascii="Arial" w:hAnsi="Arial" w:cs="Arial"/>
          <w:sz w:val="22"/>
          <w:szCs w:val="22"/>
          <w:lang w:eastAsia="ar-SA"/>
        </w:rPr>
        <w:t>ście</w:t>
      </w:r>
      <w:r w:rsidR="00B33FF0">
        <w:rPr>
          <w:rFonts w:ascii="Arial" w:hAnsi="Arial" w:cs="Arial"/>
          <w:sz w:val="22"/>
          <w:szCs w:val="22"/>
          <w:lang w:eastAsia="ar-SA"/>
        </w:rPr>
        <w:t>)</w:t>
      </w:r>
      <w:r w:rsidR="00EE2D97" w:rsidRPr="0044101C">
        <w:rPr>
          <w:rFonts w:ascii="Arial" w:hAnsi="Arial" w:cs="Arial"/>
          <w:sz w:val="22"/>
          <w:szCs w:val="22"/>
          <w:lang w:eastAsia="ar-SA"/>
        </w:rPr>
        <w:t xml:space="preserve"> </w:t>
      </w:r>
      <w:r w:rsidRPr="0044101C">
        <w:rPr>
          <w:rFonts w:ascii="Arial" w:hAnsi="Arial" w:cs="Arial"/>
          <w:sz w:val="22"/>
          <w:szCs w:val="22"/>
          <w:lang w:eastAsia="ar-SA"/>
        </w:rPr>
        <w:t>dni</w:t>
      </w:r>
      <w:r w:rsidR="004E4162" w:rsidRPr="0044101C">
        <w:rPr>
          <w:rFonts w:ascii="Arial" w:hAnsi="Arial" w:cs="Arial"/>
          <w:sz w:val="22"/>
          <w:szCs w:val="22"/>
          <w:lang w:eastAsia="ar-SA"/>
        </w:rPr>
        <w:t xml:space="preserve"> kalendarzowych</w:t>
      </w:r>
      <w:r w:rsidR="006D575F" w:rsidRPr="0044101C">
        <w:rPr>
          <w:rFonts w:ascii="Arial" w:hAnsi="Arial" w:cs="Arial"/>
          <w:sz w:val="22"/>
          <w:szCs w:val="22"/>
          <w:lang w:eastAsia="ar-SA"/>
        </w:rPr>
        <w:t>,</w:t>
      </w:r>
    </w:p>
    <w:p w14:paraId="04C7DDD8" w14:textId="4582DB91" w:rsidR="00CB60C2" w:rsidRPr="0044101C" w:rsidRDefault="00CB60C2" w:rsidP="00342EFF">
      <w:pPr>
        <w:pStyle w:val="Akapitzlist"/>
        <w:numPr>
          <w:ilvl w:val="0"/>
          <w:numId w:val="13"/>
        </w:numPr>
        <w:tabs>
          <w:tab w:val="left" w:pos="567"/>
        </w:tabs>
        <w:spacing w:line="276" w:lineRule="auto"/>
        <w:ind w:left="568" w:hanging="284"/>
        <w:jc w:val="both"/>
        <w:rPr>
          <w:rFonts w:ascii="Arial" w:hAnsi="Arial" w:cs="Arial"/>
          <w:sz w:val="22"/>
          <w:szCs w:val="22"/>
          <w:lang w:eastAsia="ar-SA"/>
        </w:rPr>
      </w:pPr>
      <w:r w:rsidRPr="0044101C">
        <w:rPr>
          <w:rFonts w:ascii="Arial" w:hAnsi="Arial" w:cs="Arial"/>
          <w:sz w:val="22"/>
          <w:szCs w:val="22"/>
          <w:lang w:eastAsia="ar-SA"/>
        </w:rPr>
        <w:t xml:space="preserve">Wykonawca </w:t>
      </w:r>
      <w:r w:rsidR="001E1921" w:rsidRPr="0044101C">
        <w:rPr>
          <w:rFonts w:ascii="Arial" w:hAnsi="Arial" w:cs="Arial"/>
          <w:sz w:val="22"/>
          <w:szCs w:val="22"/>
          <w:lang w:eastAsia="ar-SA"/>
        </w:rPr>
        <w:t xml:space="preserve">realizuje </w:t>
      </w:r>
      <w:r w:rsidR="00B33FF0">
        <w:rPr>
          <w:rFonts w:ascii="Arial" w:hAnsi="Arial" w:cs="Arial"/>
          <w:sz w:val="22"/>
          <w:szCs w:val="22"/>
          <w:lang w:eastAsia="ar-SA"/>
        </w:rPr>
        <w:t>U</w:t>
      </w:r>
      <w:r w:rsidR="001E1921" w:rsidRPr="0044101C">
        <w:rPr>
          <w:rFonts w:ascii="Arial" w:hAnsi="Arial" w:cs="Arial"/>
          <w:sz w:val="22"/>
          <w:szCs w:val="22"/>
          <w:lang w:eastAsia="ar-SA"/>
        </w:rPr>
        <w:t xml:space="preserve">mowę niezgodnie z jej postanowieniami, pomimo skierowania do niego przez Zamawiającego wezwania do prawidłowej realizacji </w:t>
      </w:r>
      <w:r w:rsidR="00B33FF0">
        <w:rPr>
          <w:rFonts w:ascii="Arial" w:hAnsi="Arial" w:cs="Arial"/>
          <w:sz w:val="22"/>
          <w:szCs w:val="22"/>
          <w:lang w:eastAsia="ar-SA"/>
        </w:rPr>
        <w:t>U</w:t>
      </w:r>
      <w:r w:rsidR="001E1921" w:rsidRPr="0044101C">
        <w:rPr>
          <w:rFonts w:ascii="Arial" w:hAnsi="Arial" w:cs="Arial"/>
          <w:sz w:val="22"/>
          <w:szCs w:val="22"/>
          <w:lang w:eastAsia="ar-SA"/>
        </w:rPr>
        <w:t>mowy i wyznaczeni</w:t>
      </w:r>
      <w:r w:rsidR="00ED4EF6" w:rsidRPr="0044101C">
        <w:rPr>
          <w:rFonts w:ascii="Arial" w:hAnsi="Arial" w:cs="Arial"/>
          <w:sz w:val="22"/>
          <w:szCs w:val="22"/>
          <w:lang w:eastAsia="ar-SA"/>
        </w:rPr>
        <w:t>a</w:t>
      </w:r>
      <w:r w:rsidR="001E1921" w:rsidRPr="0044101C">
        <w:rPr>
          <w:rFonts w:ascii="Arial" w:hAnsi="Arial" w:cs="Arial"/>
          <w:sz w:val="22"/>
          <w:szCs w:val="22"/>
          <w:lang w:eastAsia="ar-SA"/>
        </w:rPr>
        <w:t xml:space="preserve"> </w:t>
      </w:r>
      <w:r w:rsidR="008000C1" w:rsidRPr="0044101C">
        <w:rPr>
          <w:rFonts w:ascii="Arial" w:hAnsi="Arial" w:cs="Arial"/>
          <w:sz w:val="22"/>
          <w:szCs w:val="22"/>
          <w:lang w:eastAsia="ar-SA"/>
        </w:rPr>
        <w:t xml:space="preserve">dodatkowego </w:t>
      </w:r>
      <w:r w:rsidR="001E1921" w:rsidRPr="0044101C">
        <w:rPr>
          <w:rFonts w:ascii="Arial" w:hAnsi="Arial" w:cs="Arial"/>
          <w:sz w:val="22"/>
          <w:szCs w:val="22"/>
          <w:lang w:eastAsia="ar-SA"/>
        </w:rPr>
        <w:t xml:space="preserve">terminu, po bezskutecznym upływie którego Zamawiający będzie uprawniony do skorzystania z prawa do odstąpienia od </w:t>
      </w:r>
      <w:r w:rsidR="00B33FF0">
        <w:rPr>
          <w:rFonts w:ascii="Arial" w:hAnsi="Arial" w:cs="Arial"/>
          <w:sz w:val="22"/>
          <w:szCs w:val="22"/>
          <w:lang w:eastAsia="ar-SA"/>
        </w:rPr>
        <w:t>U</w:t>
      </w:r>
      <w:r w:rsidR="001E1921" w:rsidRPr="0044101C">
        <w:rPr>
          <w:rFonts w:ascii="Arial" w:hAnsi="Arial" w:cs="Arial"/>
          <w:sz w:val="22"/>
          <w:szCs w:val="22"/>
          <w:lang w:eastAsia="ar-SA"/>
        </w:rPr>
        <w:t xml:space="preserve">mowy, </w:t>
      </w:r>
    </w:p>
    <w:p w14:paraId="407CC6F1" w14:textId="6766D558" w:rsidR="00CB60C2" w:rsidRPr="0044101C" w:rsidRDefault="00935E08" w:rsidP="00342EFF">
      <w:pPr>
        <w:pStyle w:val="Akapitzlist"/>
        <w:numPr>
          <w:ilvl w:val="0"/>
          <w:numId w:val="13"/>
        </w:numPr>
        <w:tabs>
          <w:tab w:val="left" w:pos="567"/>
        </w:tabs>
        <w:spacing w:line="276" w:lineRule="auto"/>
        <w:ind w:left="568" w:hanging="284"/>
        <w:jc w:val="both"/>
        <w:rPr>
          <w:rFonts w:ascii="Arial" w:hAnsi="Arial" w:cs="Arial"/>
          <w:sz w:val="22"/>
          <w:szCs w:val="22"/>
          <w:lang w:eastAsia="ar-SA"/>
        </w:rPr>
      </w:pPr>
      <w:r w:rsidRPr="0044101C">
        <w:rPr>
          <w:rFonts w:ascii="Arial" w:hAnsi="Arial" w:cs="Arial"/>
          <w:sz w:val="22"/>
          <w:szCs w:val="22"/>
          <w:lang w:eastAsia="ar-SA"/>
        </w:rPr>
        <w:t xml:space="preserve">Wykonawca </w:t>
      </w:r>
      <w:r w:rsidR="00ED5A1A" w:rsidRPr="0044101C">
        <w:rPr>
          <w:rStyle w:val="FontStyle11"/>
          <w:rFonts w:cs="Arial"/>
          <w:sz w:val="22"/>
          <w:szCs w:val="22"/>
        </w:rPr>
        <w:t>nie wywiązuje się z obowiązków umownych</w:t>
      </w:r>
      <w:r w:rsidR="00E74A18" w:rsidRPr="0044101C">
        <w:rPr>
          <w:rStyle w:val="FontStyle11"/>
          <w:rFonts w:cs="Arial"/>
          <w:sz w:val="22"/>
          <w:szCs w:val="22"/>
        </w:rPr>
        <w:t xml:space="preserve"> w zakresie udzielonej </w:t>
      </w:r>
      <w:r w:rsidR="00ED5A1A" w:rsidRPr="0044101C">
        <w:rPr>
          <w:rStyle w:val="FontStyle11"/>
          <w:rFonts w:cs="Arial"/>
          <w:sz w:val="22"/>
          <w:szCs w:val="22"/>
        </w:rPr>
        <w:t>gwaranc</w:t>
      </w:r>
      <w:r w:rsidR="00E74A18" w:rsidRPr="0044101C">
        <w:rPr>
          <w:rStyle w:val="FontStyle11"/>
          <w:rFonts w:cs="Arial"/>
          <w:sz w:val="22"/>
          <w:szCs w:val="22"/>
        </w:rPr>
        <w:t>ji</w:t>
      </w:r>
      <w:r w:rsidR="001E739D" w:rsidRPr="0044101C">
        <w:rPr>
          <w:rStyle w:val="FontStyle11"/>
          <w:rFonts w:cs="Arial"/>
          <w:sz w:val="22"/>
          <w:szCs w:val="22"/>
        </w:rPr>
        <w:t xml:space="preserve"> </w:t>
      </w:r>
      <w:r w:rsidR="00E74A18" w:rsidRPr="0044101C">
        <w:rPr>
          <w:rStyle w:val="FontStyle11"/>
          <w:rFonts w:cs="Arial"/>
          <w:sz w:val="22"/>
          <w:szCs w:val="22"/>
        </w:rPr>
        <w:t xml:space="preserve">jakości lub rękojmi, z zastrzeżeniem, że Zamawiający przed skorzystaniem z prawa do </w:t>
      </w:r>
      <w:r w:rsidR="004E4162" w:rsidRPr="0044101C">
        <w:rPr>
          <w:rStyle w:val="FontStyle11"/>
          <w:rFonts w:cs="Arial"/>
          <w:sz w:val="22"/>
          <w:szCs w:val="22"/>
        </w:rPr>
        <w:t xml:space="preserve">odstąpienia </w:t>
      </w:r>
      <w:r w:rsidR="00B33FF0">
        <w:rPr>
          <w:rStyle w:val="FontStyle11"/>
          <w:rFonts w:cs="Arial"/>
          <w:sz w:val="22"/>
          <w:szCs w:val="22"/>
        </w:rPr>
        <w:t>U</w:t>
      </w:r>
      <w:r w:rsidR="00E74A18" w:rsidRPr="0044101C">
        <w:rPr>
          <w:rStyle w:val="FontStyle11"/>
          <w:rFonts w:cs="Arial"/>
          <w:sz w:val="22"/>
          <w:szCs w:val="22"/>
        </w:rPr>
        <w:t xml:space="preserve">mowy zobowiązany jest udzielić Wykonawcy dodatkowego </w:t>
      </w:r>
      <w:r w:rsidR="006C18E1">
        <w:rPr>
          <w:rStyle w:val="FontStyle11"/>
          <w:rFonts w:cs="Arial"/>
          <w:sz w:val="22"/>
          <w:szCs w:val="22"/>
        </w:rPr>
        <w:t>7 (słownie: siedmio)</w:t>
      </w:r>
      <w:r w:rsidR="006C18E1" w:rsidRPr="0044101C">
        <w:rPr>
          <w:rStyle w:val="FontStyle11"/>
          <w:rFonts w:cs="Arial"/>
          <w:sz w:val="22"/>
          <w:szCs w:val="22"/>
        </w:rPr>
        <w:t xml:space="preserve"> </w:t>
      </w:r>
      <w:r w:rsidR="00E74A18" w:rsidRPr="0044101C">
        <w:rPr>
          <w:rStyle w:val="FontStyle11"/>
          <w:rFonts w:cs="Arial"/>
          <w:sz w:val="22"/>
          <w:szCs w:val="22"/>
        </w:rPr>
        <w:t>dniowego terminu na wykonanie powyższych zobowiązań</w:t>
      </w:r>
      <w:r w:rsidR="00D66C4E" w:rsidRPr="0044101C">
        <w:rPr>
          <w:rFonts w:ascii="Arial" w:hAnsi="Arial" w:cs="Arial"/>
          <w:sz w:val="22"/>
          <w:szCs w:val="22"/>
          <w:lang w:eastAsia="ar-SA"/>
        </w:rPr>
        <w:t>,</w:t>
      </w:r>
    </w:p>
    <w:p w14:paraId="04B1DBE1" w14:textId="4CD87BB2" w:rsidR="00ED5A1A" w:rsidRDefault="0083795F" w:rsidP="00342EFF">
      <w:pPr>
        <w:pStyle w:val="Akapitzlist"/>
        <w:numPr>
          <w:ilvl w:val="0"/>
          <w:numId w:val="13"/>
        </w:numPr>
        <w:tabs>
          <w:tab w:val="left" w:pos="567"/>
        </w:tabs>
        <w:spacing w:line="276" w:lineRule="auto"/>
        <w:ind w:left="568" w:hanging="284"/>
        <w:jc w:val="both"/>
        <w:rPr>
          <w:rFonts w:ascii="Arial" w:hAnsi="Arial" w:cs="Arial"/>
          <w:sz w:val="22"/>
          <w:szCs w:val="22"/>
          <w:lang w:eastAsia="ar-SA"/>
        </w:rPr>
      </w:pPr>
      <w:r w:rsidRPr="0044101C">
        <w:rPr>
          <w:rFonts w:ascii="Arial" w:hAnsi="Arial" w:cs="Arial"/>
          <w:sz w:val="22"/>
          <w:szCs w:val="22"/>
          <w:lang w:eastAsia="ar-SA"/>
        </w:rPr>
        <w:t>Wykonawca nie wni</w:t>
      </w:r>
      <w:r w:rsidR="004E4162" w:rsidRPr="0044101C">
        <w:rPr>
          <w:rFonts w:ascii="Arial" w:hAnsi="Arial" w:cs="Arial"/>
          <w:sz w:val="22"/>
          <w:szCs w:val="22"/>
          <w:lang w:eastAsia="ar-SA"/>
        </w:rPr>
        <w:t>ósł</w:t>
      </w:r>
      <w:r w:rsidRPr="0044101C">
        <w:rPr>
          <w:rFonts w:ascii="Arial" w:hAnsi="Arial" w:cs="Arial"/>
          <w:sz w:val="22"/>
          <w:szCs w:val="22"/>
          <w:lang w:eastAsia="ar-SA"/>
        </w:rPr>
        <w:t xml:space="preserve"> </w:t>
      </w:r>
      <w:r w:rsidR="002310C9" w:rsidRPr="0044101C">
        <w:rPr>
          <w:rFonts w:ascii="Arial" w:hAnsi="Arial" w:cs="Arial"/>
          <w:sz w:val="22"/>
          <w:szCs w:val="22"/>
          <w:lang w:eastAsia="ar-SA"/>
        </w:rPr>
        <w:t xml:space="preserve">w terminie </w:t>
      </w:r>
      <w:r w:rsidRPr="0044101C">
        <w:rPr>
          <w:rFonts w:ascii="Arial" w:hAnsi="Arial" w:cs="Arial"/>
          <w:sz w:val="22"/>
          <w:szCs w:val="22"/>
          <w:lang w:eastAsia="ar-SA"/>
        </w:rPr>
        <w:t xml:space="preserve">zabezpieczenia należytego wykonania </w:t>
      </w:r>
      <w:r w:rsidR="00B33FF0">
        <w:rPr>
          <w:rFonts w:ascii="Arial" w:hAnsi="Arial" w:cs="Arial"/>
          <w:sz w:val="22"/>
          <w:szCs w:val="22"/>
          <w:lang w:eastAsia="ar-SA"/>
        </w:rPr>
        <w:t>U</w:t>
      </w:r>
      <w:r w:rsidRPr="0044101C">
        <w:rPr>
          <w:rFonts w:ascii="Arial" w:hAnsi="Arial" w:cs="Arial"/>
          <w:sz w:val="22"/>
          <w:szCs w:val="22"/>
          <w:lang w:eastAsia="ar-SA"/>
        </w:rPr>
        <w:t>mowy</w:t>
      </w:r>
      <w:r w:rsidR="00002C97" w:rsidRPr="0044101C">
        <w:rPr>
          <w:rFonts w:ascii="Arial" w:hAnsi="Arial" w:cs="Arial"/>
          <w:sz w:val="22"/>
          <w:szCs w:val="22"/>
          <w:lang w:eastAsia="ar-SA"/>
        </w:rPr>
        <w:t>, zgodnego z jej warunkami</w:t>
      </w:r>
      <w:r w:rsidR="00CF3A7E" w:rsidRPr="0044101C">
        <w:rPr>
          <w:rFonts w:ascii="Arial" w:hAnsi="Arial" w:cs="Arial"/>
          <w:sz w:val="22"/>
          <w:szCs w:val="22"/>
          <w:lang w:eastAsia="ar-SA"/>
        </w:rPr>
        <w:t>.</w:t>
      </w:r>
    </w:p>
    <w:p w14:paraId="280E4264" w14:textId="43BAE408" w:rsidR="005E155C" w:rsidRDefault="005E155C" w:rsidP="00342EFF">
      <w:pPr>
        <w:pStyle w:val="Akapitzlist"/>
        <w:numPr>
          <w:ilvl w:val="0"/>
          <w:numId w:val="13"/>
        </w:numPr>
        <w:tabs>
          <w:tab w:val="left" w:pos="567"/>
        </w:tabs>
        <w:spacing w:line="276" w:lineRule="auto"/>
        <w:ind w:left="568" w:hanging="284"/>
        <w:jc w:val="both"/>
        <w:rPr>
          <w:rFonts w:ascii="Arial" w:hAnsi="Arial" w:cs="Arial"/>
          <w:sz w:val="22"/>
          <w:szCs w:val="22"/>
          <w:lang w:eastAsia="ar-SA"/>
        </w:rPr>
      </w:pPr>
      <w:r>
        <w:rPr>
          <w:rFonts w:ascii="Arial" w:hAnsi="Arial" w:cs="Arial"/>
          <w:sz w:val="22"/>
          <w:szCs w:val="22"/>
          <w:lang w:eastAsia="ar-SA"/>
        </w:rPr>
        <w:t xml:space="preserve">Wykonawca odmówi realizacji co najmniej dwóch zamówień w okresie obowiązywania Umowy, </w:t>
      </w:r>
    </w:p>
    <w:p w14:paraId="73CAEBFB" w14:textId="74D20367" w:rsidR="005E155C" w:rsidRPr="0044101C" w:rsidRDefault="005E155C" w:rsidP="00342EFF">
      <w:pPr>
        <w:pStyle w:val="Akapitzlist"/>
        <w:numPr>
          <w:ilvl w:val="0"/>
          <w:numId w:val="13"/>
        </w:numPr>
        <w:tabs>
          <w:tab w:val="left" w:pos="567"/>
        </w:tabs>
        <w:spacing w:line="276" w:lineRule="auto"/>
        <w:ind w:left="568" w:hanging="284"/>
        <w:jc w:val="both"/>
        <w:rPr>
          <w:rFonts w:ascii="Arial" w:hAnsi="Arial" w:cs="Arial"/>
          <w:sz w:val="22"/>
          <w:szCs w:val="22"/>
          <w:lang w:eastAsia="ar-SA"/>
        </w:rPr>
      </w:pPr>
      <w:r>
        <w:rPr>
          <w:rFonts w:ascii="Arial" w:hAnsi="Arial" w:cs="Arial"/>
          <w:sz w:val="22"/>
          <w:szCs w:val="22"/>
          <w:lang w:eastAsia="ar-SA"/>
        </w:rPr>
        <w:t xml:space="preserve">Wykonawca co najmniej </w:t>
      </w:r>
      <w:r w:rsidR="00CA02F4">
        <w:rPr>
          <w:rFonts w:ascii="Arial" w:hAnsi="Arial" w:cs="Arial"/>
          <w:sz w:val="22"/>
          <w:szCs w:val="22"/>
          <w:lang w:eastAsia="ar-SA"/>
        </w:rPr>
        <w:t>trzy</w:t>
      </w:r>
      <w:r>
        <w:rPr>
          <w:rFonts w:ascii="Arial" w:hAnsi="Arial" w:cs="Arial"/>
          <w:sz w:val="22"/>
          <w:szCs w:val="22"/>
          <w:lang w:eastAsia="ar-SA"/>
        </w:rPr>
        <w:t xml:space="preserve"> dostawy zrealizuje w sposób niezgodny z Umową, </w:t>
      </w:r>
      <w:r w:rsidR="00CA02F4">
        <w:rPr>
          <w:rFonts w:ascii="Arial" w:hAnsi="Arial" w:cs="Arial"/>
          <w:sz w:val="22"/>
          <w:szCs w:val="22"/>
          <w:lang w:eastAsia="ar-SA"/>
        </w:rPr>
        <w:t xml:space="preserve">poprzez dostarczenie zamówienia niekompletnego lub niespełniające warunków co do daty ważności wody, bądź dostarczy zamówienie niezgodnie z terminem dostawy. </w:t>
      </w:r>
    </w:p>
    <w:p w14:paraId="13BEBD98" w14:textId="22BD5187" w:rsidR="00002C97" w:rsidRPr="0044101C" w:rsidRDefault="00F052C4" w:rsidP="0044101C">
      <w:pPr>
        <w:pStyle w:val="Akapitzlist"/>
        <w:keepNext/>
        <w:numPr>
          <w:ilvl w:val="6"/>
          <w:numId w:val="12"/>
        </w:numPr>
        <w:tabs>
          <w:tab w:val="left" w:pos="-1701"/>
        </w:tabs>
        <w:spacing w:line="276" w:lineRule="auto"/>
        <w:ind w:left="284" w:right="74" w:hanging="284"/>
        <w:jc w:val="both"/>
        <w:rPr>
          <w:rFonts w:ascii="Arial" w:hAnsi="Arial" w:cs="Arial"/>
          <w:sz w:val="22"/>
          <w:szCs w:val="22"/>
        </w:rPr>
      </w:pPr>
      <w:r w:rsidRPr="0044101C">
        <w:rPr>
          <w:rFonts w:ascii="Arial" w:hAnsi="Arial" w:cs="Arial"/>
          <w:sz w:val="22"/>
          <w:szCs w:val="22"/>
        </w:rPr>
        <w:t xml:space="preserve">Zamawiającemu przysługuje </w:t>
      </w:r>
      <w:r w:rsidR="009B0D23" w:rsidRPr="0044101C">
        <w:rPr>
          <w:rFonts w:ascii="Arial" w:hAnsi="Arial" w:cs="Arial"/>
          <w:sz w:val="22"/>
          <w:szCs w:val="22"/>
        </w:rPr>
        <w:t xml:space="preserve">umowne </w:t>
      </w:r>
      <w:r w:rsidRPr="0044101C">
        <w:rPr>
          <w:rFonts w:ascii="Arial" w:hAnsi="Arial" w:cs="Arial"/>
          <w:sz w:val="22"/>
          <w:szCs w:val="22"/>
        </w:rPr>
        <w:t xml:space="preserve">prawo do odstąpienia od umowy w trybie ust. 1 </w:t>
      </w:r>
      <w:r w:rsidR="00DE6D77" w:rsidRPr="0044101C">
        <w:rPr>
          <w:rFonts w:ascii="Arial" w:hAnsi="Arial" w:cs="Arial"/>
          <w:sz w:val="22"/>
          <w:szCs w:val="22"/>
        </w:rPr>
        <w:t xml:space="preserve">przez okres </w:t>
      </w:r>
      <w:r w:rsidR="0021695D" w:rsidRPr="0044101C">
        <w:rPr>
          <w:rFonts w:ascii="Arial" w:hAnsi="Arial" w:cs="Arial"/>
          <w:sz w:val="22"/>
          <w:szCs w:val="22"/>
        </w:rPr>
        <w:t>24</w:t>
      </w:r>
      <w:r w:rsidR="00B33FF0">
        <w:rPr>
          <w:rFonts w:ascii="Arial" w:hAnsi="Arial" w:cs="Arial"/>
          <w:sz w:val="22"/>
          <w:szCs w:val="22"/>
        </w:rPr>
        <w:t xml:space="preserve"> (słownie: dwudziestu czterech)</w:t>
      </w:r>
      <w:r w:rsidR="0021695D" w:rsidRPr="0044101C">
        <w:rPr>
          <w:rFonts w:ascii="Arial" w:hAnsi="Arial" w:cs="Arial"/>
          <w:sz w:val="22"/>
          <w:szCs w:val="22"/>
        </w:rPr>
        <w:t xml:space="preserve"> </w:t>
      </w:r>
      <w:r w:rsidR="00DE6D77" w:rsidRPr="0044101C">
        <w:rPr>
          <w:rFonts w:ascii="Arial" w:hAnsi="Arial" w:cs="Arial"/>
          <w:sz w:val="22"/>
          <w:szCs w:val="22"/>
        </w:rPr>
        <w:t xml:space="preserve">miesięcy od daty zawarcia </w:t>
      </w:r>
      <w:r w:rsidR="00B33FF0">
        <w:rPr>
          <w:rFonts w:ascii="Arial" w:hAnsi="Arial" w:cs="Arial"/>
          <w:sz w:val="22"/>
          <w:szCs w:val="22"/>
        </w:rPr>
        <w:t>U</w:t>
      </w:r>
      <w:r w:rsidR="00DE6D77" w:rsidRPr="0044101C">
        <w:rPr>
          <w:rFonts w:ascii="Arial" w:hAnsi="Arial" w:cs="Arial"/>
          <w:sz w:val="22"/>
          <w:szCs w:val="22"/>
        </w:rPr>
        <w:t>mowy</w:t>
      </w:r>
      <w:r w:rsidRPr="0044101C">
        <w:rPr>
          <w:rFonts w:ascii="Arial" w:hAnsi="Arial" w:cs="Arial"/>
          <w:sz w:val="22"/>
          <w:szCs w:val="22"/>
        </w:rPr>
        <w:t>.</w:t>
      </w:r>
    </w:p>
    <w:p w14:paraId="074E94FA" w14:textId="4D40B076" w:rsidR="003827F7" w:rsidRPr="0044101C" w:rsidRDefault="007B2A83" w:rsidP="0044101C">
      <w:pPr>
        <w:pStyle w:val="Akapitzlist"/>
        <w:keepNext/>
        <w:numPr>
          <w:ilvl w:val="6"/>
          <w:numId w:val="12"/>
        </w:numPr>
        <w:tabs>
          <w:tab w:val="left" w:pos="-1701"/>
        </w:tabs>
        <w:spacing w:line="276" w:lineRule="auto"/>
        <w:ind w:left="284" w:right="74" w:hanging="284"/>
        <w:jc w:val="both"/>
        <w:rPr>
          <w:rFonts w:ascii="Arial" w:hAnsi="Arial" w:cs="Arial"/>
          <w:sz w:val="22"/>
          <w:szCs w:val="22"/>
        </w:rPr>
      </w:pPr>
      <w:r w:rsidRPr="0044101C">
        <w:rPr>
          <w:rFonts w:ascii="Arial" w:hAnsi="Arial" w:cs="Arial"/>
          <w:sz w:val="22"/>
          <w:szCs w:val="22"/>
        </w:rPr>
        <w:t xml:space="preserve">Niezależnie od przyczyny </w:t>
      </w:r>
      <w:r w:rsidR="009B0D23" w:rsidRPr="0044101C">
        <w:rPr>
          <w:rFonts w:ascii="Arial" w:hAnsi="Arial" w:cs="Arial"/>
          <w:sz w:val="22"/>
          <w:szCs w:val="22"/>
        </w:rPr>
        <w:t xml:space="preserve">i trybu </w:t>
      </w:r>
      <w:r w:rsidR="006D575F" w:rsidRPr="0044101C">
        <w:rPr>
          <w:rFonts w:ascii="Arial" w:hAnsi="Arial" w:cs="Arial"/>
          <w:sz w:val="22"/>
          <w:szCs w:val="22"/>
        </w:rPr>
        <w:t>odstąpienia od</w:t>
      </w:r>
      <w:r w:rsidRPr="0044101C">
        <w:rPr>
          <w:rFonts w:ascii="Arial" w:hAnsi="Arial" w:cs="Arial"/>
          <w:sz w:val="22"/>
          <w:szCs w:val="22"/>
        </w:rPr>
        <w:t xml:space="preserve"> Umowy</w:t>
      </w:r>
      <w:r w:rsidR="00E74A18" w:rsidRPr="0044101C">
        <w:rPr>
          <w:rFonts w:ascii="Arial" w:hAnsi="Arial" w:cs="Arial"/>
          <w:sz w:val="22"/>
          <w:szCs w:val="22"/>
        </w:rPr>
        <w:t>,</w:t>
      </w:r>
      <w:r w:rsidRPr="0044101C">
        <w:rPr>
          <w:rFonts w:ascii="Arial" w:hAnsi="Arial" w:cs="Arial"/>
          <w:sz w:val="22"/>
          <w:szCs w:val="22"/>
        </w:rPr>
        <w:t xml:space="preserve"> w mocy utrzymane zostaną postanowienia dotyczące gwarancji </w:t>
      </w:r>
      <w:r w:rsidR="00E74A18" w:rsidRPr="0044101C">
        <w:rPr>
          <w:rFonts w:ascii="Arial" w:hAnsi="Arial" w:cs="Arial"/>
          <w:sz w:val="22"/>
          <w:szCs w:val="22"/>
        </w:rPr>
        <w:t>jakości</w:t>
      </w:r>
      <w:r w:rsidRPr="0044101C">
        <w:rPr>
          <w:rFonts w:ascii="Arial" w:hAnsi="Arial" w:cs="Arial"/>
          <w:sz w:val="22"/>
          <w:szCs w:val="22"/>
        </w:rPr>
        <w:t xml:space="preserve">, kar umownych, zabezpieczenia należytego wykonania </w:t>
      </w:r>
      <w:r w:rsidR="00B33FF0">
        <w:rPr>
          <w:rFonts w:ascii="Arial" w:hAnsi="Arial" w:cs="Arial"/>
          <w:sz w:val="22"/>
          <w:szCs w:val="22"/>
        </w:rPr>
        <w:t>U</w:t>
      </w:r>
      <w:r w:rsidRPr="0044101C">
        <w:rPr>
          <w:rFonts w:ascii="Arial" w:hAnsi="Arial" w:cs="Arial"/>
          <w:sz w:val="22"/>
          <w:szCs w:val="22"/>
        </w:rPr>
        <w:t xml:space="preserve">mowy i inne postanowienia kreujące uprawnienia Zamawiającego związane </w:t>
      </w:r>
      <w:r w:rsidR="00EE2D97" w:rsidRPr="0044101C">
        <w:rPr>
          <w:rFonts w:ascii="Arial" w:hAnsi="Arial" w:cs="Arial"/>
          <w:sz w:val="22"/>
          <w:szCs w:val="22"/>
        </w:rPr>
        <w:br/>
      </w:r>
      <w:r w:rsidRPr="0044101C">
        <w:rPr>
          <w:rFonts w:ascii="Arial" w:hAnsi="Arial" w:cs="Arial"/>
          <w:sz w:val="22"/>
          <w:szCs w:val="22"/>
        </w:rPr>
        <w:t xml:space="preserve">z wykonaniem lub </w:t>
      </w:r>
      <w:r w:rsidR="00541C95" w:rsidRPr="0044101C">
        <w:rPr>
          <w:rFonts w:ascii="Arial" w:hAnsi="Arial" w:cs="Arial"/>
          <w:sz w:val="22"/>
          <w:szCs w:val="22"/>
        </w:rPr>
        <w:t>n</w:t>
      </w:r>
      <w:r w:rsidR="00235BD2" w:rsidRPr="0044101C">
        <w:rPr>
          <w:rFonts w:ascii="Arial" w:hAnsi="Arial" w:cs="Arial"/>
          <w:sz w:val="22"/>
          <w:szCs w:val="22"/>
        </w:rPr>
        <w:t>iewykonaniem/nienależytym wykonaniem</w:t>
      </w:r>
      <w:r w:rsidRPr="0044101C">
        <w:rPr>
          <w:rFonts w:ascii="Arial" w:hAnsi="Arial" w:cs="Arial"/>
          <w:sz w:val="22"/>
          <w:szCs w:val="22"/>
        </w:rPr>
        <w:t xml:space="preserve"> </w:t>
      </w:r>
      <w:r w:rsidR="00B33FF0">
        <w:rPr>
          <w:rFonts w:ascii="Arial" w:hAnsi="Arial" w:cs="Arial"/>
          <w:sz w:val="22"/>
          <w:szCs w:val="22"/>
        </w:rPr>
        <w:t>U</w:t>
      </w:r>
      <w:r w:rsidRPr="0044101C">
        <w:rPr>
          <w:rFonts w:ascii="Arial" w:hAnsi="Arial" w:cs="Arial"/>
          <w:sz w:val="22"/>
          <w:szCs w:val="22"/>
        </w:rPr>
        <w:t>mowy.</w:t>
      </w:r>
    </w:p>
    <w:p w14:paraId="1E53D928" w14:textId="77777777" w:rsidR="00772157" w:rsidRPr="0044101C" w:rsidRDefault="00772157" w:rsidP="0044101C">
      <w:pPr>
        <w:pStyle w:val="Akapitzlist"/>
        <w:spacing w:line="276" w:lineRule="auto"/>
        <w:ind w:left="284"/>
        <w:jc w:val="center"/>
        <w:rPr>
          <w:rFonts w:ascii="Arial" w:hAnsi="Arial" w:cs="Arial"/>
          <w:b/>
          <w:i/>
          <w:sz w:val="22"/>
          <w:szCs w:val="22"/>
        </w:rPr>
      </w:pPr>
    </w:p>
    <w:p w14:paraId="4510D21B" w14:textId="0D56D8CE" w:rsidR="0013597E" w:rsidRPr="00597541" w:rsidRDefault="0013597E" w:rsidP="0044101C">
      <w:pPr>
        <w:pStyle w:val="Akapitzlist"/>
        <w:spacing w:line="276" w:lineRule="auto"/>
        <w:ind w:left="284"/>
        <w:jc w:val="center"/>
        <w:rPr>
          <w:rFonts w:ascii="Arial" w:hAnsi="Arial"/>
          <w:b/>
          <w:sz w:val="22"/>
        </w:rPr>
      </w:pPr>
      <w:r w:rsidRPr="00597541">
        <w:rPr>
          <w:rFonts w:ascii="Arial" w:hAnsi="Arial"/>
          <w:b/>
          <w:sz w:val="22"/>
        </w:rPr>
        <w:t xml:space="preserve">§ 10 </w:t>
      </w:r>
      <w:r w:rsidR="0021336B" w:rsidRPr="00597541">
        <w:rPr>
          <w:rFonts w:ascii="Arial" w:hAnsi="Arial"/>
          <w:b/>
          <w:sz w:val="22"/>
        </w:rPr>
        <w:t xml:space="preserve"> </w:t>
      </w:r>
    </w:p>
    <w:p w14:paraId="57C8219D" w14:textId="374F735C" w:rsidR="00C35538" w:rsidRPr="00E1628B" w:rsidRDefault="00C35538" w:rsidP="00E1628B">
      <w:pPr>
        <w:pStyle w:val="Akapitzlist"/>
        <w:spacing w:line="276" w:lineRule="auto"/>
        <w:ind w:left="284"/>
        <w:jc w:val="center"/>
      </w:pPr>
      <w:r w:rsidRPr="00597541">
        <w:rPr>
          <w:rStyle w:val="FontStyle11"/>
          <w:b/>
          <w:sz w:val="22"/>
        </w:rPr>
        <w:t>Poufność</w:t>
      </w:r>
    </w:p>
    <w:p w14:paraId="483FE842" w14:textId="27B00C8D" w:rsidR="000A6A7D" w:rsidRPr="00B33FF0" w:rsidRDefault="000A6A7D" w:rsidP="00342EFF">
      <w:pPr>
        <w:pStyle w:val="Akapitzlist"/>
        <w:numPr>
          <w:ilvl w:val="0"/>
          <w:numId w:val="20"/>
        </w:numPr>
        <w:spacing w:line="276" w:lineRule="auto"/>
        <w:jc w:val="both"/>
        <w:rPr>
          <w:rFonts w:ascii="Arial" w:hAnsi="Arial" w:cs="Arial"/>
          <w:iCs/>
          <w:sz w:val="22"/>
          <w:szCs w:val="22"/>
          <w:lang w:eastAsia="ar-SA"/>
        </w:rPr>
      </w:pPr>
      <w:r w:rsidRPr="00B33FF0">
        <w:rPr>
          <w:rFonts w:ascii="Arial" w:hAnsi="Arial" w:cs="Arial"/>
          <w:iCs/>
          <w:sz w:val="22"/>
          <w:szCs w:val="22"/>
          <w:lang w:eastAsia="ar-SA"/>
        </w:rPr>
        <w:t>Wykonawca zobowiązuje się do zachowania w poufności wszelkich informacji o wartości gospodarczej dotyczących Zamawiającego, w szczególności dotyczących prowadzonej przez Zamawiającego działalności, jego klientów, danych ekonomicznych, marketingowych, handlowych, technicznych, strategicznych, organizacyjnych, uzyskanych od Zamawiającego w związku z realizacją zadań objętych Umową, chyba że Zamawiający uprzednio zwolni Wykonawcę na piśmie z takiego obowiązku lub obowiązek ich ujawnienia wynika z przepisów prawa. Obowiązek zachowania poufności</w:t>
      </w:r>
      <w:r w:rsidR="008E2EAB">
        <w:rPr>
          <w:rFonts w:ascii="Arial" w:hAnsi="Arial" w:cs="Arial"/>
          <w:iCs/>
          <w:sz w:val="22"/>
          <w:szCs w:val="22"/>
          <w:lang w:eastAsia="ar-SA"/>
        </w:rPr>
        <w:t>.</w:t>
      </w:r>
      <w:r w:rsidRPr="00B33FF0">
        <w:rPr>
          <w:rFonts w:ascii="Arial" w:hAnsi="Arial" w:cs="Arial"/>
          <w:iCs/>
          <w:sz w:val="22"/>
          <w:szCs w:val="22"/>
          <w:lang w:eastAsia="ar-SA"/>
        </w:rPr>
        <w:t xml:space="preserve"> </w:t>
      </w:r>
    </w:p>
    <w:p w14:paraId="21B9238F" w14:textId="77777777" w:rsidR="0013597E" w:rsidRPr="00B33FF0" w:rsidRDefault="0013597E" w:rsidP="00342EFF">
      <w:pPr>
        <w:numPr>
          <w:ilvl w:val="0"/>
          <w:numId w:val="20"/>
        </w:numPr>
        <w:suppressAutoHyphens/>
        <w:spacing w:line="276" w:lineRule="auto"/>
        <w:ind w:left="284" w:right="-3" w:hanging="284"/>
        <w:jc w:val="both"/>
        <w:rPr>
          <w:rFonts w:ascii="Arial" w:hAnsi="Arial" w:cs="Arial"/>
          <w:iCs/>
          <w:sz w:val="22"/>
          <w:szCs w:val="22"/>
          <w:lang w:eastAsia="ar-SA"/>
        </w:rPr>
      </w:pPr>
      <w:r w:rsidRPr="00B33FF0">
        <w:rPr>
          <w:rFonts w:ascii="Arial" w:hAnsi="Arial" w:cs="Arial"/>
          <w:iCs/>
          <w:sz w:val="22"/>
          <w:szCs w:val="22"/>
          <w:lang w:eastAsia="ar-SA"/>
        </w:rPr>
        <w:t>Informacje wskazane w ust. 1 są dalej zwane „Informacjami”.</w:t>
      </w:r>
    </w:p>
    <w:p w14:paraId="505CDF96" w14:textId="77777777" w:rsidR="0013597E" w:rsidRPr="0044101C" w:rsidRDefault="0013597E" w:rsidP="00342EFF">
      <w:pPr>
        <w:numPr>
          <w:ilvl w:val="0"/>
          <w:numId w:val="20"/>
        </w:numPr>
        <w:suppressAutoHyphens/>
        <w:spacing w:line="276" w:lineRule="auto"/>
        <w:ind w:left="284" w:right="-3" w:hanging="284"/>
        <w:jc w:val="both"/>
        <w:rPr>
          <w:rFonts w:ascii="Arial" w:hAnsi="Arial" w:cs="Arial"/>
          <w:i/>
          <w:sz w:val="22"/>
          <w:szCs w:val="22"/>
          <w:lang w:eastAsia="ar-SA"/>
        </w:rPr>
      </w:pPr>
      <w:r w:rsidRPr="00B33FF0">
        <w:rPr>
          <w:rFonts w:ascii="Arial" w:hAnsi="Arial" w:cs="Arial"/>
          <w:iCs/>
          <w:sz w:val="22"/>
          <w:szCs w:val="22"/>
          <w:lang w:eastAsia="ar-SA"/>
        </w:rPr>
        <w:t>Zobowiązanie do zachowania poufności dotyczy wszelkich Informacji udzielonych ustnie, pisemnie, drogą elektroniczną lub w inny sposób, a także pozyskanych przez Wykonawcę bez wiedzy Zamawiającego</w:t>
      </w:r>
      <w:r w:rsidRPr="0044101C">
        <w:rPr>
          <w:rFonts w:ascii="Arial" w:hAnsi="Arial" w:cs="Arial"/>
          <w:i/>
          <w:sz w:val="22"/>
          <w:szCs w:val="22"/>
          <w:lang w:eastAsia="ar-SA"/>
        </w:rPr>
        <w:t>.</w:t>
      </w:r>
    </w:p>
    <w:p w14:paraId="3E0F5F68" w14:textId="184B33B5" w:rsidR="0013597E" w:rsidRPr="008E2EAB" w:rsidRDefault="0013597E" w:rsidP="00342EFF">
      <w:pPr>
        <w:numPr>
          <w:ilvl w:val="0"/>
          <w:numId w:val="20"/>
        </w:numPr>
        <w:suppressAutoHyphens/>
        <w:spacing w:line="276" w:lineRule="auto"/>
        <w:ind w:left="284" w:right="-3" w:hanging="284"/>
        <w:jc w:val="both"/>
        <w:rPr>
          <w:rFonts w:ascii="Arial" w:hAnsi="Arial" w:cs="Arial"/>
          <w:iCs/>
          <w:sz w:val="22"/>
          <w:szCs w:val="22"/>
          <w:lang w:eastAsia="ar-SA"/>
        </w:rPr>
      </w:pPr>
      <w:r w:rsidRPr="008E2EAB">
        <w:rPr>
          <w:rFonts w:ascii="Arial" w:hAnsi="Arial" w:cs="Arial"/>
          <w:iCs/>
          <w:sz w:val="22"/>
          <w:szCs w:val="22"/>
          <w:lang w:eastAsia="ar-SA"/>
        </w:rPr>
        <w:t xml:space="preserve">Obowiązek zachowania w poufności Informacji obejmuje w szczególności zakaz ich udostępniania osobom trzecim, o ile </w:t>
      </w:r>
      <w:r w:rsidR="00F42D8D">
        <w:rPr>
          <w:rFonts w:ascii="Arial" w:hAnsi="Arial" w:cs="Arial"/>
          <w:iCs/>
          <w:sz w:val="22"/>
          <w:szCs w:val="22"/>
          <w:lang w:eastAsia="ar-SA"/>
        </w:rPr>
        <w:t>U</w:t>
      </w:r>
      <w:r w:rsidR="00F42D8D" w:rsidRPr="008E2EAB">
        <w:rPr>
          <w:rFonts w:ascii="Arial" w:hAnsi="Arial" w:cs="Arial"/>
          <w:iCs/>
          <w:sz w:val="22"/>
          <w:szCs w:val="22"/>
          <w:lang w:eastAsia="ar-SA"/>
        </w:rPr>
        <w:t xml:space="preserve">mowa </w:t>
      </w:r>
      <w:r w:rsidRPr="008E2EAB">
        <w:rPr>
          <w:rFonts w:ascii="Arial" w:hAnsi="Arial" w:cs="Arial"/>
          <w:iCs/>
          <w:sz w:val="22"/>
          <w:szCs w:val="22"/>
          <w:lang w:eastAsia="ar-SA"/>
        </w:rPr>
        <w:t>nie stanowi inaczej.</w:t>
      </w:r>
    </w:p>
    <w:p w14:paraId="21F965FF" w14:textId="5396D055" w:rsidR="0013597E" w:rsidRPr="008E2EAB" w:rsidRDefault="0013597E" w:rsidP="00342EFF">
      <w:pPr>
        <w:numPr>
          <w:ilvl w:val="0"/>
          <w:numId w:val="20"/>
        </w:numPr>
        <w:suppressAutoHyphens/>
        <w:spacing w:line="276" w:lineRule="auto"/>
        <w:ind w:left="284" w:hanging="284"/>
        <w:jc w:val="both"/>
        <w:rPr>
          <w:rFonts w:ascii="Arial" w:hAnsi="Arial" w:cs="Arial"/>
          <w:iCs/>
          <w:sz w:val="22"/>
          <w:szCs w:val="22"/>
          <w:lang w:eastAsia="ar-SA"/>
        </w:rPr>
      </w:pPr>
      <w:r w:rsidRPr="008E2EAB">
        <w:rPr>
          <w:rFonts w:ascii="Arial" w:hAnsi="Arial" w:cs="Arial"/>
          <w:iCs/>
          <w:sz w:val="22"/>
          <w:szCs w:val="22"/>
          <w:lang w:eastAsia="ar-SA"/>
        </w:rPr>
        <w:t xml:space="preserve">Wykonawca uprawniony jest do przekazywania Informacji podwykonawcom tylko gdy jest to niezbędne do realizacji Umowy oraz w zakresie niezbędnym do realizacji Umowy przez podwykonawcę. Wykonawca ponosi odpowiedzialność za zachowanie przez </w:t>
      </w:r>
      <w:r w:rsidR="00F42D8D">
        <w:rPr>
          <w:rFonts w:ascii="Arial" w:hAnsi="Arial" w:cs="Arial"/>
          <w:iCs/>
          <w:sz w:val="22"/>
          <w:szCs w:val="22"/>
          <w:lang w:eastAsia="ar-SA"/>
        </w:rPr>
        <w:t>p</w:t>
      </w:r>
      <w:r w:rsidR="00F42D8D" w:rsidRPr="008E2EAB">
        <w:rPr>
          <w:rFonts w:ascii="Arial" w:hAnsi="Arial" w:cs="Arial"/>
          <w:iCs/>
          <w:sz w:val="22"/>
          <w:szCs w:val="22"/>
          <w:lang w:eastAsia="ar-SA"/>
        </w:rPr>
        <w:t xml:space="preserve">odwykonawców </w:t>
      </w:r>
      <w:r w:rsidRPr="008E2EAB">
        <w:rPr>
          <w:rFonts w:ascii="Arial" w:hAnsi="Arial" w:cs="Arial"/>
          <w:iCs/>
          <w:sz w:val="22"/>
          <w:szCs w:val="22"/>
          <w:lang w:eastAsia="ar-SA"/>
        </w:rPr>
        <w:t xml:space="preserve">w poufności przekazanych Informacji jak za działanie własne. </w:t>
      </w:r>
    </w:p>
    <w:p w14:paraId="3387EF61" w14:textId="3CD8289C" w:rsidR="0013597E" w:rsidRPr="008E2EAB" w:rsidRDefault="0013597E" w:rsidP="00342EFF">
      <w:pPr>
        <w:numPr>
          <w:ilvl w:val="0"/>
          <w:numId w:val="20"/>
        </w:numPr>
        <w:suppressAutoHyphens/>
        <w:spacing w:line="276" w:lineRule="auto"/>
        <w:ind w:left="284" w:right="-3" w:hanging="284"/>
        <w:jc w:val="both"/>
        <w:rPr>
          <w:rFonts w:ascii="Arial" w:hAnsi="Arial" w:cs="Arial"/>
          <w:iCs/>
          <w:sz w:val="22"/>
          <w:szCs w:val="22"/>
          <w:lang w:eastAsia="ar-SA"/>
        </w:rPr>
      </w:pPr>
      <w:r w:rsidRPr="008E2EAB">
        <w:rPr>
          <w:rFonts w:ascii="Arial" w:hAnsi="Arial" w:cs="Arial"/>
          <w:iCs/>
          <w:sz w:val="22"/>
          <w:szCs w:val="22"/>
          <w:lang w:eastAsia="ar-SA"/>
        </w:rPr>
        <w:t xml:space="preserve">W przypadku, gdy Wykonawca zostanie zobowiązany orzeczeniem sądu, organu administracji państwowej, samorządowej, bądź innego uprawnionego organu do ujawnienia Informacji albo konieczność ich ujawnienia będzie wynikała z przepisów prawa wówczas zobowiązuje się niezwłocznie pisemnie powiadomić o tym fakcie Zamawiającego, </w:t>
      </w:r>
      <w:r w:rsidR="00A26290" w:rsidRPr="00891321">
        <w:rPr>
          <w:rFonts w:ascii="Arial" w:hAnsi="Arial" w:cs="Arial"/>
          <w:iCs/>
          <w:sz w:val="22"/>
          <w:szCs w:val="22"/>
          <w:lang w:eastAsia="ar-SA"/>
        </w:rPr>
        <w:t>chyba że przekazanie takiej wiadomości jest zabronione na podstawie obowiązujących przepisów prawa lub uprawnionej decyzji podmiotu żądającego udostępnienia Informacji</w:t>
      </w:r>
      <w:r w:rsidR="00A26290">
        <w:rPr>
          <w:rFonts w:ascii="Arial" w:hAnsi="Arial" w:cs="Arial"/>
          <w:iCs/>
          <w:sz w:val="22"/>
          <w:szCs w:val="22"/>
          <w:lang w:eastAsia="ar-SA"/>
        </w:rPr>
        <w:t>,</w:t>
      </w:r>
      <w:r w:rsidR="00A26290" w:rsidRPr="008E2EAB">
        <w:rPr>
          <w:rFonts w:ascii="Arial" w:hAnsi="Arial" w:cs="Arial"/>
          <w:iCs/>
          <w:sz w:val="22"/>
          <w:szCs w:val="22"/>
          <w:lang w:eastAsia="ar-SA"/>
        </w:rPr>
        <w:t xml:space="preserve"> </w:t>
      </w:r>
      <w:r w:rsidRPr="008E2EAB">
        <w:rPr>
          <w:rFonts w:ascii="Arial" w:hAnsi="Arial" w:cs="Arial"/>
          <w:iCs/>
          <w:sz w:val="22"/>
          <w:szCs w:val="22"/>
          <w:lang w:eastAsia="ar-SA"/>
        </w:rPr>
        <w:t>a także podjąć wszelkie działania konieczne do zapewnienia, by udostępnienie Informacji dokonało się w sposób chroniący przed ujawnieniem ich osobom niepowołanym, w tym poinformować odbiorcę Informacji o ich poufnym charakterze.</w:t>
      </w:r>
    </w:p>
    <w:p w14:paraId="25E57A52" w14:textId="5504A898" w:rsidR="0013597E" w:rsidRPr="008E2EAB" w:rsidRDefault="0013597E" w:rsidP="00342EFF">
      <w:pPr>
        <w:numPr>
          <w:ilvl w:val="0"/>
          <w:numId w:val="20"/>
        </w:numPr>
        <w:suppressAutoHyphens/>
        <w:spacing w:line="276" w:lineRule="auto"/>
        <w:ind w:left="284" w:right="-3" w:hanging="284"/>
        <w:jc w:val="both"/>
        <w:rPr>
          <w:rFonts w:ascii="Arial" w:hAnsi="Arial" w:cs="Arial"/>
          <w:iCs/>
          <w:sz w:val="22"/>
          <w:szCs w:val="22"/>
          <w:lang w:eastAsia="ar-SA"/>
        </w:rPr>
      </w:pPr>
      <w:r w:rsidRPr="008E2EAB">
        <w:rPr>
          <w:rFonts w:ascii="Arial" w:hAnsi="Arial" w:cs="Arial"/>
          <w:iCs/>
          <w:sz w:val="22"/>
          <w:szCs w:val="22"/>
          <w:lang w:eastAsia="ar-SA"/>
        </w:rPr>
        <w:t xml:space="preserve">Wykonawca zobowiązuje się do wykorzystywania </w:t>
      </w:r>
      <w:r w:rsidR="00583FBC" w:rsidRPr="008E2EAB">
        <w:rPr>
          <w:rFonts w:ascii="Arial" w:hAnsi="Arial" w:cs="Arial"/>
          <w:iCs/>
          <w:sz w:val="22"/>
          <w:szCs w:val="22"/>
          <w:lang w:eastAsia="ar-SA"/>
        </w:rPr>
        <w:t>Informacji</w:t>
      </w:r>
      <w:r w:rsidRPr="008E2EAB">
        <w:rPr>
          <w:rFonts w:ascii="Arial" w:hAnsi="Arial" w:cs="Arial"/>
          <w:iCs/>
          <w:sz w:val="22"/>
          <w:szCs w:val="22"/>
          <w:lang w:eastAsia="ar-SA"/>
        </w:rPr>
        <w:t xml:space="preserve"> otrzymanych od Zamawiającego wyłącznie w celach związanych z wykonaniem przedmiotu Umowy.</w:t>
      </w:r>
    </w:p>
    <w:p w14:paraId="5D8163A6" w14:textId="77777777" w:rsidR="0013597E" w:rsidRPr="008E2EAB" w:rsidRDefault="0013597E" w:rsidP="00342EFF">
      <w:pPr>
        <w:numPr>
          <w:ilvl w:val="0"/>
          <w:numId w:val="20"/>
        </w:numPr>
        <w:suppressAutoHyphens/>
        <w:spacing w:line="276" w:lineRule="auto"/>
        <w:ind w:left="284" w:right="-3" w:hanging="284"/>
        <w:jc w:val="both"/>
        <w:rPr>
          <w:rFonts w:ascii="Arial" w:hAnsi="Arial" w:cs="Arial"/>
          <w:iCs/>
          <w:sz w:val="22"/>
          <w:szCs w:val="22"/>
          <w:lang w:eastAsia="ar-SA"/>
        </w:rPr>
      </w:pPr>
      <w:r w:rsidRPr="008E2EAB">
        <w:rPr>
          <w:rFonts w:ascii="Arial" w:hAnsi="Arial" w:cs="Arial"/>
          <w:iCs/>
          <w:sz w:val="22"/>
          <w:szCs w:val="22"/>
          <w:lang w:eastAsia="ar-SA"/>
        </w:rPr>
        <w:t>Obowiązek zachowania poufności nie dotyczy Informacji:</w:t>
      </w:r>
    </w:p>
    <w:p w14:paraId="47D8B4BD" w14:textId="77777777" w:rsidR="0013597E" w:rsidRPr="008E2EAB" w:rsidRDefault="0013597E" w:rsidP="00342EFF">
      <w:pPr>
        <w:numPr>
          <w:ilvl w:val="0"/>
          <w:numId w:val="21"/>
        </w:numPr>
        <w:suppressAutoHyphens/>
        <w:spacing w:line="276" w:lineRule="auto"/>
        <w:ind w:left="567" w:right="-3" w:hanging="283"/>
        <w:jc w:val="both"/>
        <w:rPr>
          <w:rFonts w:ascii="Arial" w:hAnsi="Arial" w:cs="Arial"/>
          <w:iCs/>
          <w:sz w:val="22"/>
          <w:szCs w:val="22"/>
          <w:lang w:eastAsia="ar-SA"/>
        </w:rPr>
      </w:pPr>
      <w:r w:rsidRPr="008E2EAB">
        <w:rPr>
          <w:rFonts w:ascii="Arial" w:hAnsi="Arial" w:cs="Arial"/>
          <w:iCs/>
          <w:sz w:val="22"/>
          <w:szCs w:val="22"/>
          <w:lang w:eastAsia="ar-SA"/>
        </w:rPr>
        <w:t xml:space="preserve">których ujawnienie jest wymagane przez bezwzględnie obowiązujące przepisy prawa, prawomocne orzeczenie sądu lub ostateczną decyzję administracyjną, </w:t>
      </w:r>
    </w:p>
    <w:p w14:paraId="5F9AA3E7" w14:textId="77777777" w:rsidR="0013597E" w:rsidRPr="008E2EAB" w:rsidRDefault="0013597E" w:rsidP="00342EFF">
      <w:pPr>
        <w:numPr>
          <w:ilvl w:val="0"/>
          <w:numId w:val="21"/>
        </w:numPr>
        <w:suppressAutoHyphens/>
        <w:spacing w:line="276" w:lineRule="auto"/>
        <w:ind w:left="567" w:right="-3" w:hanging="283"/>
        <w:jc w:val="both"/>
        <w:rPr>
          <w:rFonts w:ascii="Arial" w:hAnsi="Arial" w:cs="Arial"/>
          <w:iCs/>
          <w:sz w:val="22"/>
          <w:szCs w:val="22"/>
          <w:lang w:eastAsia="ar-SA"/>
        </w:rPr>
      </w:pPr>
      <w:r w:rsidRPr="008E2EAB">
        <w:rPr>
          <w:rFonts w:ascii="Arial" w:hAnsi="Arial" w:cs="Arial"/>
          <w:iCs/>
          <w:sz w:val="22"/>
          <w:szCs w:val="22"/>
          <w:lang w:eastAsia="ar-SA"/>
        </w:rPr>
        <w:t xml:space="preserve">które są powszechnie znane i dostępne, co Wykonawca ma obowiązek wykazać Zamawiającemu przed ich ujawnieniem, </w:t>
      </w:r>
    </w:p>
    <w:p w14:paraId="4A8ECEAD" w14:textId="3B7B6DE5" w:rsidR="0013597E" w:rsidRPr="008E2EAB" w:rsidRDefault="0013597E" w:rsidP="00342EFF">
      <w:pPr>
        <w:numPr>
          <w:ilvl w:val="0"/>
          <w:numId w:val="21"/>
        </w:numPr>
        <w:suppressAutoHyphens/>
        <w:spacing w:line="276" w:lineRule="auto"/>
        <w:ind w:left="567" w:right="-3" w:hanging="283"/>
        <w:jc w:val="both"/>
        <w:rPr>
          <w:rFonts w:ascii="Arial" w:hAnsi="Arial" w:cs="Arial"/>
          <w:iCs/>
          <w:sz w:val="22"/>
          <w:szCs w:val="22"/>
          <w:lang w:eastAsia="ar-SA"/>
        </w:rPr>
      </w:pPr>
      <w:r w:rsidRPr="008E2EAB">
        <w:rPr>
          <w:rFonts w:ascii="Arial" w:hAnsi="Arial" w:cs="Arial"/>
          <w:iCs/>
          <w:sz w:val="22"/>
          <w:szCs w:val="22"/>
          <w:lang w:eastAsia="ar-SA"/>
        </w:rPr>
        <w:t xml:space="preserve">które Wykonawca uzyskał od osoby trzeciej, jeżeli przepisy obowiązującego prawa ani zobowiązanie umowne wiążące tę osobę nie zakazują ujawniania przez nią tych </w:t>
      </w:r>
      <w:r w:rsidR="00583FBC" w:rsidRPr="008E2EAB">
        <w:rPr>
          <w:rFonts w:ascii="Arial" w:hAnsi="Arial" w:cs="Arial"/>
          <w:iCs/>
          <w:sz w:val="22"/>
          <w:szCs w:val="22"/>
          <w:lang w:eastAsia="ar-SA"/>
        </w:rPr>
        <w:t>I</w:t>
      </w:r>
      <w:r w:rsidRPr="008E2EAB">
        <w:rPr>
          <w:rFonts w:ascii="Arial" w:hAnsi="Arial" w:cs="Arial"/>
          <w:iCs/>
          <w:sz w:val="22"/>
          <w:szCs w:val="22"/>
          <w:lang w:eastAsia="ar-SA"/>
        </w:rPr>
        <w:t>nformacji i o ile Wykonawca nie zobowiązał się do zachowania poufności,</w:t>
      </w:r>
    </w:p>
    <w:p w14:paraId="639BA30E" w14:textId="77777777" w:rsidR="0013597E" w:rsidRPr="008E2EAB" w:rsidRDefault="0013597E" w:rsidP="00342EFF">
      <w:pPr>
        <w:numPr>
          <w:ilvl w:val="0"/>
          <w:numId w:val="21"/>
        </w:numPr>
        <w:suppressAutoHyphens/>
        <w:spacing w:line="276" w:lineRule="auto"/>
        <w:ind w:left="567" w:right="-3" w:hanging="283"/>
        <w:jc w:val="both"/>
        <w:rPr>
          <w:rFonts w:ascii="Arial" w:hAnsi="Arial" w:cs="Arial"/>
          <w:iCs/>
          <w:sz w:val="22"/>
          <w:szCs w:val="22"/>
          <w:lang w:eastAsia="ar-SA"/>
        </w:rPr>
      </w:pPr>
      <w:r w:rsidRPr="008E2EAB">
        <w:rPr>
          <w:rFonts w:ascii="Arial" w:hAnsi="Arial" w:cs="Arial"/>
          <w:iCs/>
          <w:sz w:val="22"/>
          <w:szCs w:val="22"/>
          <w:lang w:eastAsia="ar-SA"/>
        </w:rPr>
        <w:t xml:space="preserve">w których posiadanie Wykonawca wszedł zgodnie z obowiązującymi przepisami prawa, przed dniem zawarcia niniejszej Umowy, </w:t>
      </w:r>
    </w:p>
    <w:p w14:paraId="64CB329D" w14:textId="77777777" w:rsidR="0013597E" w:rsidRPr="008E2EAB" w:rsidRDefault="0013597E" w:rsidP="00342EFF">
      <w:pPr>
        <w:numPr>
          <w:ilvl w:val="0"/>
          <w:numId w:val="21"/>
        </w:numPr>
        <w:suppressAutoHyphens/>
        <w:spacing w:line="276" w:lineRule="auto"/>
        <w:ind w:left="567" w:right="-3" w:hanging="283"/>
        <w:jc w:val="both"/>
        <w:rPr>
          <w:rFonts w:ascii="Arial" w:hAnsi="Arial" w:cs="Arial"/>
          <w:iCs/>
          <w:sz w:val="22"/>
          <w:szCs w:val="22"/>
          <w:lang w:eastAsia="ar-SA"/>
        </w:rPr>
      </w:pPr>
      <w:r w:rsidRPr="008E2EAB">
        <w:rPr>
          <w:rFonts w:ascii="Arial" w:hAnsi="Arial" w:cs="Arial"/>
          <w:iCs/>
          <w:sz w:val="22"/>
          <w:szCs w:val="22"/>
          <w:lang w:eastAsia="ar-SA"/>
        </w:rPr>
        <w:t>co do których Wykonawca uzyskał pisemną zgodę Zamawiającego na ich ujawnienie.</w:t>
      </w:r>
    </w:p>
    <w:p w14:paraId="666E22E0" w14:textId="11580063" w:rsidR="0062202F" w:rsidRPr="008E2EAB" w:rsidRDefault="0062202F" w:rsidP="00342EFF">
      <w:pPr>
        <w:numPr>
          <w:ilvl w:val="0"/>
          <w:numId w:val="20"/>
        </w:numPr>
        <w:suppressAutoHyphens/>
        <w:spacing w:line="276" w:lineRule="auto"/>
        <w:ind w:right="-3"/>
        <w:jc w:val="both"/>
        <w:rPr>
          <w:rFonts w:ascii="Arial" w:hAnsi="Arial" w:cs="Arial"/>
          <w:iCs/>
          <w:sz w:val="22"/>
          <w:szCs w:val="22"/>
          <w:lang w:eastAsia="ar-SA"/>
        </w:rPr>
      </w:pPr>
      <w:r w:rsidRPr="008E2EAB">
        <w:rPr>
          <w:rFonts w:ascii="Arial" w:hAnsi="Arial" w:cs="Arial"/>
          <w:iCs/>
          <w:sz w:val="22"/>
          <w:szCs w:val="22"/>
          <w:lang w:eastAsia="ar-SA"/>
        </w:rPr>
        <w:t xml:space="preserve">Zamawiający zastrzega, a Wykonawca przyjmuje do wiadomości, iż </w:t>
      </w:r>
      <w:r w:rsidR="00583FBC" w:rsidRPr="008E2EAB">
        <w:rPr>
          <w:rFonts w:ascii="Arial" w:hAnsi="Arial" w:cs="Arial"/>
          <w:iCs/>
          <w:sz w:val="22"/>
          <w:szCs w:val="22"/>
          <w:lang w:eastAsia="ar-SA"/>
        </w:rPr>
        <w:t>I</w:t>
      </w:r>
      <w:r w:rsidRPr="008E2EAB">
        <w:rPr>
          <w:rFonts w:ascii="Arial" w:hAnsi="Arial" w:cs="Arial"/>
          <w:iCs/>
          <w:sz w:val="22"/>
          <w:szCs w:val="22"/>
          <w:lang w:eastAsia="ar-SA"/>
        </w:rPr>
        <w:t>nformacje oraz materiały przekazywane Wykonawcy lub wytworzone w trakcie realizacji przedmiotu Umowy stanowią tajemnicę przedsiębiorstwa Zamawiającego w rozumieniu przepisów ustawy z dnia 16 kwietnia 1993 r. o zwalczaniu nieuczciwej konkurencji (</w:t>
      </w:r>
      <w:r w:rsidR="00A26290" w:rsidRPr="00A26290">
        <w:rPr>
          <w:rFonts w:ascii="Arial" w:hAnsi="Arial" w:cs="Arial"/>
          <w:iCs/>
          <w:sz w:val="22"/>
          <w:szCs w:val="22"/>
          <w:lang w:eastAsia="ar-SA"/>
        </w:rPr>
        <w:t xml:space="preserve">t. j. Dz. U. z 2020 r., poz. 1913 z późn. zm.). </w:t>
      </w:r>
      <w:r w:rsidRPr="008E2EAB">
        <w:rPr>
          <w:rFonts w:ascii="Arial" w:hAnsi="Arial" w:cs="Arial"/>
          <w:iCs/>
          <w:sz w:val="22"/>
          <w:szCs w:val="22"/>
          <w:lang w:eastAsia="ar-SA"/>
        </w:rPr>
        <w:t>Przekazanie, ujawnienie lub w jakikolwiek inny sposób wykorzystanie przez Wykonawcę Informacji w zakresie niezgodnym z celem Umowy stanowi zagrożenie dla istotnych interesów Zamawiającego i może stanowić czyn nieuczciwej konkurencji                                  w rozumieniu przepisów ww. ustawy o zwalczaniu nieuczciwej konkurencji.</w:t>
      </w:r>
    </w:p>
    <w:p w14:paraId="265DA7C1" w14:textId="0A48DA27" w:rsidR="0062202F" w:rsidRPr="008E2EAB" w:rsidRDefault="0062202F" w:rsidP="00342EFF">
      <w:pPr>
        <w:numPr>
          <w:ilvl w:val="0"/>
          <w:numId w:val="20"/>
        </w:numPr>
        <w:suppressAutoHyphens/>
        <w:spacing w:line="276" w:lineRule="auto"/>
        <w:ind w:right="-3" w:hanging="502"/>
        <w:jc w:val="both"/>
        <w:rPr>
          <w:rFonts w:ascii="Arial" w:hAnsi="Arial" w:cs="Arial"/>
          <w:iCs/>
          <w:sz w:val="22"/>
          <w:szCs w:val="22"/>
          <w:lang w:eastAsia="ar-SA"/>
        </w:rPr>
      </w:pPr>
      <w:r w:rsidRPr="008E2EAB">
        <w:rPr>
          <w:rFonts w:ascii="Arial" w:hAnsi="Arial" w:cs="Arial"/>
          <w:iCs/>
          <w:sz w:val="22"/>
          <w:szCs w:val="22"/>
          <w:lang w:eastAsia="ar-SA"/>
        </w:rPr>
        <w:t>Za niedotrzymanie ustaleń wskazanych w niniejszym paragrafie Zamawiający może dochodzić od Wykonawcy odszkodowania na zasadach przewidzianych w przepisach prawa powszechnie obowiązującego.</w:t>
      </w:r>
      <w:r w:rsidR="00377CAF">
        <w:rPr>
          <w:rStyle w:val="Odwoanieprzypisudolnego"/>
          <w:rFonts w:ascii="Arial" w:hAnsi="Arial"/>
          <w:iCs/>
          <w:sz w:val="22"/>
          <w:szCs w:val="22"/>
          <w:lang w:eastAsia="ar-SA"/>
        </w:rPr>
        <w:footnoteReference w:id="10"/>
      </w:r>
    </w:p>
    <w:p w14:paraId="2CBEFA3B" w14:textId="432DF3C9" w:rsidR="00655AA4" w:rsidRPr="008E2EAB" w:rsidRDefault="00655AA4" w:rsidP="00377CAF">
      <w:pPr>
        <w:pStyle w:val="Akapitzlist"/>
        <w:spacing w:line="276" w:lineRule="auto"/>
        <w:ind w:left="284"/>
        <w:rPr>
          <w:rStyle w:val="FontStyle11"/>
          <w:rFonts w:cs="Arial"/>
          <w:b/>
          <w:iCs/>
          <w:sz w:val="22"/>
          <w:szCs w:val="22"/>
        </w:rPr>
      </w:pPr>
    </w:p>
    <w:p w14:paraId="11593DEC" w14:textId="77777777" w:rsidR="00655AA4" w:rsidRPr="008E2EAB" w:rsidRDefault="0013597E" w:rsidP="0044101C">
      <w:pPr>
        <w:pStyle w:val="Akapitzlist"/>
        <w:spacing w:line="276" w:lineRule="auto"/>
        <w:ind w:left="284"/>
        <w:jc w:val="center"/>
        <w:rPr>
          <w:rStyle w:val="FontStyle11"/>
          <w:rFonts w:cs="Arial"/>
          <w:b/>
          <w:iCs/>
          <w:sz w:val="22"/>
          <w:szCs w:val="22"/>
        </w:rPr>
      </w:pPr>
      <w:r w:rsidRPr="008E2EAB">
        <w:rPr>
          <w:rStyle w:val="FontStyle11"/>
          <w:rFonts w:cs="Arial"/>
          <w:b/>
          <w:iCs/>
          <w:sz w:val="22"/>
          <w:szCs w:val="22"/>
        </w:rPr>
        <w:t xml:space="preserve">§ 11 </w:t>
      </w:r>
    </w:p>
    <w:p w14:paraId="15117AFE" w14:textId="4F2674BC" w:rsidR="0013597E" w:rsidRPr="00794CF7" w:rsidRDefault="0013597E" w:rsidP="0044101C">
      <w:pPr>
        <w:pStyle w:val="Akapitzlist"/>
        <w:spacing w:line="276" w:lineRule="auto"/>
        <w:ind w:left="284"/>
        <w:jc w:val="center"/>
        <w:rPr>
          <w:rFonts w:ascii="Arial" w:hAnsi="Arial" w:cs="Arial"/>
          <w:iCs/>
          <w:sz w:val="22"/>
          <w:szCs w:val="22"/>
        </w:rPr>
      </w:pPr>
      <w:r w:rsidRPr="00794CF7">
        <w:rPr>
          <w:rFonts w:ascii="Arial" w:hAnsi="Arial" w:cs="Arial"/>
          <w:iCs/>
          <w:sz w:val="22"/>
          <w:szCs w:val="22"/>
        </w:rPr>
        <w:t>(zapis dot. wyłącznie PKP S.A.).</w:t>
      </w:r>
    </w:p>
    <w:p w14:paraId="5DFB07BB" w14:textId="06B43143" w:rsidR="000A6A7D" w:rsidRPr="00794CF7" w:rsidRDefault="003B3CC5" w:rsidP="00794CF7">
      <w:pPr>
        <w:spacing w:line="276" w:lineRule="auto"/>
        <w:jc w:val="center"/>
        <w:rPr>
          <w:rStyle w:val="FontStyle11"/>
          <w:rFonts w:cs="Arial"/>
          <w:b/>
          <w:iCs/>
          <w:sz w:val="22"/>
          <w:szCs w:val="22"/>
        </w:rPr>
      </w:pPr>
      <w:r>
        <w:rPr>
          <w:rFonts w:ascii="Arial" w:hAnsi="Arial" w:cs="Arial"/>
          <w:b/>
          <w:iCs/>
          <w:sz w:val="22"/>
          <w:szCs w:val="22"/>
        </w:rPr>
        <w:t>Administrator</w:t>
      </w:r>
      <w:r w:rsidRPr="00794CF7">
        <w:rPr>
          <w:rFonts w:ascii="Arial" w:hAnsi="Arial" w:cs="Arial"/>
          <w:b/>
          <w:iCs/>
          <w:sz w:val="22"/>
          <w:szCs w:val="22"/>
        </w:rPr>
        <w:t xml:space="preserve"> </w:t>
      </w:r>
      <w:r w:rsidR="0062202F" w:rsidRPr="00794CF7">
        <w:rPr>
          <w:rFonts w:ascii="Arial" w:hAnsi="Arial" w:cs="Arial"/>
          <w:b/>
          <w:iCs/>
          <w:sz w:val="22"/>
          <w:szCs w:val="22"/>
        </w:rPr>
        <w:t>danych osobowych</w:t>
      </w:r>
    </w:p>
    <w:p w14:paraId="11E5A604" w14:textId="77777777" w:rsidR="000A6A7D" w:rsidRPr="00794CF7" w:rsidRDefault="000A6A7D" w:rsidP="004D103E">
      <w:pPr>
        <w:pStyle w:val="Style7"/>
        <w:spacing w:line="276" w:lineRule="auto"/>
        <w:ind w:left="284" w:right="74" w:hanging="284"/>
        <w:rPr>
          <w:rStyle w:val="FontStyle11"/>
          <w:iCs/>
          <w:sz w:val="22"/>
          <w:szCs w:val="22"/>
        </w:rPr>
      </w:pPr>
      <w:r w:rsidRPr="00794CF7">
        <w:rPr>
          <w:rStyle w:val="FontStyle11"/>
          <w:iCs/>
          <w:sz w:val="22"/>
          <w:szCs w:val="22"/>
        </w:rPr>
        <w:t>1.</w:t>
      </w:r>
      <w:r w:rsidRPr="00794CF7">
        <w:rPr>
          <w:rStyle w:val="FontStyle11"/>
          <w:iCs/>
          <w:sz w:val="22"/>
          <w:szCs w:val="22"/>
        </w:rPr>
        <w:tab/>
        <w:t>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reprezentujących Wykonawcę</w:t>
      </w:r>
      <w:r w:rsidR="00A85610">
        <w:rPr>
          <w:rStyle w:val="FontStyle11"/>
          <w:iCs/>
          <w:sz w:val="22"/>
          <w:szCs w:val="22"/>
        </w:rPr>
        <w:t>/Wykonawcy</w:t>
      </w:r>
      <w:r w:rsidRPr="00794CF7">
        <w:rPr>
          <w:rStyle w:val="FontStyle11"/>
          <w:iCs/>
          <w:sz w:val="22"/>
          <w:szCs w:val="22"/>
        </w:rPr>
        <w:t xml:space="preserve"> oraz osób fizycznych wskazanych przez ten podmiot jako osoby do kontaktu i inne osoby odpowiedzialne za wykonanie niniejszej Umowy (o ile zostały wskazane).</w:t>
      </w:r>
    </w:p>
    <w:p w14:paraId="321E9C47" w14:textId="77777777" w:rsidR="000A6A7D" w:rsidRPr="00794CF7" w:rsidRDefault="000A6A7D" w:rsidP="004D103E">
      <w:pPr>
        <w:pStyle w:val="Style7"/>
        <w:spacing w:line="276" w:lineRule="auto"/>
        <w:ind w:left="284" w:right="74" w:hanging="284"/>
        <w:rPr>
          <w:rStyle w:val="FontStyle11"/>
          <w:iCs/>
          <w:sz w:val="22"/>
          <w:szCs w:val="22"/>
        </w:rPr>
      </w:pPr>
      <w:r w:rsidRPr="00794CF7">
        <w:rPr>
          <w:rStyle w:val="FontStyle11"/>
          <w:iCs/>
          <w:sz w:val="22"/>
          <w:szCs w:val="22"/>
        </w:rPr>
        <w:t>2.</w:t>
      </w:r>
      <w:r w:rsidRPr="00794CF7">
        <w:rPr>
          <w:rStyle w:val="FontStyle11"/>
          <w:iCs/>
          <w:sz w:val="22"/>
          <w:szCs w:val="22"/>
        </w:rPr>
        <w:tab/>
        <w:t>Dane kontaktowe inspektora ochrony danych Zamawiającego: iod@pkp.pl, www.pkp.pl/RODO Al. Jerozolimskie 142 A, 02-305 Warszawa.</w:t>
      </w:r>
    </w:p>
    <w:p w14:paraId="5B5E2BCE" w14:textId="2D99D354" w:rsidR="000A6A7D" w:rsidRPr="00794CF7" w:rsidRDefault="000A6A7D" w:rsidP="004D103E">
      <w:pPr>
        <w:pStyle w:val="Style7"/>
        <w:spacing w:line="276" w:lineRule="auto"/>
        <w:ind w:left="142" w:right="74" w:hanging="142"/>
        <w:rPr>
          <w:rStyle w:val="FontStyle11"/>
          <w:iCs/>
          <w:sz w:val="22"/>
          <w:szCs w:val="22"/>
        </w:rPr>
      </w:pPr>
      <w:r w:rsidRPr="00794CF7">
        <w:rPr>
          <w:rStyle w:val="FontStyle11"/>
          <w:iCs/>
          <w:sz w:val="22"/>
          <w:szCs w:val="22"/>
        </w:rPr>
        <w:t>3.</w:t>
      </w:r>
      <w:r w:rsidR="00794CF7">
        <w:rPr>
          <w:rStyle w:val="FontStyle11"/>
          <w:iCs/>
          <w:sz w:val="22"/>
          <w:szCs w:val="22"/>
        </w:rPr>
        <w:t xml:space="preserve"> </w:t>
      </w:r>
      <w:r w:rsidRPr="00794CF7">
        <w:rPr>
          <w:rStyle w:val="FontStyle11"/>
          <w:iCs/>
          <w:sz w:val="22"/>
          <w:szCs w:val="22"/>
        </w:rPr>
        <w:t>Zamawiający informuje, że podstawa prawną przetwarzania danych osobowych jest:</w:t>
      </w:r>
    </w:p>
    <w:p w14:paraId="46C359C6" w14:textId="31D81584" w:rsidR="000A6A7D" w:rsidRPr="00794CF7" w:rsidRDefault="000A6A7D" w:rsidP="004D103E">
      <w:pPr>
        <w:pStyle w:val="Style7"/>
        <w:spacing w:line="276" w:lineRule="auto"/>
        <w:ind w:left="567" w:right="74" w:hanging="283"/>
        <w:rPr>
          <w:rStyle w:val="FontStyle11"/>
          <w:iCs/>
          <w:sz w:val="22"/>
          <w:szCs w:val="22"/>
        </w:rPr>
      </w:pPr>
      <w:r w:rsidRPr="00794CF7">
        <w:rPr>
          <w:rStyle w:val="FontStyle11"/>
          <w:iCs/>
          <w:sz w:val="22"/>
          <w:szCs w:val="22"/>
        </w:rPr>
        <w:t>a)</w:t>
      </w:r>
      <w:r w:rsidRPr="00794CF7">
        <w:rPr>
          <w:rStyle w:val="FontStyle11"/>
          <w:iCs/>
          <w:sz w:val="22"/>
          <w:szCs w:val="22"/>
        </w:rPr>
        <w:tab/>
        <w:t>art. 6 ust. 1 lit b) RODO – spełnienie wymogów kontraktowych, tj. konieczność dysponowania danymi na potrzeby wykonania zawartej Umowy,</w:t>
      </w:r>
      <w:r w:rsidR="00D02DF7" w:rsidRPr="00794CF7">
        <w:rPr>
          <w:rStyle w:val="Odwoanieprzypisudolnego"/>
          <w:rFonts w:cs="Arial"/>
          <w:iCs/>
          <w:sz w:val="22"/>
          <w:szCs w:val="22"/>
        </w:rPr>
        <w:footnoteReference w:id="11"/>
      </w:r>
    </w:p>
    <w:p w14:paraId="4F57D5E6" w14:textId="77777777" w:rsidR="000A6A7D" w:rsidRPr="00794CF7" w:rsidRDefault="000A6A7D" w:rsidP="00794CF7">
      <w:pPr>
        <w:pStyle w:val="Style7"/>
        <w:spacing w:line="276" w:lineRule="auto"/>
        <w:ind w:left="709" w:right="74" w:hanging="283"/>
        <w:rPr>
          <w:rStyle w:val="FontStyle11"/>
          <w:iCs/>
          <w:sz w:val="22"/>
          <w:szCs w:val="22"/>
        </w:rPr>
      </w:pPr>
      <w:r w:rsidRPr="00794CF7">
        <w:rPr>
          <w:rStyle w:val="FontStyle11"/>
          <w:iCs/>
          <w:sz w:val="22"/>
          <w:szCs w:val="22"/>
        </w:rPr>
        <w:t>b)</w:t>
      </w:r>
      <w:r w:rsidRPr="00794CF7">
        <w:rPr>
          <w:rStyle w:val="FontStyle11"/>
          <w:iCs/>
          <w:sz w:val="22"/>
          <w:szCs w:val="22"/>
        </w:rPr>
        <w:tab/>
        <w:t>art. 6 ust. 1 lit c) RODO – spełnienie wymogów ustawowych, tj. konieczność wypełnienia przez Zamawiającego obowiązków prawnych wynikających z przepisów prawa,</w:t>
      </w:r>
    </w:p>
    <w:p w14:paraId="77B5B1A4" w14:textId="77777777" w:rsidR="000A6A7D" w:rsidRPr="00794CF7" w:rsidRDefault="000A6A7D" w:rsidP="00794CF7">
      <w:pPr>
        <w:pStyle w:val="Style7"/>
        <w:spacing w:line="276" w:lineRule="auto"/>
        <w:ind w:left="284" w:right="74" w:firstLine="142"/>
        <w:rPr>
          <w:rStyle w:val="FontStyle11"/>
          <w:iCs/>
          <w:sz w:val="22"/>
          <w:szCs w:val="22"/>
        </w:rPr>
      </w:pPr>
      <w:r w:rsidRPr="00794CF7">
        <w:rPr>
          <w:rStyle w:val="FontStyle11"/>
          <w:iCs/>
          <w:sz w:val="22"/>
          <w:szCs w:val="22"/>
        </w:rPr>
        <w:t>c)</w:t>
      </w:r>
      <w:r w:rsidRPr="00794CF7">
        <w:rPr>
          <w:rStyle w:val="FontStyle11"/>
          <w:iCs/>
          <w:sz w:val="22"/>
          <w:szCs w:val="22"/>
        </w:rPr>
        <w:tab/>
        <w:t>art. 6 ust. 1 lit f) RODO – konieczność realizacji prawnie uzasadnionych interesów Zamawiającego związanych z zapewnieniem właściwej realizacji Umowy, w tym ewentualnego ustalenia, dochodzenia lub obrony przed roszczeniami związanymi z zawartą Umową.</w:t>
      </w:r>
    </w:p>
    <w:p w14:paraId="106CDFA9" w14:textId="21E31B18" w:rsidR="000A6A7D" w:rsidRPr="00794CF7" w:rsidRDefault="000A6A7D" w:rsidP="004D103E">
      <w:pPr>
        <w:pStyle w:val="Style7"/>
        <w:spacing w:line="276" w:lineRule="auto"/>
        <w:ind w:left="284" w:right="74" w:hanging="284"/>
        <w:rPr>
          <w:rStyle w:val="FontStyle11"/>
          <w:iCs/>
          <w:sz w:val="22"/>
          <w:szCs w:val="22"/>
        </w:rPr>
      </w:pPr>
      <w:r w:rsidRPr="00794CF7">
        <w:rPr>
          <w:rStyle w:val="FontStyle11"/>
          <w:iCs/>
          <w:sz w:val="22"/>
          <w:szCs w:val="22"/>
        </w:rPr>
        <w:t>4.</w:t>
      </w:r>
      <w:r w:rsidR="00794CF7">
        <w:rPr>
          <w:rStyle w:val="FontStyle11"/>
          <w:iCs/>
          <w:sz w:val="22"/>
          <w:szCs w:val="22"/>
        </w:rPr>
        <w:t xml:space="preserve"> </w:t>
      </w:r>
      <w:r w:rsidRPr="00794CF7">
        <w:rPr>
          <w:rStyle w:val="FontStyle11"/>
          <w:iCs/>
          <w:sz w:val="22"/>
          <w:szCs w:val="22"/>
        </w:rPr>
        <w:t>Dane osobowe osób, o których mowa w ust. 1, nie będą przekazywane osobom trzecim, jednakże z obowiązującym prawem Zamawiający może przekazywać dane podmiotom przetwarzającym je na zlecenie Zamawiającego np. na podstawie umów o powierzenie przetwarzania danych osobowych dostawcom usług IT, audytorom, doradcom, oraz na podstawie obowiązujących przepisów prawa podmiotom uprawnionym do uzyskania danych np. sądom lub organom ścigania – tylko gdy wystąpią z żądaniem uzyskania danych osobowych i wskażą podstawę prawną swego żądania.</w:t>
      </w:r>
    </w:p>
    <w:p w14:paraId="3BCD0C45" w14:textId="77777777" w:rsidR="000A6A7D" w:rsidRPr="00794CF7" w:rsidRDefault="000A6A7D" w:rsidP="004D103E">
      <w:pPr>
        <w:pStyle w:val="Style7"/>
        <w:spacing w:line="276" w:lineRule="auto"/>
        <w:ind w:left="284" w:right="74" w:hanging="284"/>
        <w:rPr>
          <w:rStyle w:val="FontStyle11"/>
          <w:iCs/>
          <w:sz w:val="22"/>
          <w:szCs w:val="22"/>
        </w:rPr>
      </w:pPr>
      <w:r w:rsidRPr="00794CF7">
        <w:rPr>
          <w:rStyle w:val="FontStyle11"/>
          <w:iCs/>
          <w:sz w:val="22"/>
          <w:szCs w:val="22"/>
        </w:rPr>
        <w:t>5.</w:t>
      </w:r>
      <w:r w:rsidRPr="00794CF7">
        <w:rPr>
          <w:rStyle w:val="FontStyle11"/>
          <w:iCs/>
          <w:sz w:val="22"/>
          <w:szCs w:val="22"/>
        </w:rPr>
        <w:tab/>
        <w:t>Dane osobowe osób wskazanych w ust. 1 nie będą przekazywane do państwa trzeciego, ani organizacji międzynarodowej w rozumieniu RODO.</w:t>
      </w:r>
    </w:p>
    <w:p w14:paraId="445C7D8C" w14:textId="77777777" w:rsidR="000A6A7D" w:rsidRPr="00794CF7" w:rsidRDefault="000A6A7D" w:rsidP="004D103E">
      <w:pPr>
        <w:pStyle w:val="Style7"/>
        <w:spacing w:line="276" w:lineRule="auto"/>
        <w:ind w:left="284" w:right="74" w:hanging="284"/>
        <w:rPr>
          <w:rStyle w:val="FontStyle11"/>
          <w:iCs/>
          <w:sz w:val="22"/>
          <w:szCs w:val="22"/>
        </w:rPr>
      </w:pPr>
      <w:r w:rsidRPr="00794CF7">
        <w:rPr>
          <w:rStyle w:val="FontStyle11"/>
          <w:iCs/>
          <w:sz w:val="22"/>
          <w:szCs w:val="22"/>
        </w:rPr>
        <w:t>6.</w:t>
      </w:r>
      <w:r w:rsidRPr="00794CF7">
        <w:rPr>
          <w:rStyle w:val="FontStyle11"/>
          <w:iCs/>
          <w:sz w:val="22"/>
          <w:szCs w:val="22"/>
        </w:rPr>
        <w:tab/>
        <w:t>Dane osobowe osób, o których mowa w ust. 1, będą przetwarzane przez okres 10 lat od końca roku kalendarzowego w którym niniejsza Umowa została wykonana, chyba że niezbędny będzie dłuższy okres przetwarzania np.: z uwagi na obowiązki archiwizacyjne, dochodzenie roszczeń lub inne wymagane przepisami prawa powszechnie obowiązującego.</w:t>
      </w:r>
    </w:p>
    <w:p w14:paraId="2B492C77" w14:textId="77777777" w:rsidR="000A6A7D" w:rsidRPr="00794CF7" w:rsidRDefault="000A6A7D" w:rsidP="004D103E">
      <w:pPr>
        <w:pStyle w:val="Style7"/>
        <w:spacing w:line="276" w:lineRule="auto"/>
        <w:ind w:left="284" w:right="74" w:hanging="284"/>
        <w:rPr>
          <w:rStyle w:val="FontStyle11"/>
          <w:iCs/>
          <w:sz w:val="22"/>
          <w:szCs w:val="22"/>
        </w:rPr>
      </w:pPr>
      <w:r w:rsidRPr="00794CF7">
        <w:rPr>
          <w:rStyle w:val="FontStyle11"/>
          <w:iCs/>
          <w:sz w:val="22"/>
          <w:szCs w:val="22"/>
        </w:rPr>
        <w:t>7.</w:t>
      </w:r>
      <w:r w:rsidRPr="00794CF7">
        <w:rPr>
          <w:rStyle w:val="FontStyle11"/>
          <w:iCs/>
          <w:sz w:val="22"/>
          <w:szCs w:val="22"/>
        </w:rPr>
        <w:tab/>
        <w:t>Osobom, o których mowa w ust. 1, przysługuje prawo do żądania od administratora danych dostępu do ich danych osobowych, ich sprostowania, usunięcia lub ograniczenia przetwarzania lub wniesienia sprzeciwu wobec ich przetwarzania, a także prawo do przenoszenia danych. Uprawnienia te będą realizowane przez administratora w granicach obowiązujących przepisów prawa.</w:t>
      </w:r>
    </w:p>
    <w:p w14:paraId="313BAB72" w14:textId="77777777" w:rsidR="000A6A7D" w:rsidRPr="00794CF7" w:rsidRDefault="000A6A7D" w:rsidP="004D103E">
      <w:pPr>
        <w:pStyle w:val="Style7"/>
        <w:spacing w:line="276" w:lineRule="auto"/>
        <w:ind w:left="284" w:right="74" w:hanging="284"/>
        <w:rPr>
          <w:rStyle w:val="FontStyle11"/>
          <w:iCs/>
          <w:sz w:val="22"/>
          <w:szCs w:val="22"/>
        </w:rPr>
      </w:pPr>
      <w:r w:rsidRPr="00794CF7">
        <w:rPr>
          <w:rStyle w:val="FontStyle11"/>
          <w:iCs/>
          <w:sz w:val="22"/>
          <w:szCs w:val="22"/>
        </w:rPr>
        <w:t>8.</w:t>
      </w:r>
      <w:r w:rsidRPr="00794CF7">
        <w:rPr>
          <w:rStyle w:val="FontStyle11"/>
          <w:iCs/>
          <w:sz w:val="22"/>
          <w:szCs w:val="22"/>
        </w:rPr>
        <w:tab/>
        <w:t>Osobom, o których mowa w ust. 1, w związku z przetwarzaniem ich danych osobowych przysługuje prawo do wniesienia skargi do organu nadzorczego, właściwego ze względu na miejsce pobytu lub naruszenia przepisów o ochronie danych osobowych.</w:t>
      </w:r>
    </w:p>
    <w:p w14:paraId="592D0290" w14:textId="77777777" w:rsidR="000A6A7D" w:rsidRPr="00794CF7" w:rsidRDefault="000A6A7D" w:rsidP="004D103E">
      <w:pPr>
        <w:pStyle w:val="Style7"/>
        <w:spacing w:line="276" w:lineRule="auto"/>
        <w:ind w:left="284" w:right="74" w:hanging="284"/>
        <w:rPr>
          <w:rStyle w:val="FontStyle11"/>
          <w:iCs/>
          <w:sz w:val="22"/>
          <w:szCs w:val="22"/>
        </w:rPr>
      </w:pPr>
      <w:r w:rsidRPr="00794CF7">
        <w:rPr>
          <w:rStyle w:val="FontStyle11"/>
          <w:iCs/>
          <w:sz w:val="22"/>
          <w:szCs w:val="22"/>
        </w:rPr>
        <w:t>9.</w:t>
      </w:r>
      <w:r w:rsidRPr="00794CF7">
        <w:rPr>
          <w:rStyle w:val="FontStyle11"/>
          <w:iCs/>
          <w:sz w:val="22"/>
          <w:szCs w:val="22"/>
        </w:rPr>
        <w:tab/>
        <w:t>Podanie danych osobowych, o których mowa w ust. 1, jest wymagane do zawarcia niniejszej Umowy. Wniesienie przez wyżej opisaną osobę fizyczną żądania usunięcia lub ograniczenia przetwarzania danych osobowych skutkuje obowiązkiem Wykonawcy niezwłocznego wskazania innej osoby w jej miejsce.</w:t>
      </w:r>
    </w:p>
    <w:p w14:paraId="2EC83976" w14:textId="77777777" w:rsidR="000A6A7D" w:rsidRPr="00794CF7" w:rsidRDefault="000A6A7D" w:rsidP="004D103E">
      <w:pPr>
        <w:pStyle w:val="Style7"/>
        <w:spacing w:line="276" w:lineRule="auto"/>
        <w:ind w:left="284" w:right="74" w:hanging="426"/>
        <w:rPr>
          <w:rStyle w:val="FontStyle11"/>
          <w:iCs/>
          <w:sz w:val="22"/>
          <w:szCs w:val="22"/>
        </w:rPr>
      </w:pPr>
      <w:r w:rsidRPr="00794CF7">
        <w:rPr>
          <w:rStyle w:val="FontStyle11"/>
          <w:iCs/>
          <w:sz w:val="22"/>
          <w:szCs w:val="22"/>
        </w:rPr>
        <w:t>10.</w:t>
      </w:r>
      <w:r w:rsidRPr="00794CF7">
        <w:rPr>
          <w:rStyle w:val="FontStyle11"/>
          <w:iCs/>
          <w:sz w:val="22"/>
          <w:szCs w:val="22"/>
        </w:rPr>
        <w:tab/>
        <w:t xml:space="preserve">W oparciu o dane osobowe osób, o których mowa w ust. 1, Zamawiający nie będzie podejmował zautomatyzowanych decyzji, w tym decyzji będących wynikiem profilowania w rozumieniu RODO. </w:t>
      </w:r>
    </w:p>
    <w:p w14:paraId="525133F7" w14:textId="77777777" w:rsidR="000A6A7D" w:rsidRPr="00794CF7" w:rsidRDefault="000A6A7D" w:rsidP="00683444">
      <w:pPr>
        <w:pStyle w:val="Style7"/>
        <w:spacing w:line="276" w:lineRule="auto"/>
        <w:ind w:left="284" w:right="74" w:hanging="426"/>
        <w:rPr>
          <w:rStyle w:val="FontStyle11"/>
          <w:iCs/>
          <w:sz w:val="22"/>
          <w:szCs w:val="22"/>
        </w:rPr>
      </w:pPr>
      <w:r w:rsidRPr="00794CF7">
        <w:rPr>
          <w:rStyle w:val="FontStyle11"/>
          <w:iCs/>
          <w:sz w:val="22"/>
          <w:szCs w:val="22"/>
        </w:rPr>
        <w:t>11.</w:t>
      </w:r>
      <w:r w:rsidRPr="00794CF7">
        <w:rPr>
          <w:rStyle w:val="FontStyle11"/>
          <w:iCs/>
          <w:sz w:val="22"/>
          <w:szCs w:val="22"/>
        </w:rPr>
        <w:tab/>
        <w:t xml:space="preserve">W przypadku udostępnienia przez Wykonawcę do Zamawiającego, w związku z wykonaniem niniejszej Umowy, danych osobowych osób związanych z Wykonawcą w szczególności pracowników, pełnomocników, członków zarządu, kontrahentów, dostawców, a także innych osób nie podpisujących niniejszej Umowy, Wykonawca zobowiązany jest w imieniu Zamawiającego poinformować te osoby: </w:t>
      </w:r>
    </w:p>
    <w:p w14:paraId="10436B3E" w14:textId="280EA5EA" w:rsidR="000A6A7D" w:rsidRPr="00794CF7" w:rsidRDefault="000A6A7D" w:rsidP="00683444">
      <w:pPr>
        <w:pStyle w:val="Style7"/>
        <w:spacing w:line="276" w:lineRule="auto"/>
        <w:ind w:left="142" w:right="74" w:firstLine="142"/>
        <w:rPr>
          <w:rStyle w:val="FontStyle11"/>
          <w:iCs/>
          <w:sz w:val="22"/>
          <w:szCs w:val="22"/>
        </w:rPr>
      </w:pPr>
      <w:r w:rsidRPr="00794CF7">
        <w:rPr>
          <w:rStyle w:val="FontStyle11"/>
          <w:iCs/>
          <w:sz w:val="22"/>
          <w:szCs w:val="22"/>
        </w:rPr>
        <w:t>a)</w:t>
      </w:r>
      <w:r w:rsidR="00683444">
        <w:rPr>
          <w:rStyle w:val="FontStyle11"/>
          <w:iCs/>
          <w:sz w:val="22"/>
          <w:szCs w:val="22"/>
        </w:rPr>
        <w:t xml:space="preserve"> </w:t>
      </w:r>
      <w:r w:rsidRPr="00794CF7">
        <w:rPr>
          <w:rStyle w:val="FontStyle11"/>
          <w:iCs/>
          <w:sz w:val="22"/>
          <w:szCs w:val="22"/>
        </w:rPr>
        <w:t>o zakresie danych osobowych dotyczących tych osób, a przekazanych Zamawiającemu,</w:t>
      </w:r>
    </w:p>
    <w:p w14:paraId="0575DB34" w14:textId="1D9DD349" w:rsidR="000A6A7D" w:rsidRPr="00794CF7" w:rsidRDefault="000A6A7D" w:rsidP="00683444">
      <w:pPr>
        <w:pStyle w:val="Style7"/>
        <w:spacing w:line="276" w:lineRule="auto"/>
        <w:ind w:left="567" w:right="74" w:hanging="283"/>
        <w:rPr>
          <w:rStyle w:val="FontStyle11"/>
          <w:iCs/>
          <w:sz w:val="22"/>
          <w:szCs w:val="22"/>
        </w:rPr>
      </w:pPr>
      <w:r w:rsidRPr="00794CF7">
        <w:rPr>
          <w:rStyle w:val="FontStyle11"/>
          <w:iCs/>
          <w:sz w:val="22"/>
          <w:szCs w:val="22"/>
        </w:rPr>
        <w:t>b)</w:t>
      </w:r>
      <w:r w:rsidR="00683444">
        <w:rPr>
          <w:rStyle w:val="FontStyle11"/>
          <w:iCs/>
          <w:sz w:val="22"/>
          <w:szCs w:val="22"/>
        </w:rPr>
        <w:t xml:space="preserve"> </w:t>
      </w:r>
      <w:r w:rsidRPr="00794CF7">
        <w:rPr>
          <w:rStyle w:val="FontStyle11"/>
          <w:iCs/>
          <w:sz w:val="22"/>
          <w:szCs w:val="22"/>
        </w:rPr>
        <w:t>o tym, że Zamawiający jest administratorem ich danych osobowych oraz że przetwarza ich dane osobowe na zasadach określonych powyżej,</w:t>
      </w:r>
    </w:p>
    <w:p w14:paraId="15671DC7" w14:textId="77777777" w:rsidR="000A6A7D" w:rsidRPr="00794CF7" w:rsidRDefault="000A6A7D" w:rsidP="00683444">
      <w:pPr>
        <w:pStyle w:val="Style7"/>
        <w:spacing w:line="276" w:lineRule="auto"/>
        <w:ind w:left="567" w:right="74" w:hanging="283"/>
        <w:rPr>
          <w:rStyle w:val="FontStyle11"/>
          <w:iCs/>
          <w:sz w:val="22"/>
          <w:szCs w:val="22"/>
        </w:rPr>
      </w:pPr>
      <w:r w:rsidRPr="00794CF7">
        <w:rPr>
          <w:rStyle w:val="FontStyle11"/>
          <w:iCs/>
          <w:sz w:val="22"/>
          <w:szCs w:val="22"/>
        </w:rPr>
        <w:t>c)</w:t>
      </w:r>
      <w:r w:rsidRPr="00794CF7">
        <w:rPr>
          <w:rStyle w:val="FontStyle11"/>
          <w:iCs/>
          <w:sz w:val="22"/>
          <w:szCs w:val="22"/>
        </w:rPr>
        <w:tab/>
        <w:t>o tym, że Wykonawca jest źródłem, od którego Zamawiający pozyskał ich dane,</w:t>
      </w:r>
    </w:p>
    <w:p w14:paraId="1715B979" w14:textId="62B609FC" w:rsidR="000A6A7D" w:rsidRDefault="000A6A7D" w:rsidP="00683444">
      <w:pPr>
        <w:pStyle w:val="Style7"/>
        <w:spacing w:line="276" w:lineRule="auto"/>
        <w:ind w:left="142" w:right="74" w:firstLine="142"/>
        <w:rPr>
          <w:rStyle w:val="FontStyle11"/>
          <w:iCs/>
          <w:sz w:val="22"/>
          <w:szCs w:val="22"/>
        </w:rPr>
      </w:pPr>
      <w:r w:rsidRPr="00794CF7">
        <w:rPr>
          <w:rStyle w:val="FontStyle11"/>
          <w:iCs/>
          <w:sz w:val="22"/>
          <w:szCs w:val="22"/>
        </w:rPr>
        <w:t>d)</w:t>
      </w:r>
      <w:r w:rsidR="00683444">
        <w:rPr>
          <w:rStyle w:val="FontStyle11"/>
          <w:iCs/>
          <w:sz w:val="22"/>
          <w:szCs w:val="22"/>
        </w:rPr>
        <w:t xml:space="preserve"> </w:t>
      </w:r>
      <w:r w:rsidRPr="00794CF7">
        <w:rPr>
          <w:rStyle w:val="FontStyle11"/>
          <w:iCs/>
          <w:sz w:val="22"/>
          <w:szCs w:val="22"/>
        </w:rPr>
        <w:t>o treści niniejszego paragrafu.</w:t>
      </w:r>
    </w:p>
    <w:p w14:paraId="3273971F" w14:textId="77777777" w:rsidR="004D103E" w:rsidRPr="00794CF7" w:rsidRDefault="004D103E" w:rsidP="004D103E">
      <w:pPr>
        <w:pStyle w:val="Style7"/>
        <w:spacing w:line="276" w:lineRule="auto"/>
        <w:ind w:left="142" w:right="74" w:firstLine="284"/>
        <w:rPr>
          <w:rStyle w:val="FontStyle11"/>
          <w:iCs/>
          <w:sz w:val="22"/>
          <w:szCs w:val="22"/>
        </w:rPr>
      </w:pPr>
    </w:p>
    <w:p w14:paraId="27EEE4DE" w14:textId="19590E6A" w:rsidR="00A975B5" w:rsidRPr="0044101C" w:rsidRDefault="00A975B5" w:rsidP="0044101C">
      <w:pPr>
        <w:pStyle w:val="Style7"/>
        <w:spacing w:line="276" w:lineRule="auto"/>
        <w:ind w:left="142" w:right="74"/>
        <w:jc w:val="center"/>
        <w:rPr>
          <w:rStyle w:val="FontStyle11"/>
          <w:b/>
          <w:sz w:val="22"/>
          <w:szCs w:val="22"/>
        </w:rPr>
      </w:pPr>
      <w:r w:rsidRPr="0044101C">
        <w:rPr>
          <w:rStyle w:val="FontStyle11"/>
          <w:b/>
          <w:sz w:val="22"/>
          <w:szCs w:val="22"/>
        </w:rPr>
        <w:t>§1</w:t>
      </w:r>
      <w:r w:rsidR="00C35538">
        <w:rPr>
          <w:rStyle w:val="FontStyle11"/>
          <w:b/>
          <w:sz w:val="22"/>
          <w:szCs w:val="22"/>
        </w:rPr>
        <w:t>1</w:t>
      </w:r>
    </w:p>
    <w:p w14:paraId="11F407FF" w14:textId="77777777" w:rsidR="00624D51" w:rsidRPr="004D103E" w:rsidRDefault="00624D51" w:rsidP="0044101C">
      <w:pPr>
        <w:pStyle w:val="Akapitzlist"/>
        <w:spacing w:line="276" w:lineRule="auto"/>
        <w:ind w:left="284"/>
        <w:jc w:val="center"/>
        <w:rPr>
          <w:rFonts w:ascii="Arial" w:hAnsi="Arial" w:cs="Arial"/>
          <w:iCs/>
          <w:sz w:val="22"/>
          <w:szCs w:val="22"/>
        </w:rPr>
      </w:pPr>
      <w:r w:rsidRPr="004D103E">
        <w:rPr>
          <w:rFonts w:ascii="Arial" w:hAnsi="Arial" w:cs="Arial"/>
          <w:iCs/>
          <w:sz w:val="22"/>
          <w:szCs w:val="22"/>
        </w:rPr>
        <w:t>(</w:t>
      </w:r>
      <w:r w:rsidRPr="004D103E">
        <w:rPr>
          <w:rFonts w:ascii="Arial" w:hAnsi="Arial" w:cs="Arial"/>
          <w:b/>
          <w:bCs/>
          <w:iCs/>
          <w:sz w:val="22"/>
          <w:szCs w:val="22"/>
        </w:rPr>
        <w:t>zapis dot. wyłącznie PKP TELKOL sp. z o.o.)</w:t>
      </w:r>
    </w:p>
    <w:p w14:paraId="59E375EF" w14:textId="221C986C" w:rsidR="00624D51" w:rsidRDefault="00A975B5" w:rsidP="0044101C">
      <w:pPr>
        <w:pStyle w:val="Style7"/>
        <w:spacing w:line="276" w:lineRule="auto"/>
        <w:ind w:left="142" w:right="74"/>
        <w:jc w:val="center"/>
        <w:rPr>
          <w:rStyle w:val="FontStyle11"/>
          <w:b/>
          <w:sz w:val="22"/>
          <w:szCs w:val="22"/>
        </w:rPr>
      </w:pPr>
      <w:r w:rsidRPr="0044101C">
        <w:rPr>
          <w:rStyle w:val="FontStyle11"/>
          <w:b/>
          <w:sz w:val="22"/>
          <w:szCs w:val="22"/>
        </w:rPr>
        <w:t>OCHRONA DANYCH OSOBOWYCH</w:t>
      </w:r>
      <w:r w:rsidR="00443CC1" w:rsidRPr="0044101C">
        <w:rPr>
          <w:rStyle w:val="FontStyle11"/>
          <w:b/>
          <w:sz w:val="22"/>
          <w:szCs w:val="22"/>
        </w:rPr>
        <w:t xml:space="preserve"> </w:t>
      </w:r>
    </w:p>
    <w:p w14:paraId="54380993" w14:textId="3F3B0AB2" w:rsidR="00CD62C6" w:rsidRPr="00683444" w:rsidRDefault="004F7A8E" w:rsidP="00CD62C6">
      <w:pPr>
        <w:autoSpaceDE w:val="0"/>
        <w:autoSpaceDN w:val="0"/>
        <w:adjustRightInd w:val="0"/>
        <w:spacing w:line="276" w:lineRule="auto"/>
        <w:ind w:left="284" w:hanging="284"/>
        <w:jc w:val="both"/>
        <w:rPr>
          <w:rFonts w:ascii="Arial" w:eastAsia="Calibri" w:hAnsi="Arial" w:cs="Arial"/>
          <w:bCs/>
          <w:sz w:val="22"/>
          <w:szCs w:val="22"/>
          <w:lang w:eastAsia="en-US"/>
        </w:rPr>
      </w:pPr>
      <w:r>
        <w:rPr>
          <w:rFonts w:ascii="Arial" w:eastAsia="Calibri" w:hAnsi="Arial" w:cs="Arial"/>
          <w:bCs/>
          <w:sz w:val="22"/>
          <w:szCs w:val="22"/>
          <w:lang w:eastAsia="en-US"/>
        </w:rPr>
        <w:t xml:space="preserve">1. </w:t>
      </w:r>
      <w:r w:rsidR="00CD62C6" w:rsidRPr="00683444">
        <w:rPr>
          <w:rFonts w:ascii="Arial" w:eastAsia="Calibri" w:hAnsi="Arial" w:cs="Arial"/>
          <w:bCs/>
          <w:sz w:val="22"/>
          <w:szCs w:val="22"/>
          <w:lang w:eastAsia="en-US"/>
        </w:rPr>
        <w:t>PKP TELKOL sp. z o.o. jako 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WYKONAWCY lub osób reprezentujących WYKONAWCĘ.</w:t>
      </w:r>
    </w:p>
    <w:p w14:paraId="6EAD2316" w14:textId="77777777" w:rsidR="004F7A8E" w:rsidRDefault="00CD62C6" w:rsidP="004F7A8E">
      <w:pPr>
        <w:autoSpaceDE w:val="0"/>
        <w:autoSpaceDN w:val="0"/>
        <w:adjustRightInd w:val="0"/>
        <w:spacing w:line="276" w:lineRule="auto"/>
        <w:ind w:left="284" w:hanging="284"/>
        <w:jc w:val="both"/>
        <w:rPr>
          <w:rFonts w:ascii="Arial" w:eastAsia="Calibri" w:hAnsi="Arial" w:cs="Arial"/>
          <w:bCs/>
          <w:sz w:val="22"/>
          <w:szCs w:val="22"/>
          <w:u w:val="single"/>
          <w:lang w:eastAsia="en-US"/>
        </w:rPr>
      </w:pPr>
      <w:r w:rsidRPr="00683444">
        <w:rPr>
          <w:rFonts w:ascii="Arial" w:eastAsia="Calibri" w:hAnsi="Arial" w:cs="Arial"/>
          <w:bCs/>
          <w:sz w:val="22"/>
          <w:szCs w:val="22"/>
          <w:lang w:eastAsia="en-US"/>
        </w:rPr>
        <w:t xml:space="preserve">2. </w:t>
      </w:r>
      <w:r w:rsidR="004F7A8E">
        <w:rPr>
          <w:rFonts w:ascii="Arial" w:eastAsia="Calibri" w:hAnsi="Arial" w:cs="Arial"/>
          <w:bCs/>
          <w:sz w:val="22"/>
          <w:szCs w:val="22"/>
          <w:lang w:eastAsia="en-US"/>
        </w:rPr>
        <w:t>A</w:t>
      </w:r>
      <w:r w:rsidRPr="00683444">
        <w:rPr>
          <w:rFonts w:ascii="Arial" w:eastAsia="Calibri" w:hAnsi="Arial" w:cs="Arial"/>
          <w:bCs/>
          <w:sz w:val="22"/>
          <w:szCs w:val="22"/>
          <w:lang w:eastAsia="en-US"/>
        </w:rPr>
        <w:t xml:space="preserve">dres siedziby administratora danych: </w:t>
      </w:r>
      <w:r>
        <w:rPr>
          <w:rFonts w:ascii="Arial" w:eastAsia="Calibri" w:hAnsi="Arial" w:cs="Arial"/>
          <w:bCs/>
          <w:sz w:val="22"/>
          <w:szCs w:val="22"/>
          <w:lang w:eastAsia="en-US"/>
        </w:rPr>
        <w:t>ul. Szczęśliwicka 62</w:t>
      </w:r>
      <w:r w:rsidRPr="00683444">
        <w:rPr>
          <w:rFonts w:ascii="Arial" w:eastAsia="Calibri" w:hAnsi="Arial" w:cs="Arial"/>
          <w:bCs/>
          <w:sz w:val="22"/>
          <w:szCs w:val="22"/>
          <w:lang w:eastAsia="en-US"/>
        </w:rPr>
        <w:t>, 02-3</w:t>
      </w:r>
      <w:r>
        <w:rPr>
          <w:rFonts w:ascii="Arial" w:eastAsia="Calibri" w:hAnsi="Arial" w:cs="Arial"/>
          <w:bCs/>
          <w:sz w:val="22"/>
          <w:szCs w:val="22"/>
          <w:lang w:eastAsia="en-US"/>
        </w:rPr>
        <w:t>53</w:t>
      </w:r>
      <w:r w:rsidRPr="00683444">
        <w:rPr>
          <w:rFonts w:ascii="Arial" w:eastAsia="Calibri" w:hAnsi="Arial" w:cs="Arial"/>
          <w:bCs/>
          <w:sz w:val="22"/>
          <w:szCs w:val="22"/>
          <w:lang w:eastAsia="en-US"/>
        </w:rPr>
        <w:t xml:space="preserve"> Warszawa. Dane  kontaktowe inspektora danych osobowych powołanego przez ZAMAWIAJĄCEGO: adres e- mail:</w:t>
      </w:r>
      <w:r w:rsidRPr="00683444">
        <w:rPr>
          <w:rFonts w:ascii="Arial" w:eastAsia="Calibri" w:hAnsi="Arial" w:cs="Arial"/>
          <w:bCs/>
          <w:sz w:val="22"/>
          <w:szCs w:val="22"/>
          <w:u w:val="single"/>
          <w:lang w:eastAsia="en-US"/>
        </w:rPr>
        <w:t>daneosobowe@telkol.pl.</w:t>
      </w:r>
    </w:p>
    <w:p w14:paraId="5AA0A0A0" w14:textId="2BF4F022" w:rsidR="00CD62C6" w:rsidRPr="00B006FA" w:rsidRDefault="00CD62C6" w:rsidP="004F7A8E">
      <w:pPr>
        <w:autoSpaceDE w:val="0"/>
        <w:autoSpaceDN w:val="0"/>
        <w:adjustRightInd w:val="0"/>
        <w:spacing w:line="276" w:lineRule="auto"/>
        <w:ind w:left="284" w:hanging="284"/>
        <w:jc w:val="both"/>
        <w:rPr>
          <w:rFonts w:ascii="Arial" w:eastAsia="Calibri" w:hAnsi="Arial" w:cs="Arial"/>
          <w:bCs/>
          <w:sz w:val="22"/>
          <w:szCs w:val="22"/>
          <w:lang w:eastAsia="en-US"/>
        </w:rPr>
      </w:pPr>
      <w:r w:rsidRPr="00B006FA">
        <w:rPr>
          <w:rFonts w:ascii="Arial" w:eastAsia="Calibri" w:hAnsi="Arial" w:cs="Arial"/>
          <w:bCs/>
          <w:sz w:val="22"/>
          <w:szCs w:val="22"/>
          <w:lang w:eastAsia="en-US"/>
        </w:rPr>
        <w:t xml:space="preserve">3. Dane osobowe, o których mowa w ust. 1, będą przetwarzane przez ZAMAWIAJĄCEGO na podstawie art. 6 ust. 1 lit. b) RODO jedynie w celu i zakresie niezbędnym do wykonania zadań administratora danych osobowych związanych z realizacją niniejszej Umowy, </w:t>
      </w:r>
      <w:r w:rsidRPr="00B006FA">
        <w:rPr>
          <w:rFonts w:ascii="Arial" w:hAnsi="Arial" w:cs="Arial"/>
          <w:sz w:val="22"/>
          <w:szCs w:val="22"/>
        </w:rPr>
        <w:t>wypełnieni</w:t>
      </w:r>
      <w:r>
        <w:rPr>
          <w:rFonts w:ascii="Arial" w:hAnsi="Arial" w:cs="Arial"/>
          <w:sz w:val="22"/>
          <w:szCs w:val="22"/>
        </w:rPr>
        <w:t>a</w:t>
      </w:r>
      <w:r w:rsidRPr="00B006FA">
        <w:rPr>
          <w:rFonts w:ascii="Arial" w:hAnsi="Arial" w:cs="Arial"/>
          <w:sz w:val="22"/>
          <w:szCs w:val="22"/>
        </w:rPr>
        <w:t xml:space="preserve"> obowiązków prawnych zgodnie  z art. 6 ust. 1 lit. c RODO  w zakresie przechowywania dokumentacji na podstawie przepisów rachunkowo-podatkowych:</w:t>
      </w:r>
      <w:r w:rsidRPr="00B006FA">
        <w:rPr>
          <w:rFonts w:ascii="Arial" w:hAnsi="Arial" w:cs="Arial"/>
          <w:spacing w:val="4"/>
          <w:sz w:val="22"/>
          <w:szCs w:val="22"/>
        </w:rPr>
        <w:t xml:space="preserve"> Ustawy z dnia </w:t>
      </w:r>
      <w:r w:rsidRPr="00B006FA">
        <w:rPr>
          <w:rFonts w:ascii="Arial" w:hAnsi="Arial" w:cs="Arial"/>
          <w:sz w:val="22"/>
          <w:szCs w:val="22"/>
        </w:rPr>
        <w:t>29 sierpnia 1997 r</w:t>
      </w:r>
      <w:r w:rsidRPr="00B006FA">
        <w:rPr>
          <w:rFonts w:ascii="Arial" w:hAnsi="Arial" w:cs="Arial"/>
          <w:spacing w:val="4"/>
          <w:sz w:val="22"/>
          <w:szCs w:val="22"/>
        </w:rPr>
        <w:t xml:space="preserve"> </w:t>
      </w:r>
      <w:r w:rsidRPr="00B006FA">
        <w:rPr>
          <w:rFonts w:ascii="Arial" w:hAnsi="Arial" w:cs="Arial"/>
          <w:sz w:val="22"/>
          <w:szCs w:val="22"/>
          <w:lang w:val="cs-CZ"/>
        </w:rPr>
        <w:t xml:space="preserve"> Ordynacja podatkowa, Ustawa z dnia 11 marca 2004 r.  o podatku od towarów i  usług, Ustawa z dnia 15 lutego 1992 r. o podatku dochodowym od osób prawnych, Ustawa z dnia 29 września 1994 r.o rachunkowości</w:t>
      </w:r>
      <w:r w:rsidRPr="00B006FA">
        <w:rPr>
          <w:rFonts w:ascii="Arial" w:eastAsia="Calibri" w:hAnsi="Arial" w:cs="Arial"/>
          <w:bCs/>
          <w:sz w:val="22"/>
          <w:szCs w:val="22"/>
          <w:lang w:eastAsia="en-US"/>
        </w:rPr>
        <w:t xml:space="preserve"> oraz na podstawie</w:t>
      </w:r>
      <w:r w:rsidRPr="00B006FA">
        <w:rPr>
          <w:rStyle w:val="FontStyle11"/>
          <w:rFonts w:cs="Arial"/>
          <w:sz w:val="22"/>
          <w:szCs w:val="22"/>
        </w:rPr>
        <w:t xml:space="preserve"> art. 6 ust. 1 lit. f) RODO – konieczność realizacji prawnie uzasadnionych interesów Zamawiającego jakim jest zapewnienie kontaktu przy realizacji Umowy, składania reklamacji i dochodzeni</w:t>
      </w:r>
      <w:r>
        <w:rPr>
          <w:rStyle w:val="FontStyle11"/>
          <w:rFonts w:cs="Arial"/>
          <w:sz w:val="22"/>
          <w:szCs w:val="22"/>
        </w:rPr>
        <w:t>e</w:t>
      </w:r>
      <w:r w:rsidRPr="00B006FA">
        <w:rPr>
          <w:rStyle w:val="FontStyle11"/>
          <w:rFonts w:cs="Arial"/>
          <w:sz w:val="22"/>
          <w:szCs w:val="22"/>
        </w:rPr>
        <w:t xml:space="preserve"> ewentualnych z jej tytułu roszczeń.</w:t>
      </w:r>
    </w:p>
    <w:p w14:paraId="5F3EF576" w14:textId="77777777" w:rsidR="00CD62C6" w:rsidRPr="00683444" w:rsidRDefault="00CD62C6" w:rsidP="00CD62C6">
      <w:pPr>
        <w:autoSpaceDE w:val="0"/>
        <w:autoSpaceDN w:val="0"/>
        <w:adjustRightInd w:val="0"/>
        <w:spacing w:line="276" w:lineRule="auto"/>
        <w:ind w:left="284" w:hanging="284"/>
        <w:jc w:val="both"/>
        <w:rPr>
          <w:rFonts w:ascii="Arial" w:eastAsia="Calibri" w:hAnsi="Arial" w:cs="Arial"/>
          <w:bCs/>
          <w:sz w:val="22"/>
          <w:szCs w:val="22"/>
          <w:lang w:eastAsia="en-US"/>
        </w:rPr>
      </w:pPr>
      <w:r w:rsidRPr="00683444">
        <w:rPr>
          <w:rFonts w:ascii="Arial" w:eastAsia="Calibri" w:hAnsi="Arial" w:cs="Arial"/>
          <w:bCs/>
          <w:sz w:val="22"/>
          <w:szCs w:val="22"/>
          <w:lang w:eastAsia="en-US"/>
        </w:rPr>
        <w:t xml:space="preserve">4.  Dane osobowe, o których mowa w ust. 1, nie będą przekazywane podmiotom trzecim o ile nie będzie to wiązało się z koniecznością wynikającą z realizacji niniejszej Umowy lub czynności kontrolnych prowadzonych przez uprawnione do tego </w:t>
      </w:r>
      <w:r>
        <w:rPr>
          <w:rFonts w:ascii="Arial" w:eastAsia="Calibri" w:hAnsi="Arial" w:cs="Arial"/>
          <w:bCs/>
          <w:sz w:val="22"/>
          <w:szCs w:val="22"/>
          <w:lang w:eastAsia="en-US"/>
        </w:rPr>
        <w:t>organy/</w:t>
      </w:r>
      <w:r w:rsidRPr="00683444">
        <w:rPr>
          <w:rFonts w:ascii="Arial" w:eastAsia="Calibri" w:hAnsi="Arial" w:cs="Arial"/>
          <w:bCs/>
          <w:sz w:val="22"/>
          <w:szCs w:val="22"/>
          <w:lang w:eastAsia="en-US"/>
        </w:rPr>
        <w:t>podmioty.</w:t>
      </w:r>
    </w:p>
    <w:p w14:paraId="0D5B99D2" w14:textId="77777777" w:rsidR="00CD62C6" w:rsidRPr="00683444" w:rsidRDefault="00CD62C6" w:rsidP="00CD62C6">
      <w:pPr>
        <w:autoSpaceDE w:val="0"/>
        <w:autoSpaceDN w:val="0"/>
        <w:adjustRightInd w:val="0"/>
        <w:spacing w:line="276" w:lineRule="auto"/>
        <w:ind w:left="284" w:hanging="284"/>
        <w:jc w:val="both"/>
        <w:rPr>
          <w:rFonts w:ascii="Arial" w:eastAsia="Calibri" w:hAnsi="Arial" w:cs="Arial"/>
          <w:bCs/>
          <w:sz w:val="22"/>
          <w:szCs w:val="22"/>
          <w:lang w:eastAsia="en-US"/>
        </w:rPr>
      </w:pPr>
      <w:r w:rsidRPr="00683444">
        <w:rPr>
          <w:rFonts w:ascii="Arial" w:eastAsia="Calibri" w:hAnsi="Arial" w:cs="Arial"/>
          <w:bCs/>
          <w:sz w:val="22"/>
          <w:szCs w:val="22"/>
          <w:lang w:eastAsia="en-US"/>
        </w:rPr>
        <w:t>5.  Dane osobowe, o których mowa w ust. 1 nie będą przekazywane do państwa trzeciego, ani organizacji międzynarodowej w rozumieniu RODO.</w:t>
      </w:r>
    </w:p>
    <w:p w14:paraId="0E28BAA0" w14:textId="77777777" w:rsidR="00CD62C6" w:rsidRPr="00683444" w:rsidRDefault="00CD62C6" w:rsidP="00CD62C6">
      <w:pPr>
        <w:autoSpaceDE w:val="0"/>
        <w:autoSpaceDN w:val="0"/>
        <w:adjustRightInd w:val="0"/>
        <w:spacing w:line="276" w:lineRule="auto"/>
        <w:ind w:left="284" w:hanging="284"/>
        <w:jc w:val="both"/>
        <w:rPr>
          <w:rFonts w:ascii="Arial" w:eastAsia="Calibri" w:hAnsi="Arial" w:cs="Arial"/>
          <w:bCs/>
          <w:sz w:val="22"/>
          <w:szCs w:val="22"/>
          <w:lang w:eastAsia="en-US"/>
        </w:rPr>
      </w:pPr>
      <w:r w:rsidRPr="00683444">
        <w:rPr>
          <w:rFonts w:ascii="Arial" w:eastAsia="Calibri" w:hAnsi="Arial" w:cs="Arial"/>
          <w:bCs/>
          <w:sz w:val="22"/>
          <w:szCs w:val="22"/>
          <w:lang w:eastAsia="en-US"/>
        </w:rPr>
        <w:t>6.  Dane osobowe, o których mowa w ust. 1 będą przetwarzane przez okres obowiązywania Umowy przedłużony o wymagania podatkowo-rachunkowe, chyba, że niezbędny będzie dłuższy okres przetwarzania np. z uwagi na, dochodzenie roszczeń lub inne wymagane przepisami prawa powszechnie obowiązującego.</w:t>
      </w:r>
    </w:p>
    <w:p w14:paraId="4B8C3B7B" w14:textId="77777777" w:rsidR="00CD62C6" w:rsidRPr="00683444" w:rsidRDefault="00CD62C6" w:rsidP="00CD62C6">
      <w:pPr>
        <w:autoSpaceDE w:val="0"/>
        <w:autoSpaceDN w:val="0"/>
        <w:adjustRightInd w:val="0"/>
        <w:spacing w:line="276" w:lineRule="auto"/>
        <w:ind w:left="284" w:hanging="284"/>
        <w:jc w:val="both"/>
        <w:rPr>
          <w:rFonts w:ascii="Arial" w:eastAsia="Calibri" w:hAnsi="Arial" w:cs="Arial"/>
          <w:bCs/>
          <w:sz w:val="22"/>
          <w:szCs w:val="22"/>
          <w:lang w:eastAsia="en-US"/>
        </w:rPr>
      </w:pPr>
      <w:r w:rsidRPr="00683444">
        <w:rPr>
          <w:rFonts w:ascii="Arial" w:eastAsia="Calibri" w:hAnsi="Arial" w:cs="Arial"/>
          <w:bCs/>
          <w:sz w:val="22"/>
          <w:szCs w:val="22"/>
          <w:lang w:eastAsia="en-US"/>
        </w:rPr>
        <w:t>7.  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5DD2AFBB" w14:textId="77777777" w:rsidR="00CD62C6" w:rsidRPr="00683444" w:rsidRDefault="00CD62C6" w:rsidP="00CD62C6">
      <w:pPr>
        <w:autoSpaceDE w:val="0"/>
        <w:autoSpaceDN w:val="0"/>
        <w:adjustRightInd w:val="0"/>
        <w:spacing w:line="276" w:lineRule="auto"/>
        <w:ind w:left="284" w:hanging="283"/>
        <w:jc w:val="both"/>
        <w:rPr>
          <w:rFonts w:ascii="Arial" w:eastAsia="Calibri" w:hAnsi="Arial" w:cs="Arial"/>
          <w:bCs/>
          <w:sz w:val="22"/>
          <w:szCs w:val="22"/>
          <w:lang w:eastAsia="en-US"/>
        </w:rPr>
      </w:pPr>
      <w:r w:rsidRPr="00683444">
        <w:rPr>
          <w:rFonts w:ascii="Arial" w:eastAsia="Calibri" w:hAnsi="Arial" w:cs="Arial"/>
          <w:bCs/>
          <w:sz w:val="22"/>
          <w:szCs w:val="22"/>
          <w:lang w:eastAsia="en-US"/>
        </w:rPr>
        <w:t>8.  Osobom, o których mowa w ust. 1, w związku z przetwarzaniem ich danych osobowych, przysługuje prawo do wniesienia skargi do organu nadzorczego – Prezesa Urzędu Ochrony Danych Osobowych.</w:t>
      </w:r>
    </w:p>
    <w:p w14:paraId="76AC6ECC" w14:textId="77777777" w:rsidR="00CD62C6" w:rsidRPr="00683444" w:rsidRDefault="00CD62C6" w:rsidP="00CD62C6">
      <w:pPr>
        <w:autoSpaceDE w:val="0"/>
        <w:autoSpaceDN w:val="0"/>
        <w:adjustRightInd w:val="0"/>
        <w:spacing w:line="276" w:lineRule="auto"/>
        <w:ind w:left="284" w:hanging="283"/>
        <w:jc w:val="both"/>
        <w:rPr>
          <w:rFonts w:ascii="Arial" w:eastAsia="Calibri" w:hAnsi="Arial" w:cs="Arial"/>
          <w:bCs/>
          <w:sz w:val="22"/>
          <w:szCs w:val="22"/>
          <w:lang w:eastAsia="en-US"/>
        </w:rPr>
      </w:pPr>
      <w:r w:rsidRPr="00683444">
        <w:rPr>
          <w:rFonts w:ascii="Arial" w:eastAsia="Calibri" w:hAnsi="Arial" w:cs="Arial"/>
          <w:bCs/>
          <w:sz w:val="22"/>
          <w:szCs w:val="22"/>
          <w:lang w:eastAsia="en-US"/>
        </w:rPr>
        <w:t>9.  Podanie danych osobowych przez WYKONAWCĘ, było wymagane do zawarcia niniejszej Umowy. Wniesienie żądania usunięcia lub ograniczenia przetwarzania może skutkować rozwiązaniem niniejszej Umowy.</w:t>
      </w:r>
    </w:p>
    <w:p w14:paraId="50238E75" w14:textId="77777777" w:rsidR="00CD62C6" w:rsidRPr="00683444" w:rsidRDefault="00CD62C6" w:rsidP="00CD62C6">
      <w:pPr>
        <w:autoSpaceDE w:val="0"/>
        <w:autoSpaceDN w:val="0"/>
        <w:adjustRightInd w:val="0"/>
        <w:spacing w:line="276" w:lineRule="auto"/>
        <w:ind w:left="284" w:hanging="426"/>
        <w:jc w:val="both"/>
        <w:rPr>
          <w:rFonts w:ascii="Arial" w:eastAsia="Calibri" w:hAnsi="Arial" w:cs="Arial"/>
          <w:bCs/>
          <w:sz w:val="22"/>
          <w:szCs w:val="22"/>
          <w:lang w:eastAsia="en-US"/>
        </w:rPr>
      </w:pPr>
      <w:r w:rsidRPr="00683444">
        <w:rPr>
          <w:rFonts w:ascii="Arial" w:eastAsia="Calibri" w:hAnsi="Arial" w:cs="Arial"/>
          <w:bCs/>
          <w:sz w:val="22"/>
          <w:szCs w:val="22"/>
          <w:lang w:eastAsia="en-US"/>
        </w:rPr>
        <w:t>10. W oparciu o dane osobowe, o których mowa w ust. 1, ZAMAWIAJĄCY nie będzie  podejmował zautomatyzowanych decyzji, w tym decyzji będących wynikiem  profilowania w rozumieniu RODO.</w:t>
      </w:r>
    </w:p>
    <w:p w14:paraId="7F1CEC33" w14:textId="77777777" w:rsidR="00CD62C6" w:rsidRDefault="00CD62C6" w:rsidP="00CD62C6">
      <w:pPr>
        <w:autoSpaceDE w:val="0"/>
        <w:autoSpaceDN w:val="0"/>
        <w:adjustRightInd w:val="0"/>
        <w:spacing w:line="276" w:lineRule="auto"/>
        <w:ind w:left="284" w:hanging="426"/>
        <w:jc w:val="both"/>
        <w:rPr>
          <w:rFonts w:ascii="Arial" w:eastAsia="Calibri" w:hAnsi="Arial" w:cs="Arial"/>
          <w:bCs/>
          <w:sz w:val="22"/>
          <w:szCs w:val="22"/>
          <w:lang w:eastAsia="en-US"/>
        </w:rPr>
      </w:pPr>
      <w:r w:rsidRPr="00683444">
        <w:rPr>
          <w:rFonts w:ascii="Arial" w:eastAsia="Calibri" w:hAnsi="Arial" w:cs="Arial"/>
          <w:bCs/>
          <w:sz w:val="22"/>
          <w:szCs w:val="22"/>
          <w:lang w:eastAsia="en-US"/>
        </w:rPr>
        <w:t>11. WYKONAWCA jest obowiązany poinformować osoby wskazane w ust.1 o treści niniejszego paragrafu.</w:t>
      </w:r>
    </w:p>
    <w:p w14:paraId="3E1032D6" w14:textId="77777777" w:rsidR="00CD62C6" w:rsidRDefault="00CD62C6" w:rsidP="0044101C">
      <w:pPr>
        <w:pStyle w:val="Style7"/>
        <w:spacing w:line="276" w:lineRule="auto"/>
        <w:ind w:left="142" w:right="74"/>
        <w:jc w:val="center"/>
        <w:rPr>
          <w:rStyle w:val="FontStyle11"/>
          <w:b/>
          <w:sz w:val="22"/>
          <w:szCs w:val="22"/>
        </w:rPr>
      </w:pPr>
    </w:p>
    <w:p w14:paraId="6DA9EE26" w14:textId="579206E0" w:rsidR="00624D51" w:rsidRPr="00683444" w:rsidRDefault="00624D51" w:rsidP="00683444">
      <w:pPr>
        <w:pStyle w:val="Style7"/>
        <w:spacing w:line="276" w:lineRule="auto"/>
        <w:ind w:left="142" w:right="74"/>
        <w:jc w:val="center"/>
        <w:rPr>
          <w:rStyle w:val="FontStyle11"/>
          <w:b/>
          <w:sz w:val="22"/>
          <w:szCs w:val="22"/>
        </w:rPr>
      </w:pPr>
      <w:r w:rsidRPr="00683444">
        <w:rPr>
          <w:rStyle w:val="FontStyle11"/>
          <w:b/>
          <w:sz w:val="22"/>
          <w:szCs w:val="22"/>
        </w:rPr>
        <w:t>§1</w:t>
      </w:r>
      <w:r w:rsidR="00C35538">
        <w:rPr>
          <w:rStyle w:val="FontStyle11"/>
          <w:b/>
          <w:sz w:val="22"/>
          <w:szCs w:val="22"/>
        </w:rPr>
        <w:t>1</w:t>
      </w:r>
    </w:p>
    <w:p w14:paraId="43783B5D" w14:textId="065A2E73" w:rsidR="00A975B5" w:rsidRPr="00683444" w:rsidRDefault="00443CC1" w:rsidP="00683444">
      <w:pPr>
        <w:pStyle w:val="Style7"/>
        <w:spacing w:line="276" w:lineRule="auto"/>
        <w:ind w:left="142" w:right="74"/>
        <w:jc w:val="center"/>
        <w:rPr>
          <w:rStyle w:val="FontStyle11"/>
          <w:b/>
          <w:sz w:val="22"/>
          <w:szCs w:val="22"/>
        </w:rPr>
      </w:pPr>
      <w:r w:rsidRPr="00683444">
        <w:rPr>
          <w:rStyle w:val="FontStyle11"/>
          <w:b/>
          <w:sz w:val="22"/>
          <w:szCs w:val="22"/>
        </w:rPr>
        <w:t>(</w:t>
      </w:r>
      <w:r w:rsidR="00624D51" w:rsidRPr="00683444">
        <w:rPr>
          <w:rStyle w:val="FontStyle11"/>
          <w:b/>
          <w:sz w:val="22"/>
          <w:szCs w:val="22"/>
        </w:rPr>
        <w:t>Zapis dot</w:t>
      </w:r>
      <w:r w:rsidR="007A639E" w:rsidRPr="00683444">
        <w:rPr>
          <w:rStyle w:val="FontStyle11"/>
          <w:b/>
          <w:sz w:val="22"/>
          <w:szCs w:val="22"/>
        </w:rPr>
        <w:t>.</w:t>
      </w:r>
      <w:r w:rsidR="00624D51" w:rsidRPr="00683444">
        <w:rPr>
          <w:rStyle w:val="FontStyle11"/>
          <w:b/>
          <w:sz w:val="22"/>
          <w:szCs w:val="22"/>
        </w:rPr>
        <w:t xml:space="preserve"> wyłącznie</w:t>
      </w:r>
      <w:r w:rsidRPr="00683444">
        <w:rPr>
          <w:rStyle w:val="FontStyle11"/>
          <w:b/>
          <w:sz w:val="22"/>
          <w:szCs w:val="22"/>
        </w:rPr>
        <w:t xml:space="preserve"> </w:t>
      </w:r>
      <w:r w:rsidR="00624D51" w:rsidRPr="00683444">
        <w:rPr>
          <w:rStyle w:val="FontStyle11"/>
          <w:b/>
          <w:sz w:val="22"/>
          <w:szCs w:val="22"/>
        </w:rPr>
        <w:t>PKP Szybka Kolej Miejska w Trójmieście Sp. z o.o.</w:t>
      </w:r>
      <w:r w:rsidRPr="00683444">
        <w:rPr>
          <w:rStyle w:val="FontStyle11"/>
          <w:b/>
          <w:sz w:val="22"/>
          <w:szCs w:val="22"/>
        </w:rPr>
        <w:t>)</w:t>
      </w:r>
    </w:p>
    <w:p w14:paraId="38A96B88" w14:textId="1BAB1A72" w:rsidR="00624D51" w:rsidRPr="00683444" w:rsidRDefault="00624D51" w:rsidP="00683444">
      <w:pPr>
        <w:pStyle w:val="Style7"/>
        <w:spacing w:line="276" w:lineRule="auto"/>
        <w:ind w:left="142" w:right="74"/>
        <w:jc w:val="center"/>
        <w:rPr>
          <w:rStyle w:val="FontStyle11"/>
          <w:b/>
          <w:sz w:val="22"/>
          <w:szCs w:val="22"/>
        </w:rPr>
      </w:pPr>
      <w:r w:rsidRPr="00683444">
        <w:rPr>
          <w:b/>
          <w:sz w:val="22"/>
          <w:szCs w:val="22"/>
        </w:rPr>
        <w:t>OCHRONA DANYCH OSOBOWYCH</w:t>
      </w:r>
    </w:p>
    <w:p w14:paraId="2399F006" w14:textId="317671D4" w:rsidR="00683444" w:rsidRPr="00683444" w:rsidRDefault="00683444" w:rsidP="00342EFF">
      <w:pPr>
        <w:numPr>
          <w:ilvl w:val="0"/>
          <w:numId w:val="25"/>
        </w:numPr>
        <w:spacing w:line="276" w:lineRule="auto"/>
        <w:ind w:left="284" w:hanging="284"/>
        <w:jc w:val="both"/>
        <w:rPr>
          <w:rFonts w:ascii="Arial" w:hAnsi="Arial" w:cs="Arial"/>
          <w:bCs/>
          <w:iCs/>
          <w:sz w:val="22"/>
          <w:szCs w:val="22"/>
        </w:rPr>
      </w:pPr>
      <w:bookmarkStart w:id="5" w:name="_Hlk71101523"/>
      <w:r w:rsidRPr="00683444">
        <w:rPr>
          <w:rFonts w:ascii="Arial" w:hAnsi="Arial" w:cs="Arial"/>
          <w:bCs/>
          <w:iCs/>
          <w:sz w:val="22"/>
          <w:szCs w:val="22"/>
        </w:rPr>
        <w:t xml:space="preserve">Zgodnie z art. 13,14 ust. 1 i ust. 2 Rozporządzenia Parlamentu Europejskiego i Rady (UE) 2016/679 z dnia 27 kwietnia 2016 r. (ogólnego Rozporządzenia o ochronie danych osobowych) Strony informują, że są Administratorami danych osobowych osób reprezentujących Strony niniejszej </w:t>
      </w:r>
      <w:r>
        <w:rPr>
          <w:rFonts w:ascii="Arial" w:hAnsi="Arial" w:cs="Arial"/>
          <w:bCs/>
          <w:iCs/>
          <w:sz w:val="22"/>
          <w:szCs w:val="22"/>
        </w:rPr>
        <w:t>U</w:t>
      </w:r>
      <w:r w:rsidRPr="00683444">
        <w:rPr>
          <w:rFonts w:ascii="Arial" w:hAnsi="Arial" w:cs="Arial"/>
          <w:bCs/>
          <w:iCs/>
          <w:sz w:val="22"/>
          <w:szCs w:val="22"/>
        </w:rPr>
        <w:t>mowy</w:t>
      </w:r>
      <w:r w:rsidR="00DC6E95">
        <w:rPr>
          <w:rFonts w:ascii="Arial" w:hAnsi="Arial" w:cs="Arial"/>
          <w:bCs/>
          <w:iCs/>
          <w:sz w:val="22"/>
          <w:szCs w:val="22"/>
        </w:rPr>
        <w:t>.</w:t>
      </w:r>
      <w:r w:rsidRPr="00683444">
        <w:rPr>
          <w:rFonts w:ascii="Arial" w:hAnsi="Arial" w:cs="Arial"/>
          <w:bCs/>
          <w:iCs/>
          <w:sz w:val="22"/>
          <w:szCs w:val="22"/>
        </w:rPr>
        <w:t xml:space="preserve"> Dane kontaktowe do Administratorów:</w:t>
      </w:r>
    </w:p>
    <w:p w14:paraId="6399D019" w14:textId="77777777" w:rsidR="00683444" w:rsidRPr="00683444" w:rsidRDefault="00683444" w:rsidP="00342EFF">
      <w:pPr>
        <w:numPr>
          <w:ilvl w:val="1"/>
          <w:numId w:val="25"/>
        </w:numPr>
        <w:spacing w:line="276" w:lineRule="auto"/>
        <w:ind w:left="567" w:hanging="283"/>
        <w:jc w:val="both"/>
        <w:rPr>
          <w:rFonts w:ascii="Arial" w:hAnsi="Arial" w:cs="Arial"/>
          <w:bCs/>
          <w:iCs/>
          <w:sz w:val="22"/>
          <w:szCs w:val="22"/>
        </w:rPr>
      </w:pPr>
      <w:r w:rsidRPr="00683444">
        <w:rPr>
          <w:rFonts w:ascii="Arial" w:hAnsi="Arial" w:cs="Arial"/>
          <w:bCs/>
          <w:iCs/>
          <w:sz w:val="22"/>
          <w:szCs w:val="22"/>
        </w:rPr>
        <w:t xml:space="preserve"> PKP Szybka Kolej Miejska w Trójmieście  Sp. z o.o.  z siedzibą przy ul. Morskiej </w:t>
      </w:r>
      <w:smartTag w:uri="urn:schemas-microsoft-com:office:smarttags" w:element="metricconverter">
        <w:smartTagPr>
          <w:attr w:name="ProductID" w:val="350 a"/>
        </w:smartTagPr>
        <w:r w:rsidRPr="00683444">
          <w:rPr>
            <w:rFonts w:ascii="Arial" w:hAnsi="Arial" w:cs="Arial"/>
            <w:bCs/>
            <w:iCs/>
            <w:sz w:val="22"/>
            <w:szCs w:val="22"/>
          </w:rPr>
          <w:t>350 A</w:t>
        </w:r>
      </w:smartTag>
      <w:r w:rsidRPr="00683444">
        <w:rPr>
          <w:rFonts w:ascii="Arial" w:hAnsi="Arial" w:cs="Arial"/>
          <w:bCs/>
          <w:iCs/>
          <w:sz w:val="22"/>
          <w:szCs w:val="22"/>
        </w:rPr>
        <w:t>, 81-002 Gdynia, mail skm@skm.pkp.pl;</w:t>
      </w:r>
    </w:p>
    <w:p w14:paraId="1ED13895" w14:textId="77777777" w:rsidR="00683444" w:rsidRPr="00683444" w:rsidRDefault="00683444" w:rsidP="00342EFF">
      <w:pPr>
        <w:numPr>
          <w:ilvl w:val="1"/>
          <w:numId w:val="25"/>
        </w:numPr>
        <w:spacing w:line="276" w:lineRule="auto"/>
        <w:ind w:left="709" w:hanging="425"/>
        <w:jc w:val="both"/>
        <w:rPr>
          <w:rFonts w:ascii="Arial" w:hAnsi="Arial" w:cs="Arial"/>
          <w:bCs/>
          <w:iCs/>
          <w:sz w:val="22"/>
          <w:szCs w:val="22"/>
        </w:rPr>
      </w:pPr>
      <w:r w:rsidRPr="00683444">
        <w:rPr>
          <w:rFonts w:ascii="Arial" w:hAnsi="Arial" w:cs="Arial"/>
          <w:bCs/>
          <w:iCs/>
          <w:sz w:val="22"/>
          <w:szCs w:val="22"/>
        </w:rPr>
        <w:t>……………………………………………………………………………………………………</w:t>
      </w:r>
    </w:p>
    <w:p w14:paraId="5B747C60" w14:textId="27F98FD5" w:rsidR="00683444" w:rsidRPr="00683444" w:rsidRDefault="00683444" w:rsidP="00342EFF">
      <w:pPr>
        <w:numPr>
          <w:ilvl w:val="0"/>
          <w:numId w:val="25"/>
        </w:numPr>
        <w:spacing w:line="276" w:lineRule="auto"/>
        <w:ind w:left="284" w:hanging="284"/>
        <w:jc w:val="both"/>
        <w:rPr>
          <w:rFonts w:ascii="Arial" w:hAnsi="Arial" w:cs="Arial"/>
          <w:bCs/>
          <w:iCs/>
          <w:sz w:val="22"/>
          <w:szCs w:val="22"/>
        </w:rPr>
      </w:pPr>
      <w:r w:rsidRPr="00683444">
        <w:rPr>
          <w:rFonts w:ascii="Arial" w:hAnsi="Arial" w:cs="Arial"/>
          <w:bCs/>
          <w:iCs/>
          <w:sz w:val="22"/>
          <w:szCs w:val="22"/>
        </w:rPr>
        <w:t>Administratorzy wyznaczyli  Inspektor</w:t>
      </w:r>
      <w:r w:rsidR="00DC6E95">
        <w:rPr>
          <w:rFonts w:ascii="Arial" w:hAnsi="Arial" w:cs="Arial"/>
          <w:bCs/>
          <w:iCs/>
          <w:sz w:val="22"/>
          <w:szCs w:val="22"/>
        </w:rPr>
        <w:t>ów</w:t>
      </w:r>
      <w:r w:rsidRPr="00683444">
        <w:rPr>
          <w:rFonts w:ascii="Arial" w:hAnsi="Arial" w:cs="Arial"/>
          <w:bCs/>
          <w:iCs/>
          <w:sz w:val="22"/>
          <w:szCs w:val="22"/>
        </w:rPr>
        <w:t xml:space="preserve"> ochrony danych</w:t>
      </w:r>
      <w:r w:rsidR="00DC6E95">
        <w:rPr>
          <w:rFonts w:ascii="Arial" w:hAnsi="Arial" w:cs="Arial"/>
          <w:bCs/>
          <w:iCs/>
          <w:sz w:val="22"/>
          <w:szCs w:val="22"/>
        </w:rPr>
        <w:t>,</w:t>
      </w:r>
      <w:r w:rsidRPr="00683444">
        <w:rPr>
          <w:rFonts w:ascii="Arial" w:hAnsi="Arial" w:cs="Arial"/>
          <w:bCs/>
          <w:iCs/>
          <w:sz w:val="22"/>
          <w:szCs w:val="22"/>
        </w:rPr>
        <w:t xml:space="preserve">  z którym</w:t>
      </w:r>
      <w:r w:rsidR="00DC6E95">
        <w:rPr>
          <w:rFonts w:ascii="Arial" w:hAnsi="Arial" w:cs="Arial"/>
          <w:bCs/>
          <w:iCs/>
          <w:sz w:val="22"/>
          <w:szCs w:val="22"/>
        </w:rPr>
        <w:t>i</w:t>
      </w:r>
      <w:r w:rsidRPr="00683444">
        <w:rPr>
          <w:rFonts w:ascii="Arial" w:hAnsi="Arial" w:cs="Arial"/>
          <w:bCs/>
          <w:iCs/>
          <w:sz w:val="22"/>
          <w:szCs w:val="22"/>
        </w:rPr>
        <w:t xml:space="preserve"> można się skontaktować</w:t>
      </w:r>
      <w:r w:rsidR="00DC6E95">
        <w:rPr>
          <w:rFonts w:ascii="Arial" w:hAnsi="Arial" w:cs="Arial"/>
          <w:bCs/>
          <w:iCs/>
          <w:sz w:val="22"/>
          <w:szCs w:val="22"/>
        </w:rPr>
        <w:t xml:space="preserve"> odpowiednio</w:t>
      </w:r>
      <w:r w:rsidRPr="00683444">
        <w:rPr>
          <w:rFonts w:ascii="Arial" w:hAnsi="Arial" w:cs="Arial"/>
          <w:bCs/>
          <w:iCs/>
          <w:sz w:val="22"/>
          <w:szCs w:val="22"/>
        </w:rPr>
        <w:t>:</w:t>
      </w:r>
    </w:p>
    <w:p w14:paraId="1ED45D52" w14:textId="4B36F5A7" w:rsidR="00683444" w:rsidRPr="00683444" w:rsidRDefault="00683444" w:rsidP="00342EFF">
      <w:pPr>
        <w:numPr>
          <w:ilvl w:val="1"/>
          <w:numId w:val="25"/>
        </w:numPr>
        <w:spacing w:line="276" w:lineRule="auto"/>
        <w:ind w:left="567" w:hanging="283"/>
        <w:jc w:val="both"/>
        <w:rPr>
          <w:rFonts w:ascii="Arial" w:hAnsi="Arial" w:cs="Arial"/>
          <w:bCs/>
          <w:iCs/>
          <w:sz w:val="22"/>
          <w:szCs w:val="22"/>
        </w:rPr>
      </w:pPr>
      <w:r w:rsidRPr="00683444">
        <w:rPr>
          <w:rFonts w:ascii="Arial" w:hAnsi="Arial" w:cs="Arial"/>
          <w:bCs/>
          <w:iCs/>
          <w:sz w:val="22"/>
          <w:szCs w:val="22"/>
        </w:rPr>
        <w:t xml:space="preserve">pisząc na adres: </w:t>
      </w:r>
      <w:hyperlink r:id="rId9" w:history="1">
        <w:r w:rsidRPr="00683444">
          <w:rPr>
            <w:rFonts w:ascii="Arial" w:hAnsi="Arial" w:cs="Arial"/>
            <w:bCs/>
            <w:iCs/>
            <w:color w:val="0000FF" w:themeColor="hyperlink"/>
            <w:sz w:val="22"/>
            <w:szCs w:val="22"/>
            <w:u w:val="single"/>
          </w:rPr>
          <w:t>daneosobowe@skm.pkp.pl</w:t>
        </w:r>
      </w:hyperlink>
      <w:r w:rsidRPr="00683444">
        <w:rPr>
          <w:rFonts w:ascii="Arial" w:hAnsi="Arial" w:cs="Arial"/>
          <w:bCs/>
          <w:iCs/>
          <w:sz w:val="22"/>
          <w:szCs w:val="22"/>
        </w:rPr>
        <w:t xml:space="preserve"> lub telefonicznie: 58 721 29 69;</w:t>
      </w:r>
    </w:p>
    <w:p w14:paraId="540CE296" w14:textId="77777777" w:rsidR="00683444" w:rsidRPr="00683444" w:rsidRDefault="00683444" w:rsidP="00342EFF">
      <w:pPr>
        <w:numPr>
          <w:ilvl w:val="1"/>
          <w:numId w:val="25"/>
        </w:numPr>
        <w:spacing w:line="276" w:lineRule="auto"/>
        <w:ind w:left="567" w:hanging="283"/>
        <w:jc w:val="both"/>
        <w:rPr>
          <w:rFonts w:ascii="Arial" w:hAnsi="Arial" w:cs="Arial"/>
          <w:bCs/>
          <w:iCs/>
          <w:sz w:val="22"/>
          <w:szCs w:val="22"/>
        </w:rPr>
      </w:pPr>
      <w:r w:rsidRPr="00683444">
        <w:rPr>
          <w:rFonts w:ascii="Arial" w:hAnsi="Arial" w:cs="Arial"/>
          <w:bCs/>
          <w:iCs/>
          <w:sz w:val="22"/>
          <w:szCs w:val="22"/>
        </w:rPr>
        <w:t>pisząc na adres e- mail:………………………… lub telefonicznie:…………………………...</w:t>
      </w:r>
    </w:p>
    <w:p w14:paraId="0D5D7F7E" w14:textId="77777777" w:rsidR="00683444" w:rsidRPr="00683444" w:rsidRDefault="00683444" w:rsidP="00342EFF">
      <w:pPr>
        <w:numPr>
          <w:ilvl w:val="0"/>
          <w:numId w:val="25"/>
        </w:numPr>
        <w:spacing w:line="276" w:lineRule="auto"/>
        <w:ind w:left="284" w:hanging="284"/>
        <w:jc w:val="both"/>
        <w:rPr>
          <w:rFonts w:ascii="Arial" w:hAnsi="Arial" w:cs="Arial"/>
          <w:bCs/>
          <w:iCs/>
          <w:sz w:val="22"/>
          <w:szCs w:val="22"/>
        </w:rPr>
      </w:pPr>
      <w:r w:rsidRPr="00683444">
        <w:rPr>
          <w:rFonts w:ascii="Arial" w:hAnsi="Arial" w:cs="Arial"/>
          <w:bCs/>
          <w:iCs/>
          <w:sz w:val="22"/>
          <w:szCs w:val="22"/>
        </w:rPr>
        <w:t>Dane osobowe przetwarzane w oparciu o niniejszą umowę przetwarzane będą w celu jej zawarcia i realizacji, na podstawie:</w:t>
      </w:r>
    </w:p>
    <w:p w14:paraId="56F0C6EF" w14:textId="77777777" w:rsidR="00683444" w:rsidRPr="00683444" w:rsidRDefault="00683444" w:rsidP="00342EFF">
      <w:pPr>
        <w:numPr>
          <w:ilvl w:val="1"/>
          <w:numId w:val="25"/>
        </w:numPr>
        <w:spacing w:line="276" w:lineRule="auto"/>
        <w:ind w:left="567" w:hanging="283"/>
        <w:jc w:val="both"/>
        <w:rPr>
          <w:rFonts w:ascii="Arial" w:hAnsi="Arial" w:cs="Arial"/>
          <w:bCs/>
          <w:iCs/>
          <w:sz w:val="22"/>
          <w:szCs w:val="22"/>
        </w:rPr>
      </w:pPr>
      <w:r w:rsidRPr="00683444">
        <w:rPr>
          <w:rFonts w:ascii="Arial" w:hAnsi="Arial" w:cs="Arial"/>
          <w:bCs/>
          <w:iCs/>
          <w:sz w:val="22"/>
          <w:szCs w:val="22"/>
        </w:rPr>
        <w:t xml:space="preserve"> art. 6 ust. 1 lit. b RODO wobec osób reprezentujących Strony,</w:t>
      </w:r>
    </w:p>
    <w:p w14:paraId="6E0CA792" w14:textId="04F31557" w:rsidR="00683444" w:rsidRPr="00683444" w:rsidRDefault="00683444" w:rsidP="00342EFF">
      <w:pPr>
        <w:numPr>
          <w:ilvl w:val="1"/>
          <w:numId w:val="25"/>
        </w:numPr>
        <w:spacing w:line="276" w:lineRule="auto"/>
        <w:ind w:left="567" w:hanging="283"/>
        <w:jc w:val="both"/>
        <w:rPr>
          <w:rFonts w:ascii="Arial" w:hAnsi="Arial" w:cs="Arial"/>
          <w:bCs/>
          <w:iCs/>
          <w:sz w:val="22"/>
          <w:szCs w:val="22"/>
        </w:rPr>
      </w:pPr>
      <w:r w:rsidRPr="00683444">
        <w:rPr>
          <w:rFonts w:ascii="Arial" w:hAnsi="Arial" w:cs="Arial"/>
          <w:bCs/>
          <w:iCs/>
          <w:sz w:val="22"/>
          <w:szCs w:val="22"/>
        </w:rPr>
        <w:t xml:space="preserve">art. 6 ust. 1 lit. c RODO wobec osób, których Strony wyznaczyły do realizacji zapisów niniejszej </w:t>
      </w:r>
      <w:r>
        <w:rPr>
          <w:rFonts w:ascii="Arial" w:hAnsi="Arial" w:cs="Arial"/>
          <w:bCs/>
          <w:iCs/>
          <w:sz w:val="22"/>
          <w:szCs w:val="22"/>
        </w:rPr>
        <w:t>U</w:t>
      </w:r>
      <w:r w:rsidRPr="00683444">
        <w:rPr>
          <w:rFonts w:ascii="Arial" w:hAnsi="Arial" w:cs="Arial"/>
          <w:bCs/>
          <w:iCs/>
          <w:sz w:val="22"/>
          <w:szCs w:val="22"/>
        </w:rPr>
        <w:t xml:space="preserve">mowy; </w:t>
      </w:r>
    </w:p>
    <w:p w14:paraId="768589B1" w14:textId="2A9CA05A" w:rsidR="00683444" w:rsidRPr="00683444" w:rsidRDefault="00683444" w:rsidP="00342EFF">
      <w:pPr>
        <w:numPr>
          <w:ilvl w:val="1"/>
          <w:numId w:val="25"/>
        </w:numPr>
        <w:spacing w:line="276" w:lineRule="auto"/>
        <w:ind w:left="567" w:hanging="283"/>
        <w:jc w:val="both"/>
        <w:rPr>
          <w:rFonts w:ascii="Arial" w:hAnsi="Arial" w:cs="Arial"/>
          <w:bCs/>
          <w:iCs/>
          <w:sz w:val="22"/>
          <w:szCs w:val="22"/>
        </w:rPr>
      </w:pPr>
      <w:r w:rsidRPr="00683444">
        <w:rPr>
          <w:rFonts w:ascii="Arial" w:hAnsi="Arial" w:cs="Arial"/>
          <w:bCs/>
          <w:iCs/>
          <w:sz w:val="22"/>
          <w:szCs w:val="22"/>
        </w:rPr>
        <w:t xml:space="preserve">art. 6 ust. 1 lit. f RODO (prawnie uzasadniony interes administratora) dotyczy, realizacji zapisów </w:t>
      </w:r>
      <w:r>
        <w:rPr>
          <w:rFonts w:ascii="Arial" w:hAnsi="Arial" w:cs="Arial"/>
          <w:bCs/>
          <w:iCs/>
          <w:sz w:val="22"/>
          <w:szCs w:val="22"/>
        </w:rPr>
        <w:t>U</w:t>
      </w:r>
      <w:r w:rsidRPr="00683444">
        <w:rPr>
          <w:rFonts w:ascii="Arial" w:hAnsi="Arial" w:cs="Arial"/>
          <w:bCs/>
          <w:iCs/>
          <w:sz w:val="22"/>
          <w:szCs w:val="22"/>
        </w:rPr>
        <w:t xml:space="preserve">mowy oraz możliwości dochodzenia ewentualnych roszczeń                                                  w związku z niezrealizowaniem zapisów niniejszej </w:t>
      </w:r>
      <w:r>
        <w:rPr>
          <w:rFonts w:ascii="Arial" w:hAnsi="Arial" w:cs="Arial"/>
          <w:bCs/>
          <w:iCs/>
          <w:sz w:val="22"/>
          <w:szCs w:val="22"/>
        </w:rPr>
        <w:t>U</w:t>
      </w:r>
      <w:r w:rsidRPr="00683444">
        <w:rPr>
          <w:rFonts w:ascii="Arial" w:hAnsi="Arial" w:cs="Arial"/>
          <w:bCs/>
          <w:iCs/>
          <w:sz w:val="22"/>
          <w:szCs w:val="22"/>
        </w:rPr>
        <w:t xml:space="preserve">mowy.   </w:t>
      </w:r>
    </w:p>
    <w:p w14:paraId="7C003CAA" w14:textId="52A4820C" w:rsidR="00683444" w:rsidRPr="00683444" w:rsidRDefault="00683444" w:rsidP="00342EFF">
      <w:pPr>
        <w:numPr>
          <w:ilvl w:val="0"/>
          <w:numId w:val="25"/>
        </w:numPr>
        <w:spacing w:line="276" w:lineRule="auto"/>
        <w:ind w:left="284" w:hanging="284"/>
        <w:jc w:val="both"/>
        <w:rPr>
          <w:rFonts w:ascii="Arial" w:hAnsi="Arial" w:cs="Arial"/>
          <w:bCs/>
          <w:iCs/>
          <w:sz w:val="22"/>
          <w:szCs w:val="22"/>
        </w:rPr>
      </w:pPr>
      <w:r w:rsidRPr="00683444">
        <w:rPr>
          <w:rFonts w:ascii="Arial" w:hAnsi="Arial" w:cs="Arial"/>
          <w:bCs/>
          <w:iCs/>
          <w:sz w:val="22"/>
          <w:szCs w:val="22"/>
        </w:rPr>
        <w:t xml:space="preserve">Administratorzy informują, że dane osobowe udostępniane będą innym podmiotom z którymi zawarto </w:t>
      </w:r>
      <w:r>
        <w:rPr>
          <w:rFonts w:ascii="Arial" w:hAnsi="Arial" w:cs="Arial"/>
          <w:bCs/>
          <w:iCs/>
          <w:sz w:val="22"/>
          <w:szCs w:val="22"/>
        </w:rPr>
        <w:t>U</w:t>
      </w:r>
      <w:r w:rsidRPr="00683444">
        <w:rPr>
          <w:rFonts w:ascii="Arial" w:hAnsi="Arial" w:cs="Arial"/>
          <w:bCs/>
          <w:iCs/>
          <w:sz w:val="22"/>
          <w:szCs w:val="22"/>
        </w:rPr>
        <w:t>mowy powierzenia, państwowym służbom kontrolnym, kancelarii prawnej obsługującej  administratora.</w:t>
      </w:r>
    </w:p>
    <w:p w14:paraId="30243F38" w14:textId="77777777" w:rsidR="00683444" w:rsidRPr="00683444" w:rsidRDefault="00683444" w:rsidP="00342EFF">
      <w:pPr>
        <w:numPr>
          <w:ilvl w:val="0"/>
          <w:numId w:val="25"/>
        </w:numPr>
        <w:spacing w:line="276" w:lineRule="auto"/>
        <w:ind w:left="284" w:hanging="284"/>
        <w:jc w:val="both"/>
        <w:rPr>
          <w:rFonts w:ascii="Arial" w:hAnsi="Arial" w:cs="Arial"/>
          <w:bCs/>
          <w:iCs/>
          <w:sz w:val="22"/>
          <w:szCs w:val="22"/>
        </w:rPr>
      </w:pPr>
      <w:r w:rsidRPr="00683444">
        <w:rPr>
          <w:rFonts w:ascii="Arial" w:hAnsi="Arial" w:cs="Arial"/>
          <w:bCs/>
          <w:iCs/>
          <w:sz w:val="22"/>
          <w:szCs w:val="22"/>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799A0BC0" w14:textId="77777777" w:rsidR="00683444" w:rsidRPr="00683444" w:rsidRDefault="00683444" w:rsidP="00342EFF">
      <w:pPr>
        <w:numPr>
          <w:ilvl w:val="0"/>
          <w:numId w:val="25"/>
        </w:numPr>
        <w:spacing w:line="276" w:lineRule="auto"/>
        <w:ind w:left="284" w:hanging="284"/>
        <w:jc w:val="both"/>
        <w:rPr>
          <w:rFonts w:ascii="Arial" w:hAnsi="Arial" w:cs="Arial"/>
          <w:bCs/>
          <w:iCs/>
          <w:sz w:val="22"/>
          <w:szCs w:val="22"/>
        </w:rPr>
      </w:pPr>
      <w:r w:rsidRPr="00683444">
        <w:rPr>
          <w:rFonts w:ascii="Arial" w:hAnsi="Arial" w:cs="Arial"/>
          <w:bCs/>
          <w:iCs/>
          <w:sz w:val="22"/>
          <w:szCs w:val="22"/>
        </w:rPr>
        <w:t>Osoby wskazane w ust. 1 mają prawo dostępu do treści swoich danych oraz prawo ich sprostowania, usunięcia, ograniczenia przetwarzania, prawo do przenoszenia danych, prawo wniesienia sprzeciwu.</w:t>
      </w:r>
    </w:p>
    <w:p w14:paraId="25C1BEBC" w14:textId="77777777" w:rsidR="00683444" w:rsidRPr="00683444" w:rsidRDefault="00683444" w:rsidP="00342EFF">
      <w:pPr>
        <w:numPr>
          <w:ilvl w:val="0"/>
          <w:numId w:val="25"/>
        </w:numPr>
        <w:spacing w:line="276" w:lineRule="auto"/>
        <w:ind w:left="284" w:hanging="284"/>
        <w:jc w:val="both"/>
        <w:rPr>
          <w:rFonts w:ascii="Arial" w:hAnsi="Arial" w:cs="Arial"/>
          <w:bCs/>
          <w:iCs/>
          <w:sz w:val="22"/>
          <w:szCs w:val="22"/>
        </w:rPr>
      </w:pPr>
      <w:r w:rsidRPr="00683444">
        <w:rPr>
          <w:rFonts w:ascii="Arial" w:hAnsi="Arial" w:cs="Arial"/>
          <w:bCs/>
          <w:iCs/>
          <w:sz w:val="22"/>
          <w:szCs w:val="22"/>
        </w:rPr>
        <w:t>Osoby wskazane w ust. 1 mają prawo wniesienia skargi do organu nadzorczego, Prezesa Urzędu Ochrony Danych Osobowych, gdy uznają że przetwarzanie danych osobowych narusza przepisy w/w Rozporządzenia - https://uodo.gov.pl/pl/83/155.</w:t>
      </w:r>
    </w:p>
    <w:p w14:paraId="14BF010D" w14:textId="77777777" w:rsidR="00683444" w:rsidRPr="00683444" w:rsidRDefault="00683444" w:rsidP="00342EFF">
      <w:pPr>
        <w:numPr>
          <w:ilvl w:val="0"/>
          <w:numId w:val="25"/>
        </w:numPr>
        <w:spacing w:line="276" w:lineRule="auto"/>
        <w:ind w:left="284" w:hanging="284"/>
        <w:jc w:val="both"/>
        <w:rPr>
          <w:rFonts w:ascii="Arial" w:hAnsi="Arial" w:cs="Arial"/>
          <w:bCs/>
          <w:iCs/>
          <w:sz w:val="22"/>
          <w:szCs w:val="22"/>
        </w:rPr>
      </w:pPr>
      <w:r w:rsidRPr="00683444">
        <w:rPr>
          <w:rFonts w:ascii="Arial" w:hAnsi="Arial" w:cs="Arial"/>
          <w:bCs/>
          <w:iCs/>
          <w:sz w:val="22"/>
          <w:szCs w:val="22"/>
        </w:rPr>
        <w:t>Dane osobowe nie będą przetwarzane w sposób zautomatyzowany, w tym nie będą podlegały profilowaniu w rozumieniu RODO.</w:t>
      </w:r>
    </w:p>
    <w:p w14:paraId="7E97FF86" w14:textId="5D55E5F4" w:rsidR="00683444" w:rsidRPr="00683444" w:rsidRDefault="00683444" w:rsidP="00342EFF">
      <w:pPr>
        <w:numPr>
          <w:ilvl w:val="0"/>
          <w:numId w:val="25"/>
        </w:numPr>
        <w:spacing w:line="276" w:lineRule="auto"/>
        <w:ind w:left="284" w:hanging="284"/>
        <w:jc w:val="both"/>
        <w:rPr>
          <w:rFonts w:ascii="Arial" w:hAnsi="Arial" w:cs="Arial"/>
          <w:bCs/>
          <w:iCs/>
          <w:sz w:val="22"/>
          <w:szCs w:val="22"/>
        </w:rPr>
      </w:pPr>
      <w:r w:rsidRPr="00683444">
        <w:rPr>
          <w:rFonts w:ascii="Arial" w:hAnsi="Arial" w:cs="Arial"/>
          <w:bCs/>
          <w:iCs/>
          <w:sz w:val="22"/>
          <w:szCs w:val="22"/>
        </w:rPr>
        <w:t xml:space="preserve">Podanie danych osobowych wskazanych w jest warunkiem umownym zawarcia niniejszej </w:t>
      </w:r>
      <w:r w:rsidR="0077600E">
        <w:rPr>
          <w:rFonts w:ascii="Arial" w:hAnsi="Arial" w:cs="Arial"/>
          <w:bCs/>
          <w:iCs/>
          <w:sz w:val="22"/>
          <w:szCs w:val="22"/>
        </w:rPr>
        <w:t>U</w:t>
      </w:r>
      <w:r w:rsidRPr="00683444">
        <w:rPr>
          <w:rFonts w:ascii="Arial" w:hAnsi="Arial" w:cs="Arial"/>
          <w:bCs/>
          <w:iCs/>
          <w:sz w:val="22"/>
          <w:szCs w:val="22"/>
        </w:rPr>
        <w:t xml:space="preserve">mowy i jej realizacji. </w:t>
      </w:r>
    </w:p>
    <w:p w14:paraId="2832B38A" w14:textId="630DC44A" w:rsidR="00683444" w:rsidRPr="00683444" w:rsidRDefault="00683444" w:rsidP="00342EFF">
      <w:pPr>
        <w:numPr>
          <w:ilvl w:val="0"/>
          <w:numId w:val="25"/>
        </w:numPr>
        <w:spacing w:line="276" w:lineRule="auto"/>
        <w:ind w:left="284" w:hanging="426"/>
        <w:jc w:val="both"/>
        <w:rPr>
          <w:rFonts w:ascii="Arial" w:hAnsi="Arial" w:cs="Arial"/>
          <w:bCs/>
          <w:iCs/>
          <w:sz w:val="22"/>
          <w:szCs w:val="22"/>
        </w:rPr>
      </w:pPr>
      <w:r w:rsidRPr="00683444">
        <w:rPr>
          <w:rFonts w:ascii="Arial" w:hAnsi="Arial" w:cs="Arial"/>
          <w:bCs/>
          <w:iCs/>
          <w:sz w:val="22"/>
          <w:szCs w:val="22"/>
        </w:rPr>
        <w:t xml:space="preserve">Strony mają obowiązek poinformowania osób realizujących niniejszą </w:t>
      </w:r>
      <w:r w:rsidR="0077600E">
        <w:rPr>
          <w:rFonts w:ascii="Arial" w:hAnsi="Arial" w:cs="Arial"/>
          <w:bCs/>
          <w:iCs/>
          <w:sz w:val="22"/>
          <w:szCs w:val="22"/>
        </w:rPr>
        <w:t>U</w:t>
      </w:r>
      <w:r w:rsidRPr="00683444">
        <w:rPr>
          <w:rFonts w:ascii="Arial" w:hAnsi="Arial" w:cs="Arial"/>
          <w:bCs/>
          <w:iCs/>
          <w:sz w:val="22"/>
          <w:szCs w:val="22"/>
        </w:rPr>
        <w:t>mowę o treści niniejszego paragrafu.</w:t>
      </w:r>
    </w:p>
    <w:bookmarkEnd w:id="5"/>
    <w:p w14:paraId="3C1E725A" w14:textId="77777777" w:rsidR="00683444" w:rsidRPr="00B03BC1" w:rsidRDefault="00683444" w:rsidP="00683444">
      <w:pPr>
        <w:jc w:val="both"/>
        <w:rPr>
          <w:rFonts w:ascii="Arial" w:hAnsi="Arial" w:cs="Arial"/>
          <w:bCs/>
        </w:rPr>
      </w:pPr>
    </w:p>
    <w:p w14:paraId="2A458C0C" w14:textId="5C1B9CE6" w:rsidR="0026725A" w:rsidRDefault="005337E3" w:rsidP="0077600E">
      <w:pPr>
        <w:autoSpaceDE w:val="0"/>
        <w:autoSpaceDN w:val="0"/>
        <w:adjustRightInd w:val="0"/>
        <w:spacing w:line="276" w:lineRule="auto"/>
        <w:ind w:left="284" w:hanging="284"/>
        <w:jc w:val="center"/>
        <w:rPr>
          <w:rStyle w:val="FontStyle11"/>
          <w:rFonts w:cs="Arial"/>
          <w:b/>
          <w:sz w:val="22"/>
          <w:szCs w:val="22"/>
        </w:rPr>
      </w:pPr>
      <w:r w:rsidRPr="0044101C">
        <w:rPr>
          <w:rStyle w:val="FontStyle11"/>
          <w:rFonts w:cs="Arial"/>
          <w:b/>
          <w:sz w:val="22"/>
          <w:szCs w:val="22"/>
        </w:rPr>
        <w:t xml:space="preserve">§ </w:t>
      </w:r>
      <w:r w:rsidR="0021336B" w:rsidRPr="0044101C">
        <w:rPr>
          <w:rStyle w:val="FontStyle11"/>
          <w:rFonts w:cs="Arial"/>
          <w:b/>
          <w:sz w:val="22"/>
          <w:szCs w:val="22"/>
        </w:rPr>
        <w:t>1</w:t>
      </w:r>
      <w:r w:rsidR="00C35538">
        <w:rPr>
          <w:rStyle w:val="FontStyle11"/>
          <w:rFonts w:cs="Arial"/>
          <w:b/>
          <w:sz w:val="22"/>
          <w:szCs w:val="22"/>
        </w:rPr>
        <w:t>2</w:t>
      </w:r>
    </w:p>
    <w:p w14:paraId="34AC3D1D" w14:textId="1EE6AFEB" w:rsidR="0066418C" w:rsidRPr="0066418C" w:rsidRDefault="0066418C" w:rsidP="0066418C">
      <w:pPr>
        <w:pStyle w:val="Akapitzlist"/>
        <w:numPr>
          <w:ilvl w:val="0"/>
          <w:numId w:val="36"/>
        </w:numPr>
        <w:spacing w:line="276" w:lineRule="auto"/>
        <w:ind w:left="284" w:hanging="284"/>
        <w:contextualSpacing/>
        <w:jc w:val="both"/>
        <w:rPr>
          <w:rFonts w:ascii="Arial" w:hAnsi="Arial" w:cs="Arial"/>
          <w:sz w:val="22"/>
          <w:szCs w:val="22"/>
        </w:rPr>
      </w:pPr>
      <w:r w:rsidRPr="0066418C">
        <w:rPr>
          <w:rFonts w:ascii="Arial" w:hAnsi="Arial" w:cs="Arial"/>
          <w:sz w:val="22"/>
          <w:szCs w:val="22"/>
        </w:rPr>
        <w:t>Wykonawca oświadcza, że:</w:t>
      </w:r>
      <w:r w:rsidRPr="0066418C">
        <w:rPr>
          <w:rFonts w:ascii="Arial" w:hAnsi="Arial" w:cs="Arial"/>
          <w:sz w:val="22"/>
          <w:szCs w:val="22"/>
        </w:rPr>
        <w:br/>
        <w:t>1) nie zachodzą w stosunku do niej okoliczności wskazane w art. 7 ust.1 ustawy z dnia kwietnia 2022 r. o szczególnych rozwiązaniach w zakresie przeciwdziałania wspieraniu agresji na Ukrainę oraz służących ochronie bezpieczeństwa narodowego (Dz.U. z 2022 r. poz. 835), w szczególności:</w:t>
      </w:r>
      <w:r w:rsidRPr="0066418C">
        <w:rPr>
          <w:rFonts w:ascii="Arial" w:hAnsi="Arial" w:cs="Arial"/>
          <w:sz w:val="22"/>
          <w:szCs w:val="22"/>
        </w:rPr>
        <w:br/>
        <w:t>a) nie jest wymieniony w wykazach określonych w rozporządzeniu Rady (WE) nr 765/2006 z dnia 18 maja 2006 r. dotyczącego środków ograniczających w związku z sytuacją na Białorusi i udziałem Białorusi w agresji Rosji wobec Ukrainy, dalej „rozporządzenie 765/2006”;</w:t>
      </w:r>
      <w:r w:rsidRPr="0066418C">
        <w:rPr>
          <w:rFonts w:ascii="Arial" w:hAnsi="Arial" w:cs="Arial"/>
          <w:sz w:val="22"/>
          <w:szCs w:val="22"/>
        </w:rPr>
        <w:br/>
        <w:t>b) 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r w:rsidRPr="0066418C">
        <w:rPr>
          <w:rFonts w:ascii="Arial" w:hAnsi="Arial" w:cs="Arial"/>
          <w:sz w:val="22"/>
          <w:szCs w:val="22"/>
        </w:rPr>
        <w:br/>
        <w:t>c) 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02F77B7A" w14:textId="60EB75E4" w:rsidR="0066418C" w:rsidRPr="002C4327" w:rsidRDefault="0066418C" w:rsidP="002C4327">
      <w:pPr>
        <w:spacing w:line="276" w:lineRule="auto"/>
        <w:ind w:left="284" w:hanging="142"/>
        <w:jc w:val="both"/>
        <w:rPr>
          <w:rFonts w:ascii="Arial" w:hAnsi="Arial" w:cs="Arial"/>
          <w:sz w:val="22"/>
          <w:szCs w:val="22"/>
        </w:rPr>
      </w:pPr>
      <w:r w:rsidRPr="002C4327">
        <w:rPr>
          <w:rFonts w:ascii="Arial" w:hAnsi="Arial" w:cs="Arial"/>
          <w:sz w:val="22"/>
          <w:szCs w:val="22"/>
        </w:rPr>
        <w:br/>
        <w:t>d) 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w:t>
      </w:r>
    </w:p>
    <w:p w14:paraId="6B48A579" w14:textId="0791EC10" w:rsidR="0066418C" w:rsidRPr="006B40B4" w:rsidRDefault="0066418C" w:rsidP="0066418C">
      <w:pPr>
        <w:pStyle w:val="Akapitzlist"/>
        <w:spacing w:line="276" w:lineRule="auto"/>
        <w:ind w:left="284"/>
        <w:jc w:val="both"/>
        <w:rPr>
          <w:rFonts w:ascii="Arial" w:hAnsi="Arial" w:cs="Arial"/>
          <w:b/>
          <w:bCs/>
          <w:sz w:val="22"/>
          <w:szCs w:val="22"/>
        </w:rPr>
      </w:pPr>
      <w:r w:rsidRPr="002C4327">
        <w:rPr>
          <w:rFonts w:ascii="Arial" w:hAnsi="Arial" w:cs="Arial"/>
          <w:sz w:val="22"/>
          <w:szCs w:val="22"/>
        </w:rPr>
        <w:t>- Prawo zamówień publicznych</w:t>
      </w:r>
      <w:r w:rsidR="006B40B4">
        <w:rPr>
          <w:rFonts w:ascii="Arial" w:hAnsi="Arial" w:cs="Arial"/>
          <w:sz w:val="22"/>
          <w:szCs w:val="22"/>
        </w:rPr>
        <w:t xml:space="preserve"> </w:t>
      </w:r>
      <w:r w:rsidR="006B40B4" w:rsidRPr="006B40B4">
        <w:rPr>
          <w:rFonts w:ascii="Arial" w:hAnsi="Arial" w:cs="Arial"/>
          <w:b/>
          <w:bCs/>
          <w:sz w:val="22"/>
          <w:szCs w:val="22"/>
        </w:rPr>
        <w:t>(wykreślić jeżeli Wykonawca nie jest Sp. z o.o. lub Spółką Akcyjną)</w:t>
      </w:r>
      <w:r w:rsidR="006B40B4">
        <w:rPr>
          <w:rFonts w:ascii="Arial" w:hAnsi="Arial" w:cs="Arial"/>
          <w:b/>
          <w:bCs/>
          <w:sz w:val="22"/>
          <w:szCs w:val="22"/>
        </w:rPr>
        <w:t>,</w:t>
      </w:r>
    </w:p>
    <w:p w14:paraId="34A83958" w14:textId="77777777" w:rsidR="002A2857" w:rsidRDefault="0066418C" w:rsidP="006B40B4">
      <w:pPr>
        <w:pStyle w:val="Akapitzlist"/>
        <w:spacing w:line="276" w:lineRule="auto"/>
        <w:ind w:left="284"/>
        <w:jc w:val="both"/>
        <w:rPr>
          <w:rFonts w:ascii="Arial" w:hAnsi="Arial" w:cs="Arial"/>
          <w:sz w:val="22"/>
          <w:szCs w:val="22"/>
        </w:rPr>
      </w:pPr>
      <w:r w:rsidRPr="002C4327">
        <w:rPr>
          <w:rFonts w:ascii="Arial" w:hAnsi="Arial" w:cs="Arial"/>
          <w:sz w:val="22"/>
          <w:szCs w:val="22"/>
        </w:rPr>
        <w:t>e) 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r w:rsidR="006B40B4">
        <w:rPr>
          <w:rFonts w:ascii="Arial" w:hAnsi="Arial" w:cs="Arial"/>
          <w:sz w:val="22"/>
          <w:szCs w:val="22"/>
        </w:rPr>
        <w:t xml:space="preserve"> </w:t>
      </w:r>
      <w:r w:rsidR="006B40B4" w:rsidRPr="006B40B4">
        <w:rPr>
          <w:rFonts w:ascii="Arial" w:hAnsi="Arial" w:cs="Arial"/>
          <w:b/>
          <w:bCs/>
          <w:sz w:val="22"/>
          <w:szCs w:val="22"/>
        </w:rPr>
        <w:t>(wykreślić jeżeli Wykonawca nie jest Sp. z o.o. lub Spółką Akcyjną)</w:t>
      </w:r>
      <w:r w:rsidR="006B40B4" w:rsidRPr="006B40B4">
        <w:rPr>
          <w:rFonts w:ascii="Arial" w:hAnsi="Arial" w:cs="Arial"/>
          <w:sz w:val="22"/>
          <w:szCs w:val="22"/>
        </w:rPr>
        <w:t>,</w:t>
      </w:r>
    </w:p>
    <w:p w14:paraId="5D010EF7" w14:textId="4A803CC5" w:rsidR="0066418C" w:rsidRPr="006B40B4" w:rsidRDefault="0066418C" w:rsidP="006B40B4">
      <w:pPr>
        <w:pStyle w:val="Akapitzlist"/>
        <w:spacing w:line="276" w:lineRule="auto"/>
        <w:ind w:left="284"/>
        <w:jc w:val="both"/>
        <w:rPr>
          <w:rFonts w:ascii="Arial" w:hAnsi="Arial" w:cs="Arial"/>
          <w:b/>
          <w:bCs/>
          <w:sz w:val="22"/>
          <w:szCs w:val="22"/>
        </w:rPr>
      </w:pPr>
      <w:r w:rsidRPr="006B40B4">
        <w:rPr>
          <w:rFonts w:ascii="Arial" w:hAnsi="Arial" w:cs="Arial"/>
          <w:sz w:val="22"/>
          <w:szCs w:val="22"/>
        </w:rPr>
        <w:br/>
        <w:t xml:space="preserve">2) Wykonawca niezwłocznie poinformuje </w:t>
      </w:r>
      <w:r w:rsidR="00424A0D" w:rsidRPr="006B40B4">
        <w:rPr>
          <w:rFonts w:ascii="Arial" w:hAnsi="Arial" w:cs="Arial"/>
          <w:sz w:val="22"/>
          <w:szCs w:val="22"/>
        </w:rPr>
        <w:t>Zamawiającego</w:t>
      </w:r>
      <w:r w:rsidRPr="006B40B4">
        <w:rPr>
          <w:rFonts w:ascii="Arial" w:hAnsi="Arial" w:cs="Arial"/>
          <w:sz w:val="22"/>
          <w:szCs w:val="22"/>
        </w:rPr>
        <w:t xml:space="preserve"> o każdej zmianie okoliczności, o których mowa w pkt 1 powyżej.</w:t>
      </w:r>
    </w:p>
    <w:p w14:paraId="4CB85371" w14:textId="77777777" w:rsidR="003F3AB3" w:rsidRPr="0066418C" w:rsidRDefault="003F3AB3" w:rsidP="002A2857">
      <w:pPr>
        <w:autoSpaceDE w:val="0"/>
        <w:autoSpaceDN w:val="0"/>
        <w:adjustRightInd w:val="0"/>
        <w:spacing w:line="276" w:lineRule="auto"/>
        <w:jc w:val="both"/>
        <w:rPr>
          <w:rStyle w:val="FontStyle11"/>
          <w:rFonts w:cs="Arial"/>
          <w:b/>
          <w:sz w:val="22"/>
          <w:szCs w:val="22"/>
        </w:rPr>
      </w:pPr>
    </w:p>
    <w:p w14:paraId="2DB99978" w14:textId="6722144A" w:rsidR="0066418C" w:rsidRPr="0044101C" w:rsidRDefault="0066418C" w:rsidP="0077600E">
      <w:pPr>
        <w:autoSpaceDE w:val="0"/>
        <w:autoSpaceDN w:val="0"/>
        <w:adjustRightInd w:val="0"/>
        <w:spacing w:line="276" w:lineRule="auto"/>
        <w:ind w:left="284" w:hanging="284"/>
        <w:jc w:val="center"/>
        <w:rPr>
          <w:rStyle w:val="FontStyle11"/>
          <w:rFonts w:cs="Arial"/>
          <w:b/>
          <w:sz w:val="22"/>
          <w:szCs w:val="22"/>
        </w:rPr>
      </w:pPr>
      <w:r>
        <w:rPr>
          <w:rStyle w:val="FontStyle11"/>
          <w:rFonts w:cs="Arial"/>
          <w:b/>
          <w:sz w:val="22"/>
          <w:szCs w:val="22"/>
        </w:rPr>
        <w:t>§13</w:t>
      </w:r>
    </w:p>
    <w:p w14:paraId="491A802D" w14:textId="77777777" w:rsidR="005337E3" w:rsidRPr="0044101C" w:rsidRDefault="005337E3" w:rsidP="0044101C">
      <w:pPr>
        <w:pStyle w:val="Style7"/>
        <w:spacing w:line="276" w:lineRule="auto"/>
        <w:ind w:left="142" w:right="74"/>
        <w:jc w:val="center"/>
        <w:rPr>
          <w:rStyle w:val="FontStyle11"/>
          <w:b/>
          <w:sz w:val="22"/>
          <w:szCs w:val="22"/>
        </w:rPr>
      </w:pPr>
      <w:r w:rsidRPr="0044101C">
        <w:rPr>
          <w:rStyle w:val="FontStyle11"/>
          <w:b/>
          <w:sz w:val="22"/>
          <w:szCs w:val="22"/>
        </w:rPr>
        <w:t>Postanowienia końcowe</w:t>
      </w:r>
    </w:p>
    <w:p w14:paraId="18B413B2" w14:textId="2F564629" w:rsidR="00166739" w:rsidRPr="0044101C" w:rsidRDefault="006255D9" w:rsidP="0044101C">
      <w:pPr>
        <w:pStyle w:val="Style7"/>
        <w:numPr>
          <w:ilvl w:val="0"/>
          <w:numId w:val="11"/>
        </w:numPr>
        <w:spacing w:line="276" w:lineRule="auto"/>
        <w:ind w:left="284" w:right="74" w:hanging="284"/>
        <w:rPr>
          <w:rStyle w:val="FontStyle11"/>
          <w:sz w:val="22"/>
          <w:szCs w:val="22"/>
        </w:rPr>
      </w:pPr>
      <w:r w:rsidRPr="0044101C">
        <w:rPr>
          <w:rStyle w:val="FontStyle11"/>
          <w:sz w:val="22"/>
          <w:szCs w:val="22"/>
        </w:rPr>
        <w:t xml:space="preserve">W sprawach nieuregulowanych niniejszą </w:t>
      </w:r>
      <w:r w:rsidR="0077600E">
        <w:rPr>
          <w:rStyle w:val="FontStyle11"/>
          <w:sz w:val="22"/>
          <w:szCs w:val="22"/>
        </w:rPr>
        <w:t>U</w:t>
      </w:r>
      <w:r w:rsidRPr="0044101C">
        <w:rPr>
          <w:rStyle w:val="FontStyle11"/>
          <w:sz w:val="22"/>
          <w:szCs w:val="22"/>
        </w:rPr>
        <w:t>mową mają zastosowanie przepisy Kodeksu Cywilnego.</w:t>
      </w:r>
    </w:p>
    <w:p w14:paraId="4F6442DE" w14:textId="58CF5E3C" w:rsidR="002658AB" w:rsidRPr="0044101C" w:rsidRDefault="005B1EE3" w:rsidP="0044101C">
      <w:pPr>
        <w:pStyle w:val="Style7"/>
        <w:numPr>
          <w:ilvl w:val="0"/>
          <w:numId w:val="11"/>
        </w:numPr>
        <w:spacing w:line="276" w:lineRule="auto"/>
        <w:ind w:left="284" w:right="74" w:hanging="284"/>
        <w:rPr>
          <w:rStyle w:val="FontStyle11"/>
          <w:sz w:val="22"/>
          <w:szCs w:val="22"/>
        </w:rPr>
      </w:pPr>
      <w:r w:rsidRPr="0044101C">
        <w:rPr>
          <w:rStyle w:val="FontStyle11"/>
          <w:sz w:val="22"/>
          <w:szCs w:val="22"/>
        </w:rPr>
        <w:t>Koordynatorami</w:t>
      </w:r>
      <w:r w:rsidR="002658AB" w:rsidRPr="0044101C">
        <w:rPr>
          <w:rStyle w:val="FontStyle11"/>
          <w:sz w:val="22"/>
          <w:szCs w:val="22"/>
        </w:rPr>
        <w:t xml:space="preserve"> niniejszej </w:t>
      </w:r>
      <w:r w:rsidR="0077600E">
        <w:rPr>
          <w:rStyle w:val="FontStyle11"/>
          <w:sz w:val="22"/>
          <w:szCs w:val="22"/>
        </w:rPr>
        <w:t>U</w:t>
      </w:r>
      <w:r w:rsidR="002658AB" w:rsidRPr="0044101C">
        <w:rPr>
          <w:rStyle w:val="FontStyle11"/>
          <w:sz w:val="22"/>
          <w:szCs w:val="22"/>
        </w:rPr>
        <w:t>mowy są:</w:t>
      </w:r>
    </w:p>
    <w:p w14:paraId="5466291F" w14:textId="2FA96C49" w:rsidR="002658AB" w:rsidRPr="0044101C" w:rsidRDefault="0077600E" w:rsidP="0044101C">
      <w:pPr>
        <w:pStyle w:val="Style7"/>
        <w:spacing w:line="276" w:lineRule="auto"/>
        <w:ind w:left="284" w:right="74"/>
        <w:rPr>
          <w:rStyle w:val="FontStyle11"/>
          <w:sz w:val="22"/>
          <w:szCs w:val="22"/>
        </w:rPr>
      </w:pPr>
      <w:r>
        <w:rPr>
          <w:rStyle w:val="FontStyle11"/>
          <w:sz w:val="22"/>
          <w:szCs w:val="22"/>
        </w:rPr>
        <w:t>1)</w:t>
      </w:r>
      <w:r w:rsidR="002658AB" w:rsidRPr="0044101C">
        <w:rPr>
          <w:rStyle w:val="FontStyle11"/>
          <w:sz w:val="22"/>
          <w:szCs w:val="22"/>
        </w:rPr>
        <w:t xml:space="preserve"> ze strony Zamawiającego ………………</w:t>
      </w:r>
      <w:r w:rsidR="00694302" w:rsidRPr="0044101C">
        <w:rPr>
          <w:rStyle w:val="FontStyle11"/>
          <w:sz w:val="22"/>
          <w:szCs w:val="22"/>
        </w:rPr>
        <w:t xml:space="preserve">.. </w:t>
      </w:r>
      <w:r w:rsidR="002658AB" w:rsidRPr="0044101C">
        <w:rPr>
          <w:rStyle w:val="FontStyle11"/>
          <w:sz w:val="22"/>
          <w:szCs w:val="22"/>
        </w:rPr>
        <w:t>(tel. ………………………</w:t>
      </w:r>
      <w:r w:rsidR="00F14B80" w:rsidRPr="0044101C">
        <w:rPr>
          <w:rStyle w:val="FontStyle11"/>
          <w:sz w:val="22"/>
          <w:szCs w:val="22"/>
        </w:rPr>
        <w:t>e-mail ……</w:t>
      </w:r>
      <w:r>
        <w:rPr>
          <w:rStyle w:val="FontStyle11"/>
          <w:sz w:val="22"/>
          <w:szCs w:val="22"/>
        </w:rPr>
        <w:t>……..</w:t>
      </w:r>
      <w:r w:rsidR="00F14B80" w:rsidRPr="0044101C">
        <w:rPr>
          <w:rStyle w:val="FontStyle11"/>
          <w:sz w:val="22"/>
          <w:szCs w:val="22"/>
        </w:rPr>
        <w:t>….</w:t>
      </w:r>
      <w:r w:rsidR="002658AB" w:rsidRPr="0044101C">
        <w:rPr>
          <w:rStyle w:val="FontStyle11"/>
          <w:sz w:val="22"/>
          <w:szCs w:val="22"/>
        </w:rPr>
        <w:t>…)</w:t>
      </w:r>
      <w:r w:rsidR="00F14B80" w:rsidRPr="0044101C">
        <w:rPr>
          <w:rStyle w:val="FontStyle11"/>
          <w:sz w:val="22"/>
          <w:szCs w:val="22"/>
        </w:rPr>
        <w:t>,</w:t>
      </w:r>
    </w:p>
    <w:p w14:paraId="6E44685F" w14:textId="662F8350" w:rsidR="002658AB" w:rsidRPr="0044101C" w:rsidRDefault="0077600E" w:rsidP="0044101C">
      <w:pPr>
        <w:pStyle w:val="Style7"/>
        <w:spacing w:line="276" w:lineRule="auto"/>
        <w:ind w:left="284" w:right="74"/>
        <w:rPr>
          <w:rStyle w:val="FontStyle11"/>
          <w:sz w:val="22"/>
          <w:szCs w:val="22"/>
        </w:rPr>
      </w:pPr>
      <w:r>
        <w:rPr>
          <w:rStyle w:val="FontStyle11"/>
          <w:sz w:val="22"/>
          <w:szCs w:val="22"/>
        </w:rPr>
        <w:t>2)</w:t>
      </w:r>
      <w:r w:rsidR="002658AB" w:rsidRPr="0044101C">
        <w:rPr>
          <w:rStyle w:val="FontStyle11"/>
          <w:sz w:val="22"/>
          <w:szCs w:val="22"/>
        </w:rPr>
        <w:t xml:space="preserve"> ze strony Wykonawcy ……………………… (tel</w:t>
      </w:r>
      <w:r w:rsidR="00563147" w:rsidRPr="0044101C">
        <w:rPr>
          <w:rStyle w:val="FontStyle11"/>
          <w:sz w:val="22"/>
          <w:szCs w:val="22"/>
        </w:rPr>
        <w:t xml:space="preserve">. </w:t>
      </w:r>
      <w:r w:rsidR="002658AB" w:rsidRPr="0044101C">
        <w:rPr>
          <w:rStyle w:val="FontStyle11"/>
          <w:sz w:val="22"/>
          <w:szCs w:val="22"/>
        </w:rPr>
        <w:t>………………………</w:t>
      </w:r>
      <w:r w:rsidR="00F14B80" w:rsidRPr="0044101C">
        <w:rPr>
          <w:rStyle w:val="FontStyle11"/>
          <w:sz w:val="22"/>
          <w:szCs w:val="22"/>
        </w:rPr>
        <w:t>e-mail</w:t>
      </w:r>
      <w:r w:rsidR="00694302" w:rsidRPr="0044101C">
        <w:rPr>
          <w:rStyle w:val="FontStyle11"/>
          <w:sz w:val="22"/>
          <w:szCs w:val="22"/>
        </w:rPr>
        <w:t xml:space="preserve"> ……</w:t>
      </w:r>
      <w:r>
        <w:rPr>
          <w:rStyle w:val="FontStyle11"/>
          <w:sz w:val="22"/>
          <w:szCs w:val="22"/>
        </w:rPr>
        <w:t>……..</w:t>
      </w:r>
      <w:r w:rsidR="00694302" w:rsidRPr="0044101C">
        <w:rPr>
          <w:rStyle w:val="FontStyle11"/>
          <w:sz w:val="22"/>
          <w:szCs w:val="22"/>
        </w:rPr>
        <w:t>….</w:t>
      </w:r>
      <w:r w:rsidR="00394850" w:rsidRPr="0044101C">
        <w:rPr>
          <w:rStyle w:val="FontStyle11"/>
          <w:sz w:val="22"/>
          <w:szCs w:val="22"/>
        </w:rPr>
        <w:t>)</w:t>
      </w:r>
      <w:r w:rsidR="00F14B80" w:rsidRPr="0044101C">
        <w:rPr>
          <w:rStyle w:val="FontStyle11"/>
          <w:sz w:val="22"/>
          <w:szCs w:val="22"/>
        </w:rPr>
        <w:t>.</w:t>
      </w:r>
    </w:p>
    <w:p w14:paraId="58BD0F0B" w14:textId="383040C0" w:rsidR="00EF3E93" w:rsidRPr="0044101C" w:rsidRDefault="00EF3E93" w:rsidP="0044101C">
      <w:pPr>
        <w:pStyle w:val="Akapitzlist"/>
        <w:numPr>
          <w:ilvl w:val="0"/>
          <w:numId w:val="11"/>
        </w:numPr>
        <w:spacing w:line="276" w:lineRule="auto"/>
        <w:ind w:left="284" w:hanging="284"/>
        <w:jc w:val="both"/>
        <w:rPr>
          <w:rStyle w:val="FontStyle11"/>
          <w:rFonts w:cs="Arial"/>
          <w:sz w:val="22"/>
          <w:szCs w:val="22"/>
        </w:rPr>
      </w:pPr>
      <w:r w:rsidRPr="0044101C">
        <w:rPr>
          <w:rStyle w:val="FontStyle11"/>
          <w:rFonts w:cs="Arial"/>
          <w:sz w:val="22"/>
          <w:szCs w:val="22"/>
        </w:rPr>
        <w:t xml:space="preserve">Strony mają prawo do zmiany osób odpowiedzialnych za realizację Umowy wskazanych </w:t>
      </w:r>
      <w:r w:rsidR="00CF2AD3" w:rsidRPr="0044101C">
        <w:rPr>
          <w:rStyle w:val="FontStyle11"/>
          <w:rFonts w:cs="Arial"/>
          <w:sz w:val="22"/>
          <w:szCs w:val="22"/>
        </w:rPr>
        <w:br/>
      </w:r>
      <w:r w:rsidRPr="0044101C">
        <w:rPr>
          <w:rStyle w:val="FontStyle11"/>
          <w:rFonts w:cs="Arial"/>
          <w:sz w:val="22"/>
          <w:szCs w:val="22"/>
        </w:rPr>
        <w:t xml:space="preserve">w ust. 2 w trakcie trwania Umowy, bez konieczności wprowadzania aneksu do Umowy. </w:t>
      </w:r>
      <w:r w:rsidR="00CF2AD3" w:rsidRPr="0044101C">
        <w:rPr>
          <w:rStyle w:val="FontStyle11"/>
          <w:rFonts w:cs="Arial"/>
          <w:sz w:val="22"/>
          <w:szCs w:val="22"/>
        </w:rPr>
        <w:br/>
      </w:r>
      <w:r w:rsidRPr="0044101C">
        <w:rPr>
          <w:rStyle w:val="FontStyle11"/>
          <w:rFonts w:cs="Arial"/>
          <w:sz w:val="22"/>
          <w:szCs w:val="22"/>
        </w:rPr>
        <w:t>O zmianie osób odpowiedzialnych za wykonywanie Umowy, Strony będą się informować na piśmie lub w formie e-mail.</w:t>
      </w:r>
    </w:p>
    <w:p w14:paraId="5164E3BF" w14:textId="54C1CF0A" w:rsidR="00166739" w:rsidRPr="0044101C" w:rsidRDefault="006100E8" w:rsidP="0044101C">
      <w:pPr>
        <w:pStyle w:val="Style7"/>
        <w:numPr>
          <w:ilvl w:val="0"/>
          <w:numId w:val="11"/>
        </w:numPr>
        <w:spacing w:line="276" w:lineRule="auto"/>
        <w:ind w:left="284" w:right="74" w:hanging="284"/>
        <w:rPr>
          <w:rStyle w:val="FontStyle11"/>
          <w:sz w:val="22"/>
          <w:szCs w:val="22"/>
        </w:rPr>
      </w:pPr>
      <w:r w:rsidRPr="0044101C">
        <w:rPr>
          <w:rStyle w:val="FontStyle11"/>
          <w:sz w:val="22"/>
          <w:szCs w:val="22"/>
        </w:rPr>
        <w:t>Wszelką korespondencję związaną z niniejszą umową należy przesłać na adres</w:t>
      </w:r>
      <w:r w:rsidR="000237C8" w:rsidRPr="0044101C">
        <w:rPr>
          <w:rStyle w:val="FontStyle11"/>
          <w:sz w:val="22"/>
          <w:szCs w:val="22"/>
        </w:rPr>
        <w:t xml:space="preserve">: </w:t>
      </w:r>
    </w:p>
    <w:p w14:paraId="3DFB8B2B" w14:textId="09B8E62B" w:rsidR="000237C8" w:rsidRPr="0044101C" w:rsidRDefault="000237C8" w:rsidP="0077600E">
      <w:pPr>
        <w:pStyle w:val="Style7"/>
        <w:numPr>
          <w:ilvl w:val="4"/>
          <w:numId w:val="11"/>
        </w:numPr>
        <w:spacing w:line="276" w:lineRule="auto"/>
        <w:ind w:left="567" w:right="74" w:hanging="283"/>
        <w:rPr>
          <w:rStyle w:val="FontStyle11"/>
          <w:sz w:val="22"/>
          <w:szCs w:val="22"/>
        </w:rPr>
      </w:pPr>
      <w:r w:rsidRPr="0044101C">
        <w:rPr>
          <w:rStyle w:val="FontStyle11"/>
          <w:sz w:val="22"/>
          <w:szCs w:val="22"/>
        </w:rPr>
        <w:t>Zamawiający: ……………………………………………………………………………………</w:t>
      </w:r>
    </w:p>
    <w:p w14:paraId="749A3F19" w14:textId="46FAC550" w:rsidR="00694302" w:rsidRPr="0044101C" w:rsidRDefault="000237C8" w:rsidP="0077600E">
      <w:pPr>
        <w:pStyle w:val="Style7"/>
        <w:numPr>
          <w:ilvl w:val="4"/>
          <w:numId w:val="11"/>
        </w:numPr>
        <w:spacing w:line="276" w:lineRule="auto"/>
        <w:ind w:left="567" w:right="74" w:hanging="283"/>
        <w:rPr>
          <w:rStyle w:val="FontStyle11"/>
          <w:sz w:val="22"/>
          <w:szCs w:val="22"/>
        </w:rPr>
      </w:pPr>
      <w:r w:rsidRPr="0044101C">
        <w:rPr>
          <w:rStyle w:val="FontStyle11"/>
          <w:sz w:val="22"/>
          <w:szCs w:val="22"/>
        </w:rPr>
        <w:t>Wykonawca: ……………………………………………………………………………………</w:t>
      </w:r>
    </w:p>
    <w:p w14:paraId="2681EB22" w14:textId="6DE93A03" w:rsidR="00166739" w:rsidRPr="0044101C" w:rsidRDefault="006255D9" w:rsidP="0044101C">
      <w:pPr>
        <w:pStyle w:val="Akapitzlist"/>
        <w:numPr>
          <w:ilvl w:val="0"/>
          <w:numId w:val="11"/>
        </w:numPr>
        <w:spacing w:line="276" w:lineRule="auto"/>
        <w:ind w:left="284" w:hanging="284"/>
        <w:jc w:val="both"/>
        <w:rPr>
          <w:rFonts w:ascii="Arial" w:hAnsi="Arial" w:cs="Arial"/>
          <w:sz w:val="22"/>
          <w:szCs w:val="22"/>
        </w:rPr>
      </w:pPr>
      <w:r w:rsidRPr="0044101C">
        <w:rPr>
          <w:rStyle w:val="FontStyle11"/>
          <w:rFonts w:cs="Arial"/>
          <w:sz w:val="22"/>
          <w:szCs w:val="22"/>
        </w:rPr>
        <w:t xml:space="preserve">Wszelkie zmiany niniejszej </w:t>
      </w:r>
      <w:r w:rsidR="0077600E">
        <w:rPr>
          <w:rStyle w:val="FontStyle11"/>
          <w:rFonts w:cs="Arial"/>
          <w:sz w:val="22"/>
          <w:szCs w:val="22"/>
        </w:rPr>
        <w:t>U</w:t>
      </w:r>
      <w:r w:rsidRPr="0044101C">
        <w:rPr>
          <w:rStyle w:val="FontStyle11"/>
          <w:rFonts w:cs="Arial"/>
          <w:sz w:val="22"/>
          <w:szCs w:val="22"/>
        </w:rPr>
        <w:t>mowy, wymagają formy pisemne</w:t>
      </w:r>
      <w:r w:rsidR="00D70FC8" w:rsidRPr="0044101C">
        <w:rPr>
          <w:rStyle w:val="FontStyle11"/>
          <w:rFonts w:cs="Arial"/>
          <w:sz w:val="22"/>
          <w:szCs w:val="22"/>
        </w:rPr>
        <w:t>go aneksu</w:t>
      </w:r>
      <w:r w:rsidRPr="0044101C">
        <w:rPr>
          <w:rStyle w:val="FontStyle11"/>
          <w:rFonts w:cs="Arial"/>
          <w:sz w:val="22"/>
          <w:szCs w:val="22"/>
        </w:rPr>
        <w:t>, pod rygorem nieważności</w:t>
      </w:r>
      <w:r w:rsidR="002B696B" w:rsidRPr="0044101C">
        <w:rPr>
          <w:rFonts w:ascii="Arial" w:hAnsi="Arial" w:cs="Arial"/>
          <w:sz w:val="22"/>
          <w:szCs w:val="22"/>
        </w:rPr>
        <w:t>, z zastrzeżeniem ust.3.</w:t>
      </w:r>
    </w:p>
    <w:p w14:paraId="61263B89" w14:textId="793415A2" w:rsidR="00166739" w:rsidRPr="0044101C" w:rsidRDefault="006255D9" w:rsidP="0044101C">
      <w:pPr>
        <w:pStyle w:val="Style7"/>
        <w:numPr>
          <w:ilvl w:val="0"/>
          <w:numId w:val="11"/>
        </w:numPr>
        <w:spacing w:line="276" w:lineRule="auto"/>
        <w:ind w:left="284" w:right="74" w:hanging="284"/>
        <w:rPr>
          <w:rStyle w:val="FontStyle11"/>
          <w:sz w:val="22"/>
          <w:szCs w:val="22"/>
        </w:rPr>
      </w:pPr>
      <w:r w:rsidRPr="0044101C">
        <w:rPr>
          <w:rStyle w:val="FontStyle11"/>
          <w:sz w:val="22"/>
          <w:szCs w:val="22"/>
        </w:rPr>
        <w:t>Spory, jakie mogą wyniknąć z tyt</w:t>
      </w:r>
      <w:r w:rsidR="00273CAF" w:rsidRPr="0044101C">
        <w:rPr>
          <w:rStyle w:val="FontStyle11"/>
          <w:sz w:val="22"/>
          <w:szCs w:val="22"/>
        </w:rPr>
        <w:t xml:space="preserve">ułu realizacji niniejszej </w:t>
      </w:r>
      <w:r w:rsidR="0077600E">
        <w:rPr>
          <w:rStyle w:val="FontStyle11"/>
          <w:sz w:val="22"/>
          <w:szCs w:val="22"/>
        </w:rPr>
        <w:t>U</w:t>
      </w:r>
      <w:r w:rsidR="00273CAF" w:rsidRPr="0044101C">
        <w:rPr>
          <w:rStyle w:val="FontStyle11"/>
          <w:sz w:val="22"/>
          <w:szCs w:val="22"/>
        </w:rPr>
        <w:t xml:space="preserve">mowy, a także w związku </w:t>
      </w:r>
      <w:r w:rsidR="00EA34AE" w:rsidRPr="0044101C">
        <w:rPr>
          <w:rStyle w:val="FontStyle11"/>
          <w:sz w:val="22"/>
          <w:szCs w:val="22"/>
        </w:rPr>
        <w:br/>
      </w:r>
      <w:r w:rsidR="00273CAF" w:rsidRPr="0044101C">
        <w:rPr>
          <w:rStyle w:val="FontStyle11"/>
          <w:sz w:val="22"/>
          <w:szCs w:val="22"/>
        </w:rPr>
        <w:t xml:space="preserve">z odstąpieniem od </w:t>
      </w:r>
      <w:r w:rsidR="0077600E">
        <w:rPr>
          <w:rStyle w:val="FontStyle11"/>
          <w:sz w:val="22"/>
          <w:szCs w:val="22"/>
        </w:rPr>
        <w:t>U</w:t>
      </w:r>
      <w:r w:rsidR="00273CAF" w:rsidRPr="0044101C">
        <w:rPr>
          <w:rStyle w:val="FontStyle11"/>
          <w:sz w:val="22"/>
          <w:szCs w:val="22"/>
        </w:rPr>
        <w:t xml:space="preserve">mowy, </w:t>
      </w:r>
      <w:r w:rsidRPr="0044101C">
        <w:rPr>
          <w:rStyle w:val="FontStyle11"/>
          <w:sz w:val="22"/>
          <w:szCs w:val="22"/>
        </w:rPr>
        <w:t>będą rozstrzygane przez sądy właściwe</w:t>
      </w:r>
      <w:r w:rsidR="00424A0D">
        <w:rPr>
          <w:rStyle w:val="FontStyle11"/>
          <w:sz w:val="22"/>
          <w:szCs w:val="22"/>
        </w:rPr>
        <w:t xml:space="preserve"> miejscowo</w:t>
      </w:r>
      <w:r w:rsidRPr="0044101C">
        <w:rPr>
          <w:rStyle w:val="FontStyle11"/>
          <w:sz w:val="22"/>
          <w:szCs w:val="22"/>
        </w:rPr>
        <w:t xml:space="preserve"> dla siedziby Zamawiającego.</w:t>
      </w:r>
    </w:p>
    <w:p w14:paraId="378C199E" w14:textId="05403BD2" w:rsidR="00F6021D" w:rsidRPr="0044101C" w:rsidRDefault="00166739" w:rsidP="0044101C">
      <w:pPr>
        <w:pStyle w:val="Style7"/>
        <w:numPr>
          <w:ilvl w:val="0"/>
          <w:numId w:val="11"/>
        </w:numPr>
        <w:spacing w:line="276" w:lineRule="auto"/>
        <w:ind w:left="284" w:right="74" w:hanging="284"/>
        <w:rPr>
          <w:rStyle w:val="FontStyle11"/>
          <w:sz w:val="22"/>
          <w:szCs w:val="22"/>
        </w:rPr>
      </w:pPr>
      <w:r w:rsidRPr="0044101C">
        <w:rPr>
          <w:rStyle w:val="FontStyle11"/>
          <w:sz w:val="22"/>
          <w:szCs w:val="22"/>
        </w:rPr>
        <w:t xml:space="preserve">Niniejsza </w:t>
      </w:r>
      <w:r w:rsidR="0077600E">
        <w:rPr>
          <w:rStyle w:val="FontStyle11"/>
          <w:sz w:val="22"/>
          <w:szCs w:val="22"/>
        </w:rPr>
        <w:t>U</w:t>
      </w:r>
      <w:r w:rsidRPr="0044101C">
        <w:rPr>
          <w:rStyle w:val="FontStyle11"/>
          <w:sz w:val="22"/>
          <w:szCs w:val="22"/>
        </w:rPr>
        <w:t xml:space="preserve">mowa jest tajemnicą handlową Zamawiającego i Wykonawcy. Obie </w:t>
      </w:r>
      <w:r w:rsidR="0077600E">
        <w:rPr>
          <w:rStyle w:val="FontStyle11"/>
          <w:sz w:val="22"/>
          <w:szCs w:val="22"/>
        </w:rPr>
        <w:t>S</w:t>
      </w:r>
      <w:r w:rsidRPr="0044101C">
        <w:rPr>
          <w:rStyle w:val="FontStyle11"/>
          <w:sz w:val="22"/>
          <w:szCs w:val="22"/>
        </w:rPr>
        <w:t>trony zobowiązują się nie</w:t>
      </w:r>
      <w:r w:rsidR="002658AB" w:rsidRPr="0044101C">
        <w:rPr>
          <w:rStyle w:val="FontStyle11"/>
          <w:sz w:val="22"/>
          <w:szCs w:val="22"/>
        </w:rPr>
        <w:t xml:space="preserve"> udostępniać warunków i treści </w:t>
      </w:r>
      <w:r w:rsidR="0077600E">
        <w:rPr>
          <w:rStyle w:val="FontStyle11"/>
          <w:sz w:val="22"/>
          <w:szCs w:val="22"/>
        </w:rPr>
        <w:t>U</w:t>
      </w:r>
      <w:r w:rsidRPr="0044101C">
        <w:rPr>
          <w:rStyle w:val="FontStyle11"/>
          <w:sz w:val="22"/>
          <w:szCs w:val="22"/>
        </w:rPr>
        <w:t>mowy osobom trzecim bez pisemnej zg</w:t>
      </w:r>
      <w:r w:rsidR="005F5E16" w:rsidRPr="0044101C">
        <w:rPr>
          <w:rStyle w:val="FontStyle11"/>
          <w:sz w:val="22"/>
          <w:szCs w:val="22"/>
        </w:rPr>
        <w:t>ody drugiej Strony.</w:t>
      </w:r>
      <w:r w:rsidR="00D57906">
        <w:rPr>
          <w:rStyle w:val="Odwoanieprzypisudolnego"/>
          <w:sz w:val="22"/>
          <w:szCs w:val="22"/>
        </w:rPr>
        <w:footnoteReference w:id="12"/>
      </w:r>
    </w:p>
    <w:p w14:paraId="60C93DC0" w14:textId="6EE10C00" w:rsidR="003A0162" w:rsidRPr="0077600E" w:rsidRDefault="003A0162" w:rsidP="002A2857">
      <w:pPr>
        <w:pStyle w:val="Style7"/>
        <w:numPr>
          <w:ilvl w:val="0"/>
          <w:numId w:val="11"/>
        </w:numPr>
        <w:spacing w:line="276" w:lineRule="auto"/>
        <w:ind w:left="283" w:right="74" w:hanging="283"/>
        <w:rPr>
          <w:rStyle w:val="FontStyle11"/>
          <w:sz w:val="22"/>
          <w:szCs w:val="22"/>
        </w:rPr>
      </w:pPr>
      <w:r w:rsidRPr="0077600E">
        <w:rPr>
          <w:rStyle w:val="FontStyle11"/>
          <w:sz w:val="22"/>
          <w:szCs w:val="22"/>
        </w:rPr>
        <w:t>Wszelkie postanowienia umowy dotyczące Wykonawcy stosuje się odpowiednio do wszystkich podmiotów wchodzących w skład podmiotu wspólnie realizującego umowę (dalej Członkowie).</w:t>
      </w:r>
      <w:r w:rsidR="00FA0658">
        <w:rPr>
          <w:rStyle w:val="Odwoanieprzypisudolnego"/>
          <w:sz w:val="22"/>
          <w:szCs w:val="22"/>
        </w:rPr>
        <w:footnoteReference w:id="13"/>
      </w:r>
    </w:p>
    <w:p w14:paraId="2352C8F7" w14:textId="55930253" w:rsidR="003A0162" w:rsidRPr="0077600E" w:rsidRDefault="003A0162" w:rsidP="002A2857">
      <w:pPr>
        <w:pStyle w:val="Style7"/>
        <w:numPr>
          <w:ilvl w:val="0"/>
          <w:numId w:val="11"/>
        </w:numPr>
        <w:spacing w:line="276" w:lineRule="auto"/>
        <w:ind w:left="283" w:right="74" w:hanging="283"/>
        <w:rPr>
          <w:rStyle w:val="FontStyle11"/>
          <w:sz w:val="22"/>
          <w:szCs w:val="22"/>
        </w:rPr>
      </w:pPr>
      <w:r w:rsidRPr="0077600E">
        <w:rPr>
          <w:rStyle w:val="FontStyle11"/>
          <w:sz w:val="22"/>
          <w:szCs w:val="22"/>
        </w:rPr>
        <w:t>Członkowie podmiotu wspólnie realizującego umowę odpowiadają solidarnie przed Zamawiającym za prawidłową realizację Umowy, zgodnie z zawartymi w niej warunkami oraz za wszelkie zobowiązania z niej wynikające.</w:t>
      </w:r>
      <w:r w:rsidR="00FA0658">
        <w:rPr>
          <w:rStyle w:val="Odwoanieprzypisudolnego"/>
          <w:sz w:val="22"/>
          <w:szCs w:val="22"/>
        </w:rPr>
        <w:footnoteReference w:id="14"/>
      </w:r>
    </w:p>
    <w:p w14:paraId="39F479E2" w14:textId="7FE9B355" w:rsidR="003A0162" w:rsidRPr="0077600E" w:rsidRDefault="003A0162" w:rsidP="0044101C">
      <w:pPr>
        <w:pStyle w:val="Style7"/>
        <w:numPr>
          <w:ilvl w:val="0"/>
          <w:numId w:val="11"/>
        </w:numPr>
        <w:spacing w:line="276" w:lineRule="auto"/>
        <w:ind w:left="283" w:right="74" w:hanging="425"/>
        <w:rPr>
          <w:rStyle w:val="FontStyle11"/>
          <w:sz w:val="22"/>
          <w:szCs w:val="22"/>
        </w:rPr>
      </w:pPr>
      <w:r w:rsidRPr="0077600E">
        <w:rPr>
          <w:rStyle w:val="FontStyle11"/>
          <w:sz w:val="22"/>
          <w:szCs w:val="22"/>
        </w:rPr>
        <w:t>Lider podmiotu wspólnie realizującego Umowę, w czasie wykonywania Umowy, jest nieodwołalnie umocowany do reprezentowania względem Zamawiającego pozostałych Członków we wszystkich sprawach dotyczących Umowy, w tym także do podpisywania aneksów do Umowy we wszelkich sprawach związanych z jej realizacją. Wszelkie oświadczenia lub działania Lidera uznawane są także za oświadczenia lub działania pozostałych Członków.</w:t>
      </w:r>
      <w:r w:rsidR="00FA0658">
        <w:rPr>
          <w:rStyle w:val="Odwoanieprzypisudolnego"/>
          <w:sz w:val="22"/>
          <w:szCs w:val="22"/>
        </w:rPr>
        <w:footnoteReference w:id="15"/>
      </w:r>
    </w:p>
    <w:p w14:paraId="72F497E2" w14:textId="7722BA8C" w:rsidR="003A0162" w:rsidRPr="0077600E" w:rsidRDefault="003A0162" w:rsidP="0044101C">
      <w:pPr>
        <w:pStyle w:val="Style7"/>
        <w:numPr>
          <w:ilvl w:val="0"/>
          <w:numId w:val="11"/>
        </w:numPr>
        <w:spacing w:line="276" w:lineRule="auto"/>
        <w:ind w:left="283" w:right="74" w:hanging="425"/>
        <w:rPr>
          <w:rStyle w:val="FontStyle11"/>
          <w:sz w:val="22"/>
          <w:szCs w:val="22"/>
        </w:rPr>
      </w:pPr>
      <w:r w:rsidRPr="0077600E">
        <w:rPr>
          <w:rStyle w:val="FontStyle11"/>
          <w:sz w:val="22"/>
          <w:szCs w:val="22"/>
        </w:rPr>
        <w:t>Oświadczenia Zamawiającego złożone skutecznie do Lidera podmiotu wspólnie realizującego Umowę uznawane są za skutecznie złożone także względem pozostałych Członków. Świadczenia spełnione na rzecz Lidera, uważa się również za skutecznie spełnione na rzecz pozostałych Członków.</w:t>
      </w:r>
      <w:r w:rsidR="00FA0658">
        <w:rPr>
          <w:rStyle w:val="Odwoanieprzypisudolnego"/>
          <w:sz w:val="22"/>
          <w:szCs w:val="22"/>
        </w:rPr>
        <w:footnoteReference w:id="16"/>
      </w:r>
    </w:p>
    <w:p w14:paraId="420479A8" w14:textId="30530ADF" w:rsidR="00930E5E" w:rsidRPr="00F71E6E" w:rsidRDefault="00930E5E" w:rsidP="00F71E6E">
      <w:pPr>
        <w:pStyle w:val="Akapitzlist"/>
        <w:numPr>
          <w:ilvl w:val="0"/>
          <w:numId w:val="11"/>
        </w:numPr>
        <w:spacing w:line="276" w:lineRule="auto"/>
        <w:ind w:left="284" w:hanging="426"/>
        <w:contextualSpacing/>
        <w:jc w:val="both"/>
        <w:rPr>
          <w:rStyle w:val="FontStyle11"/>
          <w:rFonts w:cs="Arial"/>
          <w:sz w:val="22"/>
          <w:szCs w:val="22"/>
        </w:rPr>
      </w:pPr>
      <w:r w:rsidRPr="00F71E6E">
        <w:rPr>
          <w:rFonts w:ascii="Arial" w:hAnsi="Arial" w:cs="Arial"/>
          <w:sz w:val="22"/>
          <w:szCs w:val="22"/>
        </w:rPr>
        <w:t xml:space="preserve">W celu weryfikacji i prawidłowego wypełnienia obowiązków podatkowych przez </w:t>
      </w:r>
      <w:r w:rsidR="00F71E6E">
        <w:rPr>
          <w:rFonts w:ascii="Arial" w:hAnsi="Arial" w:cs="Arial"/>
          <w:sz w:val="22"/>
          <w:szCs w:val="22"/>
        </w:rPr>
        <w:t>Zamawiającego</w:t>
      </w:r>
      <w:r w:rsidRPr="00F71E6E">
        <w:rPr>
          <w:rFonts w:ascii="Arial" w:hAnsi="Arial" w:cs="Arial"/>
          <w:sz w:val="22"/>
          <w:szCs w:val="22"/>
        </w:rPr>
        <w:t xml:space="preserve"> wynikających w szczególności z treści z art. 11 o ust. 1a i 1b ustawy o CIT, </w:t>
      </w:r>
      <w:r w:rsidR="004F60D5">
        <w:rPr>
          <w:rFonts w:ascii="Arial" w:hAnsi="Arial" w:cs="Arial"/>
          <w:sz w:val="22"/>
          <w:szCs w:val="22"/>
        </w:rPr>
        <w:t xml:space="preserve">Wykonawca </w:t>
      </w:r>
      <w:r w:rsidRPr="00F71E6E">
        <w:rPr>
          <w:rFonts w:ascii="Arial" w:hAnsi="Arial" w:cs="Arial"/>
          <w:sz w:val="22"/>
          <w:szCs w:val="22"/>
        </w:rPr>
        <w:t xml:space="preserve">zobowiązany jest na pisemne wezwanie </w:t>
      </w:r>
      <w:r w:rsidR="00F71E6E">
        <w:rPr>
          <w:rFonts w:ascii="Arial" w:hAnsi="Arial" w:cs="Arial"/>
          <w:sz w:val="22"/>
          <w:szCs w:val="22"/>
        </w:rPr>
        <w:t>Zamawiającego</w:t>
      </w:r>
      <w:r w:rsidRPr="00F71E6E">
        <w:rPr>
          <w:rFonts w:ascii="Arial" w:hAnsi="Arial" w:cs="Arial"/>
          <w:sz w:val="22"/>
          <w:szCs w:val="22"/>
        </w:rPr>
        <w:t xml:space="preserve"> do złożenia oświadczenia wiedzy kontrahenta umożliwiającego prawidłowe wypełnienie przez </w:t>
      </w:r>
      <w:r w:rsidR="00F71E6E">
        <w:rPr>
          <w:rFonts w:ascii="Arial" w:hAnsi="Arial" w:cs="Arial"/>
          <w:sz w:val="22"/>
          <w:szCs w:val="22"/>
        </w:rPr>
        <w:t>Zamawiającego</w:t>
      </w:r>
      <w:r w:rsidRPr="00F71E6E">
        <w:rPr>
          <w:rFonts w:ascii="Arial" w:hAnsi="Arial" w:cs="Arial"/>
          <w:sz w:val="22"/>
          <w:szCs w:val="22"/>
        </w:rPr>
        <w:t xml:space="preserve"> tych obowiązków.</w:t>
      </w:r>
      <w:r w:rsidR="00FA0658">
        <w:rPr>
          <w:rStyle w:val="Odwoanieprzypisudolnego"/>
          <w:rFonts w:ascii="Arial" w:hAnsi="Arial"/>
          <w:sz w:val="22"/>
          <w:szCs w:val="22"/>
        </w:rPr>
        <w:footnoteReference w:id="17"/>
      </w:r>
    </w:p>
    <w:p w14:paraId="3752BE45" w14:textId="4A731948" w:rsidR="003A0162" w:rsidRPr="0077600E" w:rsidRDefault="00B04630" w:rsidP="0044101C">
      <w:pPr>
        <w:pStyle w:val="Style7"/>
        <w:numPr>
          <w:ilvl w:val="0"/>
          <w:numId w:val="11"/>
        </w:numPr>
        <w:tabs>
          <w:tab w:val="num" w:pos="284"/>
        </w:tabs>
        <w:spacing w:line="276" w:lineRule="auto"/>
        <w:ind w:left="283" w:right="74" w:hanging="425"/>
        <w:rPr>
          <w:rStyle w:val="FontStyle11"/>
          <w:sz w:val="22"/>
          <w:szCs w:val="22"/>
        </w:rPr>
      </w:pPr>
      <w:r w:rsidRPr="0077600E">
        <w:rPr>
          <w:rStyle w:val="FontStyle11"/>
          <w:sz w:val="22"/>
          <w:szCs w:val="22"/>
        </w:rPr>
        <w:t>Umowę sporządzono w ……………… jednobrzmiących egzemplarzach, ………………. dla Zamawiającego i ……………….. dla Wykonawcy .</w:t>
      </w:r>
    </w:p>
    <w:p w14:paraId="56547347" w14:textId="640201C9" w:rsidR="008E75D8" w:rsidRPr="0077600E" w:rsidRDefault="006255D9" w:rsidP="0044101C">
      <w:pPr>
        <w:pStyle w:val="Style7"/>
        <w:numPr>
          <w:ilvl w:val="0"/>
          <w:numId w:val="11"/>
        </w:numPr>
        <w:tabs>
          <w:tab w:val="num" w:pos="284"/>
        </w:tabs>
        <w:spacing w:line="276" w:lineRule="auto"/>
        <w:ind w:left="283" w:right="74" w:hanging="425"/>
        <w:rPr>
          <w:rStyle w:val="FontStyle11"/>
          <w:sz w:val="22"/>
          <w:szCs w:val="22"/>
        </w:rPr>
      </w:pPr>
      <w:r w:rsidRPr="0077600E">
        <w:rPr>
          <w:rStyle w:val="FontStyle11"/>
          <w:sz w:val="22"/>
          <w:szCs w:val="22"/>
        </w:rPr>
        <w:t xml:space="preserve">Integralną część niniejszej </w:t>
      </w:r>
      <w:r w:rsidR="0077600E">
        <w:rPr>
          <w:rStyle w:val="FontStyle11"/>
          <w:sz w:val="22"/>
          <w:szCs w:val="22"/>
        </w:rPr>
        <w:t>U</w:t>
      </w:r>
      <w:r w:rsidRPr="0077600E">
        <w:rPr>
          <w:rStyle w:val="FontStyle11"/>
          <w:sz w:val="22"/>
          <w:szCs w:val="22"/>
        </w:rPr>
        <w:t>mowy stanowi</w:t>
      </w:r>
      <w:r w:rsidR="008E75D8" w:rsidRPr="0077600E">
        <w:rPr>
          <w:rStyle w:val="FontStyle11"/>
          <w:sz w:val="22"/>
          <w:szCs w:val="22"/>
        </w:rPr>
        <w:t>/ą</w:t>
      </w:r>
      <w:r w:rsidRPr="0077600E">
        <w:rPr>
          <w:rStyle w:val="FontStyle11"/>
          <w:sz w:val="22"/>
          <w:szCs w:val="22"/>
        </w:rPr>
        <w:t xml:space="preserve"> załącznik</w:t>
      </w:r>
      <w:r w:rsidR="008E75D8" w:rsidRPr="0077600E">
        <w:rPr>
          <w:rStyle w:val="FontStyle11"/>
          <w:sz w:val="22"/>
          <w:szCs w:val="22"/>
        </w:rPr>
        <w:t>/i: ……….</w:t>
      </w:r>
    </w:p>
    <w:p w14:paraId="58EE073F" w14:textId="622F65CB" w:rsidR="00146C93" w:rsidRPr="0077600E" w:rsidRDefault="00146C93" w:rsidP="0044101C">
      <w:pPr>
        <w:pStyle w:val="Akapitzlist"/>
        <w:numPr>
          <w:ilvl w:val="4"/>
          <w:numId w:val="11"/>
        </w:numPr>
        <w:tabs>
          <w:tab w:val="left" w:pos="567"/>
        </w:tabs>
        <w:autoSpaceDE w:val="0"/>
        <w:autoSpaceDN w:val="0"/>
        <w:adjustRightInd w:val="0"/>
        <w:spacing w:line="276" w:lineRule="auto"/>
        <w:ind w:left="851" w:hanging="567"/>
        <w:contextualSpacing/>
        <w:jc w:val="both"/>
        <w:rPr>
          <w:rFonts w:ascii="Arial" w:hAnsi="Arial" w:cs="Arial"/>
          <w:sz w:val="22"/>
          <w:szCs w:val="22"/>
        </w:rPr>
      </w:pPr>
      <w:r w:rsidRPr="0077600E">
        <w:rPr>
          <w:rFonts w:ascii="Arial" w:hAnsi="Arial" w:cs="Arial"/>
          <w:sz w:val="22"/>
          <w:szCs w:val="22"/>
        </w:rPr>
        <w:t>Załącznik nr 1 – wykaz Odbiorców,</w:t>
      </w:r>
    </w:p>
    <w:p w14:paraId="3E98D2CE" w14:textId="6FCC7509" w:rsidR="00146C93" w:rsidRPr="0077600E" w:rsidRDefault="00146C93" w:rsidP="0044101C">
      <w:pPr>
        <w:pStyle w:val="Akapitzlist"/>
        <w:numPr>
          <w:ilvl w:val="4"/>
          <w:numId w:val="11"/>
        </w:numPr>
        <w:tabs>
          <w:tab w:val="left" w:pos="567"/>
        </w:tabs>
        <w:autoSpaceDE w:val="0"/>
        <w:autoSpaceDN w:val="0"/>
        <w:adjustRightInd w:val="0"/>
        <w:spacing w:line="276" w:lineRule="auto"/>
        <w:ind w:left="851" w:hanging="567"/>
        <w:contextualSpacing/>
        <w:jc w:val="both"/>
        <w:rPr>
          <w:rFonts w:ascii="Arial" w:hAnsi="Arial" w:cs="Arial"/>
          <w:sz w:val="22"/>
          <w:szCs w:val="22"/>
        </w:rPr>
      </w:pPr>
      <w:r w:rsidRPr="0077600E">
        <w:rPr>
          <w:rFonts w:ascii="Arial" w:hAnsi="Arial" w:cs="Arial"/>
          <w:sz w:val="22"/>
          <w:szCs w:val="22"/>
        </w:rPr>
        <w:t>Załącznik nr 2 – protokół odbioru</w:t>
      </w:r>
      <w:r w:rsidR="0013597E" w:rsidRPr="0077600E">
        <w:rPr>
          <w:rFonts w:ascii="Arial" w:hAnsi="Arial" w:cs="Arial"/>
          <w:sz w:val="22"/>
          <w:szCs w:val="22"/>
        </w:rPr>
        <w:t xml:space="preserve"> wody</w:t>
      </w:r>
      <w:r w:rsidRPr="0077600E">
        <w:rPr>
          <w:rFonts w:ascii="Arial" w:hAnsi="Arial" w:cs="Arial"/>
          <w:sz w:val="22"/>
          <w:szCs w:val="22"/>
        </w:rPr>
        <w:t>,</w:t>
      </w:r>
    </w:p>
    <w:p w14:paraId="07DBF74A" w14:textId="401451FF" w:rsidR="00146C93" w:rsidRPr="0077600E" w:rsidRDefault="00146C93" w:rsidP="0044101C">
      <w:pPr>
        <w:pStyle w:val="Akapitzlist"/>
        <w:numPr>
          <w:ilvl w:val="4"/>
          <w:numId w:val="11"/>
        </w:numPr>
        <w:tabs>
          <w:tab w:val="left" w:pos="567"/>
        </w:tabs>
        <w:autoSpaceDE w:val="0"/>
        <w:autoSpaceDN w:val="0"/>
        <w:adjustRightInd w:val="0"/>
        <w:spacing w:line="276" w:lineRule="auto"/>
        <w:ind w:left="567" w:hanging="283"/>
        <w:contextualSpacing/>
        <w:jc w:val="both"/>
        <w:rPr>
          <w:rFonts w:ascii="Arial" w:hAnsi="Arial" w:cs="Arial"/>
          <w:sz w:val="22"/>
          <w:szCs w:val="22"/>
        </w:rPr>
      </w:pPr>
      <w:r w:rsidRPr="0077600E">
        <w:rPr>
          <w:rFonts w:ascii="Arial" w:hAnsi="Arial" w:cs="Arial"/>
          <w:sz w:val="22"/>
          <w:szCs w:val="22"/>
        </w:rPr>
        <w:t xml:space="preserve">Załącznik nr 3 – etykieta oferowanej wody (zgodnie z ofertą złożoną </w:t>
      </w:r>
      <w:r w:rsidRPr="0077600E">
        <w:rPr>
          <w:rFonts w:ascii="Arial" w:hAnsi="Arial" w:cs="Arial"/>
          <w:sz w:val="22"/>
          <w:szCs w:val="22"/>
        </w:rPr>
        <w:br/>
        <w:t xml:space="preserve">w postępowaniu nr </w:t>
      </w:r>
      <w:r w:rsidR="00443CC1" w:rsidRPr="0077600E">
        <w:rPr>
          <w:rFonts w:ascii="Arial" w:hAnsi="Arial" w:cs="Arial"/>
          <w:sz w:val="22"/>
          <w:szCs w:val="22"/>
        </w:rPr>
        <w:t>SKMMU.086.</w:t>
      </w:r>
      <w:r w:rsidR="0077600E">
        <w:rPr>
          <w:rFonts w:ascii="Arial" w:hAnsi="Arial" w:cs="Arial"/>
          <w:sz w:val="22"/>
          <w:szCs w:val="22"/>
        </w:rPr>
        <w:t>21.22</w:t>
      </w:r>
      <w:r w:rsidRPr="0077600E">
        <w:rPr>
          <w:rFonts w:ascii="Arial" w:hAnsi="Arial" w:cs="Arial"/>
          <w:sz w:val="22"/>
          <w:szCs w:val="22"/>
        </w:rPr>
        <w:t>)</w:t>
      </w:r>
      <w:r w:rsidR="0077600E">
        <w:rPr>
          <w:rFonts w:ascii="Arial" w:hAnsi="Arial" w:cs="Arial"/>
          <w:sz w:val="22"/>
          <w:szCs w:val="22"/>
        </w:rPr>
        <w:t>,</w:t>
      </w:r>
    </w:p>
    <w:p w14:paraId="1CAA8C2E" w14:textId="669A7A67" w:rsidR="00146C93" w:rsidRPr="0077600E" w:rsidRDefault="00146C93" w:rsidP="0044101C">
      <w:pPr>
        <w:pStyle w:val="Akapitzlist"/>
        <w:numPr>
          <w:ilvl w:val="4"/>
          <w:numId w:val="11"/>
        </w:numPr>
        <w:tabs>
          <w:tab w:val="left" w:pos="567"/>
        </w:tabs>
        <w:autoSpaceDE w:val="0"/>
        <w:autoSpaceDN w:val="0"/>
        <w:adjustRightInd w:val="0"/>
        <w:spacing w:line="276" w:lineRule="auto"/>
        <w:ind w:left="851" w:hanging="567"/>
        <w:contextualSpacing/>
        <w:jc w:val="both"/>
        <w:rPr>
          <w:rFonts w:ascii="Arial" w:hAnsi="Arial" w:cs="Arial"/>
          <w:sz w:val="22"/>
          <w:szCs w:val="22"/>
        </w:rPr>
      </w:pPr>
      <w:r w:rsidRPr="0077600E">
        <w:rPr>
          <w:rFonts w:ascii="Arial" w:hAnsi="Arial" w:cs="Arial"/>
          <w:sz w:val="22"/>
          <w:szCs w:val="22"/>
        </w:rPr>
        <w:t>Załącznik nr 4 – kopia Polisy OC wraz z dokumentami potwierdzającymi opłacenie polisy</w:t>
      </w:r>
      <w:r w:rsidR="0077600E">
        <w:rPr>
          <w:rFonts w:ascii="Arial" w:hAnsi="Arial" w:cs="Arial"/>
          <w:sz w:val="22"/>
          <w:szCs w:val="22"/>
        </w:rPr>
        <w:t>,</w:t>
      </w:r>
    </w:p>
    <w:p w14:paraId="1E63ABC3" w14:textId="0982549E" w:rsidR="00AF4BDA" w:rsidRPr="0077600E" w:rsidRDefault="002A58FE" w:rsidP="0044101C">
      <w:pPr>
        <w:pStyle w:val="Akapitzlist"/>
        <w:numPr>
          <w:ilvl w:val="4"/>
          <w:numId w:val="11"/>
        </w:numPr>
        <w:tabs>
          <w:tab w:val="left" w:pos="567"/>
        </w:tabs>
        <w:autoSpaceDE w:val="0"/>
        <w:autoSpaceDN w:val="0"/>
        <w:adjustRightInd w:val="0"/>
        <w:spacing w:line="276" w:lineRule="auto"/>
        <w:ind w:left="567" w:hanging="283"/>
        <w:contextualSpacing/>
        <w:jc w:val="both"/>
        <w:rPr>
          <w:rFonts w:ascii="Arial" w:hAnsi="Arial" w:cs="Arial"/>
          <w:sz w:val="22"/>
          <w:szCs w:val="22"/>
        </w:rPr>
      </w:pPr>
      <w:r w:rsidRPr="0077600E">
        <w:rPr>
          <w:rFonts w:ascii="Arial" w:hAnsi="Arial" w:cs="Arial"/>
          <w:sz w:val="22"/>
          <w:szCs w:val="22"/>
        </w:rPr>
        <w:t xml:space="preserve">Załącznik nr </w:t>
      </w:r>
      <w:r w:rsidR="00AF4BDA" w:rsidRPr="0077600E">
        <w:rPr>
          <w:rFonts w:ascii="Arial" w:hAnsi="Arial" w:cs="Arial"/>
          <w:sz w:val="22"/>
          <w:szCs w:val="22"/>
        </w:rPr>
        <w:t>5</w:t>
      </w:r>
      <w:r w:rsidRPr="0077600E">
        <w:rPr>
          <w:rFonts w:ascii="Arial" w:hAnsi="Arial" w:cs="Arial"/>
          <w:sz w:val="22"/>
          <w:szCs w:val="22"/>
        </w:rPr>
        <w:t xml:space="preserve"> - Wniosek zgłoszenia/odwołania/przedłużenia dostępu* użytkownika </w:t>
      </w:r>
      <w:r w:rsidR="008478D1" w:rsidRPr="0077600E">
        <w:rPr>
          <w:rFonts w:ascii="Arial" w:hAnsi="Arial" w:cs="Arial"/>
          <w:sz w:val="22"/>
          <w:szCs w:val="22"/>
        </w:rPr>
        <w:br/>
      </w:r>
      <w:r w:rsidRPr="0077600E">
        <w:rPr>
          <w:rFonts w:ascii="Arial" w:hAnsi="Arial" w:cs="Arial"/>
          <w:sz w:val="22"/>
          <w:szCs w:val="22"/>
        </w:rPr>
        <w:t xml:space="preserve">do serwisu  </w:t>
      </w:r>
      <w:proofErr w:type="spellStart"/>
      <w:r w:rsidRPr="0077600E">
        <w:rPr>
          <w:rFonts w:ascii="Arial" w:hAnsi="Arial" w:cs="Arial"/>
          <w:sz w:val="22"/>
          <w:szCs w:val="22"/>
        </w:rPr>
        <w:t>eFaktura</w:t>
      </w:r>
      <w:proofErr w:type="spellEnd"/>
      <w:r w:rsidRPr="0077600E">
        <w:rPr>
          <w:rFonts w:ascii="Arial" w:hAnsi="Arial" w:cs="Arial"/>
          <w:sz w:val="22"/>
          <w:szCs w:val="22"/>
        </w:rPr>
        <w:t xml:space="preserve"> PKP </w:t>
      </w:r>
      <w:r w:rsidR="00443CC1" w:rsidRPr="0077600E">
        <w:rPr>
          <w:rFonts w:ascii="Arial" w:hAnsi="Arial" w:cs="Arial"/>
          <w:sz w:val="22"/>
          <w:szCs w:val="22"/>
        </w:rPr>
        <w:t>…</w:t>
      </w:r>
      <w:r w:rsidR="001D439D" w:rsidRPr="0077600E">
        <w:rPr>
          <w:rStyle w:val="Odwoanieprzypisudolnego"/>
          <w:rFonts w:ascii="Arial" w:hAnsi="Arial" w:cs="Arial"/>
          <w:sz w:val="22"/>
          <w:szCs w:val="22"/>
        </w:rPr>
        <w:footnoteReference w:id="18"/>
      </w:r>
    </w:p>
    <w:p w14:paraId="3F1355B6" w14:textId="6FE73B37" w:rsidR="0013597E" w:rsidRPr="0077600E" w:rsidRDefault="0013597E" w:rsidP="0044101C">
      <w:pPr>
        <w:pStyle w:val="Akapitzlist"/>
        <w:numPr>
          <w:ilvl w:val="4"/>
          <w:numId w:val="11"/>
        </w:numPr>
        <w:tabs>
          <w:tab w:val="left" w:pos="567"/>
        </w:tabs>
        <w:spacing w:line="276" w:lineRule="auto"/>
        <w:ind w:left="851" w:hanging="567"/>
        <w:rPr>
          <w:rFonts w:ascii="Arial" w:hAnsi="Arial" w:cs="Arial"/>
          <w:sz w:val="22"/>
          <w:szCs w:val="22"/>
        </w:rPr>
      </w:pPr>
      <w:r w:rsidRPr="0077600E">
        <w:rPr>
          <w:rFonts w:ascii="Arial" w:hAnsi="Arial" w:cs="Arial"/>
          <w:sz w:val="22"/>
          <w:szCs w:val="22"/>
        </w:rPr>
        <w:t xml:space="preserve">Załącznik nr </w:t>
      </w:r>
      <w:r w:rsidR="006E74B3" w:rsidRPr="0077600E">
        <w:rPr>
          <w:rFonts w:ascii="Arial" w:hAnsi="Arial" w:cs="Arial"/>
          <w:sz w:val="22"/>
          <w:szCs w:val="22"/>
        </w:rPr>
        <w:t>6</w:t>
      </w:r>
      <w:r w:rsidRPr="0077600E">
        <w:rPr>
          <w:rFonts w:ascii="Arial" w:hAnsi="Arial" w:cs="Arial"/>
          <w:sz w:val="22"/>
          <w:szCs w:val="22"/>
        </w:rPr>
        <w:t xml:space="preserve"> – Dokumenty potwierdzające reprezentację Zamawiającego</w:t>
      </w:r>
    </w:p>
    <w:p w14:paraId="49927839" w14:textId="76B5C740" w:rsidR="00761918" w:rsidRDefault="0013597E" w:rsidP="00C973C5">
      <w:pPr>
        <w:pStyle w:val="Akapitzlist"/>
        <w:numPr>
          <w:ilvl w:val="4"/>
          <w:numId w:val="11"/>
        </w:numPr>
        <w:tabs>
          <w:tab w:val="left" w:pos="567"/>
        </w:tabs>
        <w:spacing w:line="276" w:lineRule="auto"/>
        <w:ind w:left="851" w:hanging="567"/>
        <w:rPr>
          <w:rFonts w:ascii="Arial" w:hAnsi="Arial" w:cs="Arial"/>
          <w:sz w:val="22"/>
          <w:szCs w:val="22"/>
        </w:rPr>
      </w:pPr>
      <w:r w:rsidRPr="0077600E">
        <w:rPr>
          <w:rFonts w:ascii="Arial" w:hAnsi="Arial" w:cs="Arial"/>
          <w:sz w:val="22"/>
          <w:szCs w:val="22"/>
        </w:rPr>
        <w:t>Załącznik nr</w:t>
      </w:r>
      <w:r w:rsidR="006E74B3" w:rsidRPr="0077600E">
        <w:rPr>
          <w:rFonts w:ascii="Arial" w:hAnsi="Arial" w:cs="Arial"/>
          <w:sz w:val="22"/>
          <w:szCs w:val="22"/>
        </w:rPr>
        <w:t xml:space="preserve"> 7</w:t>
      </w:r>
      <w:r w:rsidRPr="0077600E">
        <w:rPr>
          <w:rFonts w:ascii="Arial" w:hAnsi="Arial" w:cs="Arial"/>
          <w:sz w:val="22"/>
          <w:szCs w:val="22"/>
        </w:rPr>
        <w:t xml:space="preserve"> – Dokume</w:t>
      </w:r>
      <w:r w:rsidR="00C977E3" w:rsidRPr="0077600E">
        <w:rPr>
          <w:rFonts w:ascii="Arial" w:hAnsi="Arial" w:cs="Arial"/>
          <w:sz w:val="22"/>
          <w:szCs w:val="22"/>
        </w:rPr>
        <w:t>nty potwierdzające reprezentację</w:t>
      </w:r>
      <w:r w:rsidRPr="0077600E">
        <w:rPr>
          <w:rFonts w:ascii="Arial" w:hAnsi="Arial" w:cs="Arial"/>
          <w:sz w:val="22"/>
          <w:szCs w:val="22"/>
        </w:rPr>
        <w:t xml:space="preserve"> Wykonawcy</w:t>
      </w:r>
      <w:r w:rsidR="00F71E6E">
        <w:rPr>
          <w:rFonts w:ascii="Arial" w:hAnsi="Arial" w:cs="Arial"/>
          <w:sz w:val="22"/>
          <w:szCs w:val="22"/>
        </w:rPr>
        <w:t>.</w:t>
      </w:r>
    </w:p>
    <w:p w14:paraId="36A9DACF" w14:textId="71E52E22" w:rsidR="00F71E6E" w:rsidRDefault="00F71E6E" w:rsidP="00F71E6E">
      <w:pPr>
        <w:tabs>
          <w:tab w:val="left" w:pos="567"/>
        </w:tabs>
        <w:spacing w:line="276" w:lineRule="auto"/>
        <w:rPr>
          <w:rFonts w:ascii="Arial" w:hAnsi="Arial" w:cs="Arial"/>
          <w:sz w:val="22"/>
          <w:szCs w:val="22"/>
        </w:rPr>
      </w:pPr>
    </w:p>
    <w:p w14:paraId="0027B24F" w14:textId="77777777" w:rsidR="00F71E6E" w:rsidRPr="00F71E6E" w:rsidRDefault="00F71E6E" w:rsidP="00F71E6E">
      <w:pPr>
        <w:tabs>
          <w:tab w:val="left" w:pos="567"/>
        </w:tabs>
        <w:spacing w:line="276" w:lineRule="auto"/>
        <w:rPr>
          <w:rFonts w:ascii="Arial" w:hAnsi="Arial" w:cs="Arial"/>
          <w:sz w:val="22"/>
          <w:szCs w:val="22"/>
        </w:rPr>
      </w:pPr>
    </w:p>
    <w:p w14:paraId="326DE828" w14:textId="57FC7CF0" w:rsidR="00C4278C" w:rsidRPr="0077600E" w:rsidRDefault="008E75D8" w:rsidP="0044101C">
      <w:pPr>
        <w:pStyle w:val="Style7"/>
        <w:spacing w:line="276" w:lineRule="auto"/>
        <w:ind w:right="74"/>
        <w:rPr>
          <w:b/>
          <w:sz w:val="22"/>
          <w:szCs w:val="22"/>
        </w:rPr>
      </w:pPr>
      <w:r w:rsidRPr="0077600E">
        <w:rPr>
          <w:b/>
          <w:sz w:val="22"/>
          <w:szCs w:val="22"/>
        </w:rPr>
        <w:t>ZAMAWIAJĄCY</w:t>
      </w:r>
      <w:r w:rsidRPr="0077600E">
        <w:rPr>
          <w:sz w:val="22"/>
          <w:szCs w:val="22"/>
        </w:rPr>
        <w:tab/>
        <w:t xml:space="preserve">               </w:t>
      </w:r>
      <w:r w:rsidRPr="0077600E">
        <w:rPr>
          <w:sz w:val="22"/>
          <w:szCs w:val="22"/>
        </w:rPr>
        <w:tab/>
      </w:r>
      <w:r w:rsidRPr="0077600E">
        <w:rPr>
          <w:sz w:val="22"/>
          <w:szCs w:val="22"/>
        </w:rPr>
        <w:tab/>
      </w:r>
      <w:r w:rsidRPr="0077600E">
        <w:rPr>
          <w:sz w:val="22"/>
          <w:szCs w:val="22"/>
        </w:rPr>
        <w:tab/>
      </w:r>
      <w:r w:rsidRPr="0077600E">
        <w:rPr>
          <w:sz w:val="22"/>
          <w:szCs w:val="22"/>
        </w:rPr>
        <w:tab/>
      </w:r>
      <w:r w:rsidRPr="0077600E">
        <w:rPr>
          <w:sz w:val="22"/>
          <w:szCs w:val="22"/>
        </w:rPr>
        <w:tab/>
      </w:r>
      <w:r w:rsidR="00F349FA" w:rsidRPr="0077600E">
        <w:rPr>
          <w:sz w:val="22"/>
          <w:szCs w:val="22"/>
        </w:rPr>
        <w:tab/>
      </w:r>
      <w:r w:rsidRPr="0077600E">
        <w:rPr>
          <w:b/>
          <w:sz w:val="22"/>
          <w:szCs w:val="22"/>
        </w:rPr>
        <w:t>WYKONAWCA</w:t>
      </w:r>
    </w:p>
    <w:sectPr w:rsidR="00C4278C" w:rsidRPr="0077600E" w:rsidSect="00992D19">
      <w:headerReference w:type="default" r:id="rId10"/>
      <w:footerReference w:type="even" r:id="rId11"/>
      <w:footerReference w:type="default" r:id="rId12"/>
      <w:headerReference w:type="first" r:id="rId13"/>
      <w:footerReference w:type="first" r:id="rId14"/>
      <w:pgSz w:w="11906" w:h="16838" w:code="9"/>
      <w:pgMar w:top="426" w:right="1418" w:bottom="993" w:left="1134" w:header="45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689CE" w14:textId="77777777" w:rsidR="0077787E" w:rsidRDefault="0077787E">
      <w:r>
        <w:separator/>
      </w:r>
    </w:p>
  </w:endnote>
  <w:endnote w:type="continuationSeparator" w:id="0">
    <w:p w14:paraId="3B0BB677" w14:textId="77777777" w:rsidR="0077787E" w:rsidRDefault="0077787E">
      <w:r>
        <w:continuationSeparator/>
      </w:r>
    </w:p>
  </w:endnote>
  <w:endnote w:type="continuationNotice" w:id="1">
    <w:p w14:paraId="4EA51E60" w14:textId="77777777" w:rsidR="0077787E" w:rsidRDefault="007778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01ABA" w14:textId="4677DBF5" w:rsidR="00CD58FC" w:rsidRPr="00AE6FBB" w:rsidRDefault="00CD58FC" w:rsidP="004E2E26">
    <w:pPr>
      <w:pStyle w:val="Stopka"/>
      <w:jc w:val="center"/>
      <w:rPr>
        <w:rFonts w:ascii="Tahoma" w:hAnsi="Tahoma" w:cs="Tahoma"/>
        <w:sz w:val="20"/>
        <w:szCs w:val="20"/>
      </w:rPr>
    </w:pPr>
    <w:r w:rsidRPr="00AE6FBB">
      <w:rPr>
        <w:rFonts w:ascii="Tahoma" w:hAnsi="Tahoma" w:cs="Tahoma"/>
        <w:sz w:val="20"/>
        <w:szCs w:val="20"/>
      </w:rPr>
      <w:t xml:space="preserve">Strona </w:t>
    </w:r>
    <w:r w:rsidRPr="00AE6FBB">
      <w:rPr>
        <w:rFonts w:ascii="Tahoma" w:hAnsi="Tahoma" w:cs="Tahoma"/>
        <w:bCs/>
        <w:sz w:val="20"/>
        <w:szCs w:val="20"/>
      </w:rPr>
      <w:fldChar w:fldCharType="begin"/>
    </w:r>
    <w:r w:rsidRPr="00AE6FBB">
      <w:rPr>
        <w:rFonts w:ascii="Tahoma" w:hAnsi="Tahoma" w:cs="Tahoma"/>
        <w:bCs/>
        <w:sz w:val="20"/>
        <w:szCs w:val="20"/>
      </w:rPr>
      <w:instrText>PAGE</w:instrText>
    </w:r>
    <w:r w:rsidRPr="00AE6FBB">
      <w:rPr>
        <w:rFonts w:ascii="Tahoma" w:hAnsi="Tahoma" w:cs="Tahoma"/>
        <w:bCs/>
        <w:sz w:val="20"/>
        <w:szCs w:val="20"/>
      </w:rPr>
      <w:fldChar w:fldCharType="separate"/>
    </w:r>
    <w:r>
      <w:rPr>
        <w:rFonts w:ascii="Tahoma" w:hAnsi="Tahoma" w:cs="Tahoma"/>
        <w:bCs/>
        <w:noProof/>
        <w:sz w:val="20"/>
        <w:szCs w:val="20"/>
      </w:rPr>
      <w:t>8</w:t>
    </w:r>
    <w:r w:rsidRPr="00AE6FBB">
      <w:rPr>
        <w:rFonts w:ascii="Tahoma" w:hAnsi="Tahoma" w:cs="Tahoma"/>
        <w:bCs/>
        <w:sz w:val="20"/>
        <w:szCs w:val="20"/>
      </w:rPr>
      <w:fldChar w:fldCharType="end"/>
    </w:r>
    <w:r w:rsidRPr="00AE6FBB">
      <w:rPr>
        <w:rFonts w:ascii="Tahoma" w:hAnsi="Tahoma" w:cs="Tahoma"/>
        <w:sz w:val="20"/>
        <w:szCs w:val="20"/>
      </w:rPr>
      <w:t xml:space="preserve"> z </w:t>
    </w:r>
    <w:r w:rsidRPr="00AE6FBB">
      <w:rPr>
        <w:rFonts w:ascii="Tahoma" w:hAnsi="Tahoma" w:cs="Tahoma"/>
        <w:bCs/>
        <w:sz w:val="20"/>
        <w:szCs w:val="20"/>
      </w:rPr>
      <w:fldChar w:fldCharType="begin"/>
    </w:r>
    <w:r w:rsidRPr="00AE6FBB">
      <w:rPr>
        <w:rFonts w:ascii="Tahoma" w:hAnsi="Tahoma" w:cs="Tahoma"/>
        <w:bCs/>
        <w:sz w:val="20"/>
        <w:szCs w:val="20"/>
      </w:rPr>
      <w:instrText>NUMPAGES</w:instrText>
    </w:r>
    <w:r w:rsidRPr="00AE6FBB">
      <w:rPr>
        <w:rFonts w:ascii="Tahoma" w:hAnsi="Tahoma" w:cs="Tahoma"/>
        <w:bCs/>
        <w:sz w:val="20"/>
        <w:szCs w:val="20"/>
      </w:rPr>
      <w:fldChar w:fldCharType="separate"/>
    </w:r>
    <w:r>
      <w:rPr>
        <w:rFonts w:ascii="Tahoma" w:hAnsi="Tahoma" w:cs="Tahoma"/>
        <w:bCs/>
        <w:noProof/>
        <w:sz w:val="20"/>
        <w:szCs w:val="20"/>
      </w:rPr>
      <w:t>13</w:t>
    </w:r>
    <w:r w:rsidRPr="00AE6FBB">
      <w:rPr>
        <w:rFonts w:ascii="Tahoma" w:hAnsi="Tahoma" w:cs="Tahoma"/>
        <w:bCs/>
        <w:sz w:val="20"/>
        <w:szCs w:val="20"/>
      </w:rPr>
      <w:fldChar w:fldCharType="end"/>
    </w:r>
  </w:p>
  <w:p w14:paraId="4A9E10F6" w14:textId="77777777" w:rsidR="00CD58FC" w:rsidRPr="00AE6FBB" w:rsidRDefault="00CD58FC" w:rsidP="004E2E26">
    <w:pPr>
      <w:pStyle w:val="Stopka"/>
      <w:rPr>
        <w:rFonts w:ascii="Tahoma" w:hAnsi="Tahoma" w:cs="Tahoma"/>
        <w:sz w:val="20"/>
        <w:szCs w:val="20"/>
      </w:rPr>
    </w:pPr>
    <w:r w:rsidRPr="00AE6FBB">
      <w:rPr>
        <w:rFonts w:ascii="Tahoma" w:hAnsi="Tahoma" w:cs="Tahoma"/>
        <w:sz w:val="20"/>
        <w:szCs w:val="20"/>
      </w:rPr>
      <w:t>Nr sprawy: CFZ/KW/3911/100/13/99A</w:t>
    </w:r>
  </w:p>
  <w:p w14:paraId="2CFD7A79" w14:textId="77777777" w:rsidR="00CD58FC" w:rsidRDefault="00CD58F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94E6F" w14:textId="03A15905" w:rsidR="00CD58FC" w:rsidRDefault="00CD58FC" w:rsidP="00745984">
    <w:pPr>
      <w:pStyle w:val="Stopka"/>
      <w:tabs>
        <w:tab w:val="clear" w:pos="4536"/>
        <w:tab w:val="clear" w:pos="9072"/>
        <w:tab w:val="left" w:pos="5904"/>
      </w:tabs>
      <w:rPr>
        <w:rFonts w:ascii="Tahoma" w:hAnsi="Tahoma" w:cs="Tahoma"/>
        <w:sz w:val="20"/>
        <w:szCs w:val="20"/>
      </w:rPr>
    </w:pPr>
    <w:r>
      <w:rPr>
        <w:rFonts w:ascii="Tahoma" w:hAnsi="Tahoma" w:cs="Tahoma"/>
        <w:sz w:val="20"/>
        <w:szCs w:val="20"/>
      </w:rPr>
      <w:t>SKMMU.086.</w:t>
    </w:r>
    <w:r w:rsidR="00C31D13">
      <w:rPr>
        <w:rFonts w:ascii="Tahoma" w:hAnsi="Tahoma" w:cs="Tahoma"/>
        <w:sz w:val="20"/>
        <w:szCs w:val="20"/>
      </w:rPr>
      <w:t>21.22</w:t>
    </w:r>
    <w:r>
      <w:rPr>
        <w:rFonts w:ascii="Tahoma" w:hAnsi="Tahoma" w:cs="Tahoma"/>
        <w:sz w:val="20"/>
        <w:szCs w:val="20"/>
      </w:rPr>
      <w:tab/>
    </w:r>
  </w:p>
  <w:p w14:paraId="67A2EE42" w14:textId="77777777" w:rsidR="00CD58FC" w:rsidRPr="003F1ACD" w:rsidRDefault="00CD58FC">
    <w:pPr>
      <w:pStyle w:val="Stopka"/>
      <w:jc w:val="right"/>
      <w:rPr>
        <w:rFonts w:ascii="Tahoma" w:hAnsi="Tahoma" w:cs="Tahoma"/>
        <w:sz w:val="16"/>
        <w:szCs w:val="16"/>
      </w:rPr>
    </w:pPr>
  </w:p>
  <w:p w14:paraId="709B5694" w14:textId="4485D71B" w:rsidR="00CD58FC" w:rsidRPr="00AE6FBB" w:rsidRDefault="00CD58FC" w:rsidP="00C81E79">
    <w:pPr>
      <w:pStyle w:val="Stopka"/>
      <w:jc w:val="center"/>
      <w:rPr>
        <w:rFonts w:ascii="Tahoma" w:hAnsi="Tahoma" w:cs="Tahoma"/>
        <w:sz w:val="20"/>
        <w:szCs w:val="20"/>
      </w:rPr>
    </w:pPr>
    <w:r w:rsidRPr="00AE6FBB">
      <w:rPr>
        <w:rFonts w:ascii="Tahoma" w:hAnsi="Tahoma" w:cs="Tahoma"/>
        <w:sz w:val="20"/>
        <w:szCs w:val="20"/>
      </w:rPr>
      <w:t xml:space="preserve">Strona </w:t>
    </w:r>
    <w:r w:rsidRPr="00AE6FBB">
      <w:rPr>
        <w:rFonts w:ascii="Tahoma" w:hAnsi="Tahoma" w:cs="Tahoma"/>
        <w:bCs/>
        <w:sz w:val="20"/>
        <w:szCs w:val="20"/>
      </w:rPr>
      <w:fldChar w:fldCharType="begin"/>
    </w:r>
    <w:r w:rsidRPr="00AE6FBB">
      <w:rPr>
        <w:rFonts w:ascii="Tahoma" w:hAnsi="Tahoma" w:cs="Tahoma"/>
        <w:bCs/>
        <w:sz w:val="20"/>
        <w:szCs w:val="20"/>
      </w:rPr>
      <w:instrText>PAGE</w:instrText>
    </w:r>
    <w:r w:rsidRPr="00AE6FBB">
      <w:rPr>
        <w:rFonts w:ascii="Tahoma" w:hAnsi="Tahoma" w:cs="Tahoma"/>
        <w:bCs/>
        <w:sz w:val="20"/>
        <w:szCs w:val="20"/>
      </w:rPr>
      <w:fldChar w:fldCharType="separate"/>
    </w:r>
    <w:r w:rsidR="00FA0658">
      <w:rPr>
        <w:rFonts w:ascii="Tahoma" w:hAnsi="Tahoma" w:cs="Tahoma"/>
        <w:bCs/>
        <w:noProof/>
        <w:sz w:val="20"/>
        <w:szCs w:val="20"/>
      </w:rPr>
      <w:t>2</w:t>
    </w:r>
    <w:r w:rsidRPr="00AE6FBB">
      <w:rPr>
        <w:rFonts w:ascii="Tahoma" w:hAnsi="Tahoma" w:cs="Tahoma"/>
        <w:bCs/>
        <w:sz w:val="20"/>
        <w:szCs w:val="20"/>
      </w:rPr>
      <w:fldChar w:fldCharType="end"/>
    </w:r>
    <w:r w:rsidRPr="00AE6FBB">
      <w:rPr>
        <w:rFonts w:ascii="Tahoma" w:hAnsi="Tahoma" w:cs="Tahoma"/>
        <w:sz w:val="20"/>
        <w:szCs w:val="20"/>
      </w:rPr>
      <w:t xml:space="preserve"> z </w:t>
    </w:r>
    <w:r w:rsidRPr="00AE6FBB">
      <w:rPr>
        <w:rFonts w:ascii="Tahoma" w:hAnsi="Tahoma" w:cs="Tahoma"/>
        <w:bCs/>
        <w:sz w:val="20"/>
        <w:szCs w:val="20"/>
      </w:rPr>
      <w:fldChar w:fldCharType="begin"/>
    </w:r>
    <w:r w:rsidRPr="00AE6FBB">
      <w:rPr>
        <w:rFonts w:ascii="Tahoma" w:hAnsi="Tahoma" w:cs="Tahoma"/>
        <w:bCs/>
        <w:sz w:val="20"/>
        <w:szCs w:val="20"/>
      </w:rPr>
      <w:instrText>NUMPAGES</w:instrText>
    </w:r>
    <w:r w:rsidRPr="00AE6FBB">
      <w:rPr>
        <w:rFonts w:ascii="Tahoma" w:hAnsi="Tahoma" w:cs="Tahoma"/>
        <w:bCs/>
        <w:sz w:val="20"/>
        <w:szCs w:val="20"/>
      </w:rPr>
      <w:fldChar w:fldCharType="separate"/>
    </w:r>
    <w:r w:rsidR="00FA0658">
      <w:rPr>
        <w:rFonts w:ascii="Tahoma" w:hAnsi="Tahoma" w:cs="Tahoma"/>
        <w:bCs/>
        <w:noProof/>
        <w:sz w:val="20"/>
        <w:szCs w:val="20"/>
      </w:rPr>
      <w:t>19</w:t>
    </w:r>
    <w:r w:rsidRPr="00AE6FBB">
      <w:rPr>
        <w:rFonts w:ascii="Tahoma" w:hAnsi="Tahoma" w:cs="Tahoma"/>
        <w:bCs/>
        <w:sz w:val="20"/>
        <w:szCs w:val="20"/>
      </w:rPr>
      <w:fldChar w:fldCharType="end"/>
    </w:r>
  </w:p>
  <w:p w14:paraId="12556E98" w14:textId="77777777" w:rsidR="00CD58FC" w:rsidRPr="00AE6FBB" w:rsidRDefault="00CD58FC">
    <w:pPr>
      <w:pStyle w:val="Stopka"/>
      <w:rPr>
        <w:rFonts w:ascii="Tahoma" w:hAnsi="Tahoma" w:cs="Tahoma"/>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3D4D2" w14:textId="77777777" w:rsidR="00CD58FC" w:rsidRDefault="00CD58FC" w:rsidP="00EA06F4">
    <w:pPr>
      <w:pStyle w:val="Stopka"/>
      <w:tabs>
        <w:tab w:val="clear" w:pos="4536"/>
        <w:tab w:val="clear" w:pos="9072"/>
        <w:tab w:val="left" w:pos="2400"/>
      </w:tabs>
      <w:jc w:val="center"/>
      <w:rPr>
        <w:rFonts w:ascii="Tahoma" w:hAnsi="Tahoma" w:cs="Tahoma"/>
        <w:sz w:val="20"/>
      </w:rPr>
    </w:pPr>
  </w:p>
  <w:p w14:paraId="3DA827F9" w14:textId="77777777" w:rsidR="00CD58FC" w:rsidRDefault="00CD58F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07B15" w14:textId="77777777" w:rsidR="0077787E" w:rsidRDefault="0077787E">
      <w:r>
        <w:separator/>
      </w:r>
    </w:p>
  </w:footnote>
  <w:footnote w:type="continuationSeparator" w:id="0">
    <w:p w14:paraId="7A1DC301" w14:textId="77777777" w:rsidR="0077787E" w:rsidRDefault="0077787E">
      <w:r>
        <w:continuationSeparator/>
      </w:r>
    </w:p>
  </w:footnote>
  <w:footnote w:type="continuationNotice" w:id="1">
    <w:p w14:paraId="3895046D" w14:textId="77777777" w:rsidR="0077787E" w:rsidRDefault="0077787E"/>
  </w:footnote>
  <w:footnote w:id="2">
    <w:p w14:paraId="4D992909" w14:textId="77777777" w:rsidR="00CD58FC" w:rsidRPr="00D15FEF" w:rsidRDefault="00CD58FC" w:rsidP="009F2FA4">
      <w:pPr>
        <w:pStyle w:val="Tekstprzypisudolnego"/>
        <w:rPr>
          <w:rFonts w:ascii="Tahoma" w:hAnsi="Tahoma" w:cs="Tahoma"/>
          <w:i/>
          <w:sz w:val="16"/>
          <w:szCs w:val="16"/>
        </w:rPr>
      </w:pPr>
      <w:r w:rsidRPr="004A0C9C">
        <w:rPr>
          <w:rStyle w:val="Odwoanieprzypisudolnego"/>
          <w:rFonts w:ascii="Arial" w:hAnsi="Arial" w:cs="Arial"/>
          <w:i/>
          <w:sz w:val="16"/>
          <w:szCs w:val="16"/>
        </w:rPr>
        <w:footnoteRef/>
      </w:r>
      <w:r w:rsidRPr="004A0C9C">
        <w:rPr>
          <w:rFonts w:ascii="Arial" w:hAnsi="Arial" w:cs="Arial"/>
          <w:i/>
          <w:sz w:val="16"/>
          <w:szCs w:val="16"/>
        </w:rPr>
        <w:t xml:space="preserve"> proszę skreślić odpowiednio</w:t>
      </w:r>
    </w:p>
  </w:footnote>
  <w:footnote w:id="3">
    <w:p w14:paraId="5BC13286" w14:textId="6B4D6FC0" w:rsidR="00CD58FC" w:rsidRPr="00D15FEF" w:rsidRDefault="00CD58FC" w:rsidP="00A15E29">
      <w:pPr>
        <w:pStyle w:val="Tekstprzypisudolnego"/>
        <w:rPr>
          <w:rFonts w:ascii="Tahoma" w:hAnsi="Tahoma" w:cs="Tahoma"/>
          <w:i/>
          <w:sz w:val="16"/>
          <w:szCs w:val="16"/>
        </w:rPr>
      </w:pPr>
      <w:r w:rsidRPr="004A0C9C">
        <w:rPr>
          <w:rStyle w:val="Odwoanieprzypisudolnego"/>
          <w:rFonts w:ascii="Arial" w:hAnsi="Arial" w:cs="Arial"/>
          <w:i/>
          <w:sz w:val="16"/>
          <w:szCs w:val="16"/>
        </w:rPr>
        <w:footnoteRef/>
      </w:r>
      <w:r w:rsidRPr="004A0C9C">
        <w:rPr>
          <w:rFonts w:ascii="Arial" w:hAnsi="Arial" w:cs="Arial"/>
          <w:i/>
          <w:sz w:val="16"/>
          <w:szCs w:val="16"/>
        </w:rPr>
        <w:t xml:space="preserve"> proszę skreślić odpowiednio</w:t>
      </w:r>
    </w:p>
  </w:footnote>
  <w:footnote w:id="4">
    <w:p w14:paraId="07354D83" w14:textId="24DA7D60" w:rsidR="00CD58FC" w:rsidRPr="00020478" w:rsidRDefault="00CD58FC">
      <w:pPr>
        <w:pStyle w:val="Tekstprzypisudolnego"/>
        <w:rPr>
          <w:rFonts w:ascii="Arial" w:hAnsi="Arial" w:cs="Arial"/>
          <w:i/>
          <w:sz w:val="16"/>
          <w:szCs w:val="16"/>
        </w:rPr>
      </w:pPr>
      <w:r>
        <w:rPr>
          <w:rStyle w:val="Odwoanieprzypisudolnego"/>
        </w:rPr>
        <w:footnoteRef/>
      </w:r>
      <w:r>
        <w:t xml:space="preserve"> </w:t>
      </w:r>
      <w:r w:rsidRPr="003B3AEC">
        <w:rPr>
          <w:rFonts w:ascii="Arial" w:hAnsi="Arial" w:cs="Arial"/>
          <w:i/>
          <w:sz w:val="16"/>
          <w:szCs w:val="16"/>
        </w:rPr>
        <w:t xml:space="preserve">Zapisy paragrafu zostaną dostosowane odpowiednio do części przedmiotu </w:t>
      </w:r>
      <w:r>
        <w:rPr>
          <w:rFonts w:ascii="Arial" w:hAnsi="Arial" w:cs="Arial"/>
          <w:i/>
          <w:sz w:val="16"/>
          <w:szCs w:val="16"/>
        </w:rPr>
        <w:t>zamówienia</w:t>
      </w:r>
    </w:p>
  </w:footnote>
  <w:footnote w:id="5">
    <w:p w14:paraId="101655CC" w14:textId="77777777" w:rsidR="00770B6D" w:rsidRPr="002C54F3" w:rsidRDefault="00770B6D" w:rsidP="00770B6D">
      <w:pPr>
        <w:pStyle w:val="Tekstprzypisudolnego"/>
        <w:rPr>
          <w:rFonts w:ascii="Arial" w:hAnsi="Arial" w:cs="Arial"/>
          <w:i/>
          <w:sz w:val="16"/>
          <w:szCs w:val="16"/>
        </w:rPr>
      </w:pPr>
      <w:r w:rsidRPr="002C54F3">
        <w:rPr>
          <w:rStyle w:val="Odwoanieprzypisudolnego"/>
          <w:rFonts w:ascii="Arial" w:hAnsi="Arial" w:cs="Arial"/>
          <w:i/>
          <w:sz w:val="16"/>
          <w:szCs w:val="16"/>
        </w:rPr>
        <w:footnoteRef/>
      </w:r>
      <w:r w:rsidRPr="002C54F3">
        <w:rPr>
          <w:rFonts w:ascii="Arial" w:hAnsi="Arial" w:cs="Arial"/>
          <w:i/>
          <w:sz w:val="16"/>
          <w:szCs w:val="16"/>
        </w:rPr>
        <w:t xml:space="preserve"> Zapis dotyczy umowy zawartej pomiędzy kontrahentem a PKP S.A.</w:t>
      </w:r>
    </w:p>
  </w:footnote>
  <w:footnote w:id="6">
    <w:p w14:paraId="6014113D" w14:textId="7F99B848" w:rsidR="006D7D39" w:rsidRDefault="006D7D39">
      <w:pPr>
        <w:pStyle w:val="Tekstprzypisudolnego"/>
      </w:pPr>
      <w:r>
        <w:rPr>
          <w:rStyle w:val="Odwoanieprzypisudolnego"/>
        </w:rPr>
        <w:footnoteRef/>
      </w:r>
      <w:r>
        <w:t xml:space="preserve"> nie dotyczy PKP S.A.</w:t>
      </w:r>
    </w:p>
  </w:footnote>
  <w:footnote w:id="7">
    <w:p w14:paraId="2EBF45D1" w14:textId="4253654E" w:rsidR="00D669F8" w:rsidRDefault="00D669F8">
      <w:pPr>
        <w:pStyle w:val="Tekstprzypisudolnego"/>
      </w:pPr>
      <w:r>
        <w:rPr>
          <w:rStyle w:val="Odwoanieprzypisudolnego"/>
        </w:rPr>
        <w:footnoteRef/>
      </w:r>
      <w:r>
        <w:t xml:space="preserve"> dotyczy PKP S.A.</w:t>
      </w:r>
    </w:p>
  </w:footnote>
  <w:footnote w:id="8">
    <w:p w14:paraId="68575431" w14:textId="27EB1077" w:rsidR="00624D51" w:rsidRDefault="00624D51">
      <w:pPr>
        <w:pStyle w:val="Tekstprzypisudolnego"/>
      </w:pPr>
      <w:r>
        <w:rPr>
          <w:rStyle w:val="Odwoanieprzypisudolnego"/>
        </w:rPr>
        <w:footnoteRef/>
      </w:r>
      <w:r>
        <w:t xml:space="preserve"> Treś</w:t>
      </w:r>
      <w:r w:rsidR="00707C13">
        <w:t>ć</w:t>
      </w:r>
      <w:r>
        <w:t xml:space="preserve"> </w:t>
      </w:r>
      <w:r w:rsidR="00707C13">
        <w:t>U</w:t>
      </w:r>
      <w:r>
        <w:t>mowy w zakresie wystawienia FV zależeć będzie od tego, z którym Zamawiającym zawarta zostanie Umowa</w:t>
      </w:r>
    </w:p>
  </w:footnote>
  <w:footnote w:id="9">
    <w:p w14:paraId="0A2E5C6C" w14:textId="792996A5" w:rsidR="00E30E94" w:rsidRDefault="00E30E94">
      <w:pPr>
        <w:pStyle w:val="Tekstprzypisudolnego"/>
      </w:pPr>
      <w:r>
        <w:rPr>
          <w:rStyle w:val="Odwoanieprzypisudolnego"/>
        </w:rPr>
        <w:footnoteRef/>
      </w:r>
      <w:r>
        <w:t xml:space="preserve"> Zapis nie dotyczy PKP S.A.</w:t>
      </w:r>
    </w:p>
  </w:footnote>
  <w:footnote w:id="10">
    <w:p w14:paraId="27E5CD3B" w14:textId="478AA44E" w:rsidR="00377CAF" w:rsidRDefault="00377CAF">
      <w:pPr>
        <w:pStyle w:val="Tekstprzypisudolnego"/>
      </w:pPr>
      <w:r>
        <w:rPr>
          <w:rStyle w:val="Odwoanieprzypisudolnego"/>
        </w:rPr>
        <w:footnoteRef/>
      </w:r>
      <w:r>
        <w:t xml:space="preserve"> </w:t>
      </w:r>
      <w:r w:rsidRPr="00377CAF">
        <w:rPr>
          <w:rFonts w:ascii="Arial" w:hAnsi="Arial" w:cs="Arial"/>
          <w:sz w:val="16"/>
          <w:szCs w:val="16"/>
        </w:rPr>
        <w:t>Nie dotyczy PKP S.A.</w:t>
      </w:r>
    </w:p>
  </w:footnote>
  <w:footnote w:id="11">
    <w:p w14:paraId="09429DAC" w14:textId="23254434" w:rsidR="00D02DF7" w:rsidRDefault="00D02DF7">
      <w:pPr>
        <w:pStyle w:val="Tekstprzypisudolnego"/>
      </w:pPr>
      <w:r>
        <w:rPr>
          <w:rStyle w:val="Odwoanieprzypisudolnego"/>
        </w:rPr>
        <w:footnoteRef/>
      </w:r>
      <w:r>
        <w:t xml:space="preserve"> </w:t>
      </w:r>
      <w:r w:rsidRPr="007A7CC3">
        <w:rPr>
          <w:sz w:val="16"/>
          <w:szCs w:val="16"/>
        </w:rPr>
        <w:t>Zapis dotyczy kontrahentów będących osobami fizycznymi prowadzącymi działalność gospodarczą lub wspólnikami spółki cywilnej</w:t>
      </w:r>
    </w:p>
  </w:footnote>
  <w:footnote w:id="12">
    <w:p w14:paraId="0C43A5C8" w14:textId="68698E49" w:rsidR="00D57906" w:rsidRPr="00FA0658" w:rsidRDefault="00D57906">
      <w:pPr>
        <w:pStyle w:val="Tekstprzypisudolnego"/>
        <w:rPr>
          <w:sz w:val="16"/>
          <w:szCs w:val="16"/>
        </w:rPr>
      </w:pPr>
      <w:r>
        <w:rPr>
          <w:rStyle w:val="Odwoanieprzypisudolnego"/>
        </w:rPr>
        <w:footnoteRef/>
      </w:r>
      <w:r>
        <w:t xml:space="preserve"> </w:t>
      </w:r>
      <w:r w:rsidR="00FA0658" w:rsidRPr="00FA0658">
        <w:rPr>
          <w:sz w:val="16"/>
          <w:szCs w:val="16"/>
        </w:rPr>
        <w:t>Nie dotyczy PKP S.A.</w:t>
      </w:r>
      <w:r w:rsidR="00424A0D">
        <w:rPr>
          <w:sz w:val="16"/>
          <w:szCs w:val="16"/>
        </w:rPr>
        <w:t xml:space="preserve"> i PKP Szybka Kolej Miejska w Trójmieście Sp. z o.o.</w:t>
      </w:r>
    </w:p>
  </w:footnote>
  <w:footnote w:id="13">
    <w:p w14:paraId="4A965861" w14:textId="49922403" w:rsidR="00FA0658" w:rsidRPr="00FA0658" w:rsidRDefault="00FA0658">
      <w:pPr>
        <w:pStyle w:val="Tekstprzypisudolnego"/>
        <w:rPr>
          <w:sz w:val="16"/>
          <w:szCs w:val="16"/>
        </w:rPr>
      </w:pPr>
      <w:r>
        <w:rPr>
          <w:rStyle w:val="Odwoanieprzypisudolnego"/>
        </w:rPr>
        <w:footnoteRef/>
      </w:r>
      <w:r>
        <w:t xml:space="preserve"> </w:t>
      </w:r>
      <w:r w:rsidRPr="00FA0658">
        <w:rPr>
          <w:sz w:val="16"/>
          <w:szCs w:val="16"/>
        </w:rPr>
        <w:t>Nie dotyczy PKP S.A.</w:t>
      </w:r>
    </w:p>
  </w:footnote>
  <w:footnote w:id="14">
    <w:p w14:paraId="03CD1AEC" w14:textId="1E3261CB" w:rsidR="00FA0658" w:rsidRDefault="00FA0658">
      <w:pPr>
        <w:pStyle w:val="Tekstprzypisudolnego"/>
      </w:pPr>
      <w:r>
        <w:rPr>
          <w:rStyle w:val="Odwoanieprzypisudolnego"/>
        </w:rPr>
        <w:footnoteRef/>
      </w:r>
      <w:r>
        <w:t xml:space="preserve"> </w:t>
      </w:r>
      <w:r w:rsidRPr="00FA0658">
        <w:rPr>
          <w:sz w:val="16"/>
          <w:szCs w:val="16"/>
        </w:rPr>
        <w:t>Nie dotyczy PKP S.A</w:t>
      </w:r>
      <w:r>
        <w:rPr>
          <w:sz w:val="16"/>
          <w:szCs w:val="16"/>
        </w:rPr>
        <w:t>,</w:t>
      </w:r>
    </w:p>
  </w:footnote>
  <w:footnote w:id="15">
    <w:p w14:paraId="4391B10D" w14:textId="2A721058" w:rsidR="00FA0658" w:rsidRDefault="00FA0658">
      <w:pPr>
        <w:pStyle w:val="Tekstprzypisudolnego"/>
      </w:pPr>
      <w:r>
        <w:rPr>
          <w:rStyle w:val="Odwoanieprzypisudolnego"/>
        </w:rPr>
        <w:footnoteRef/>
      </w:r>
      <w:r>
        <w:t xml:space="preserve"> </w:t>
      </w:r>
      <w:r w:rsidRPr="00FA0658">
        <w:rPr>
          <w:sz w:val="16"/>
          <w:szCs w:val="16"/>
        </w:rPr>
        <w:t>Nie dotyczy PKP S.A</w:t>
      </w:r>
      <w:r>
        <w:rPr>
          <w:sz w:val="16"/>
          <w:szCs w:val="16"/>
        </w:rPr>
        <w:t>.</w:t>
      </w:r>
    </w:p>
  </w:footnote>
  <w:footnote w:id="16">
    <w:p w14:paraId="0A5B9349" w14:textId="5D19009E" w:rsidR="00FA0658" w:rsidRDefault="00FA0658">
      <w:pPr>
        <w:pStyle w:val="Tekstprzypisudolnego"/>
      </w:pPr>
      <w:r>
        <w:rPr>
          <w:rStyle w:val="Odwoanieprzypisudolnego"/>
        </w:rPr>
        <w:footnoteRef/>
      </w:r>
      <w:r>
        <w:t xml:space="preserve"> </w:t>
      </w:r>
      <w:r w:rsidRPr="00FA0658">
        <w:rPr>
          <w:sz w:val="16"/>
          <w:szCs w:val="16"/>
        </w:rPr>
        <w:t>Nie dotyczy PKP S.A</w:t>
      </w:r>
    </w:p>
  </w:footnote>
  <w:footnote w:id="17">
    <w:p w14:paraId="2D43CA8E" w14:textId="11869212" w:rsidR="00FA0658" w:rsidRDefault="00FA0658">
      <w:pPr>
        <w:pStyle w:val="Tekstprzypisudolnego"/>
      </w:pPr>
      <w:r>
        <w:rPr>
          <w:rStyle w:val="Odwoanieprzypisudolnego"/>
        </w:rPr>
        <w:footnoteRef/>
      </w:r>
      <w:r>
        <w:t xml:space="preserve"> </w:t>
      </w:r>
      <w:r w:rsidRPr="00FA0658">
        <w:rPr>
          <w:sz w:val="16"/>
          <w:szCs w:val="16"/>
        </w:rPr>
        <w:t>Nie dotyczy PKP S.A</w:t>
      </w:r>
      <w:r>
        <w:rPr>
          <w:sz w:val="16"/>
          <w:szCs w:val="16"/>
        </w:rPr>
        <w:t>.</w:t>
      </w:r>
    </w:p>
  </w:footnote>
  <w:footnote w:id="18">
    <w:p w14:paraId="67F4E5C5" w14:textId="162D8DB3" w:rsidR="001D439D" w:rsidRDefault="001D439D">
      <w:pPr>
        <w:pStyle w:val="Tekstprzypisudolnego"/>
      </w:pPr>
      <w:r w:rsidRPr="000A6A7D">
        <w:rPr>
          <w:rStyle w:val="Odwoanieprzypisudolnego"/>
          <w:rFonts w:ascii="Arial" w:hAnsi="Arial" w:cs="Arial"/>
          <w:sz w:val="16"/>
          <w:szCs w:val="16"/>
        </w:rPr>
        <w:footnoteRef/>
      </w:r>
      <w:r w:rsidRPr="000A6A7D">
        <w:rPr>
          <w:rFonts w:ascii="Arial" w:hAnsi="Arial" w:cs="Arial"/>
          <w:sz w:val="16"/>
          <w:szCs w:val="16"/>
        </w:rPr>
        <w:t xml:space="preserve"> Nie dotyczy PKP 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EC6A3" w14:textId="77777777" w:rsidR="00FE5AF0" w:rsidRDefault="00FE5A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4B1D8" w14:textId="684CE7D1" w:rsidR="00CD58FC" w:rsidRDefault="00CD58FC" w:rsidP="0016741A">
    <w:pPr>
      <w:pStyle w:val="Nagwek"/>
      <w:pBdr>
        <w:top w:val="single" w:sz="4" w:space="1" w:color="auto"/>
        <w:left w:val="single" w:sz="4" w:space="4" w:color="auto"/>
        <w:bottom w:val="single" w:sz="4" w:space="1" w:color="auto"/>
        <w:right w:val="single" w:sz="4" w:space="4" w:color="auto"/>
      </w:pBdr>
      <w:rPr>
        <w:rFonts w:ascii="Tahoma" w:hAnsi="Tahoma" w:cs="Tahoma"/>
        <w:bCs/>
      </w:rPr>
    </w:pPr>
    <w:r>
      <w:rPr>
        <w:rFonts w:ascii="Tahoma" w:hAnsi="Tahoma" w:cs="Tahoma"/>
        <w:bCs/>
      </w:rPr>
      <w:tab/>
    </w:r>
    <w:r>
      <w:rPr>
        <w:rFonts w:ascii="Tahoma" w:hAnsi="Tahoma" w:cs="Tahoma"/>
        <w:bCs/>
      </w:rPr>
      <w:tab/>
      <w:t xml:space="preserve">Załącznik nr 2 do SWZ </w:t>
    </w:r>
  </w:p>
  <w:p w14:paraId="00F77F18" w14:textId="7F4B76BA" w:rsidR="00CD58FC" w:rsidRPr="004A0C9C" w:rsidRDefault="00CD58FC" w:rsidP="0016741A">
    <w:pPr>
      <w:pStyle w:val="Nagwek"/>
      <w:pBdr>
        <w:top w:val="single" w:sz="4" w:space="1" w:color="auto"/>
        <w:left w:val="single" w:sz="4" w:space="4" w:color="auto"/>
        <w:bottom w:val="single" w:sz="4" w:space="1" w:color="auto"/>
        <w:right w:val="single" w:sz="4" w:space="4" w:color="auto"/>
      </w:pBdr>
      <w:jc w:val="center"/>
      <w:rPr>
        <w:rFonts w:ascii="Arial" w:hAnsi="Arial" w:cs="Arial"/>
        <w:b/>
      </w:rPr>
    </w:pPr>
    <w:r>
      <w:rPr>
        <w:rFonts w:ascii="Tahoma" w:hAnsi="Tahoma" w:cs="Tahoma"/>
        <w:b/>
      </w:rPr>
      <w:t>„</w:t>
    </w:r>
    <w:r>
      <w:rPr>
        <w:rFonts w:ascii="Arial" w:hAnsi="Arial" w:cs="Arial"/>
        <w:b/>
      </w:rPr>
      <w:t>Projekt</w:t>
    </w:r>
    <w:r w:rsidRPr="004A0C9C">
      <w:rPr>
        <w:rFonts w:ascii="Arial" w:hAnsi="Arial" w:cs="Arial"/>
        <w:b/>
      </w:rPr>
      <w:t xml:space="preserve"> UMOWY”</w:t>
    </w:r>
  </w:p>
  <w:p w14:paraId="3F7295AF" w14:textId="77777777" w:rsidR="00CD58FC" w:rsidRPr="004A0C9C" w:rsidRDefault="00CD58FC" w:rsidP="00AD45E0">
    <w:pPr>
      <w:pStyle w:val="Nagwek"/>
      <w:pBdr>
        <w:top w:val="single" w:sz="4" w:space="1" w:color="auto"/>
        <w:left w:val="single" w:sz="4" w:space="4" w:color="auto"/>
        <w:bottom w:val="single" w:sz="4" w:space="1" w:color="auto"/>
        <w:right w:val="single" w:sz="4" w:space="4" w:color="auto"/>
      </w:pBdr>
      <w:jc w:val="center"/>
      <w:rPr>
        <w:rFonts w:ascii="Arial" w:hAnsi="Arial" w:cs="Arial"/>
        <w:b/>
        <w:sz w:val="16"/>
        <w:szCs w:val="16"/>
      </w:rPr>
    </w:pPr>
    <w:r w:rsidRPr="004A0C9C">
      <w:rPr>
        <w:rFonts w:ascii="Arial" w:hAnsi="Arial" w:cs="Arial"/>
        <w:b/>
        <w:sz w:val="16"/>
        <w:szCs w:val="16"/>
      </w:rPr>
      <w:t xml:space="preserve">DOSTAWA </w:t>
    </w:r>
  </w:p>
  <w:p w14:paraId="31D3641B" w14:textId="29E53889" w:rsidR="00CD58FC" w:rsidRPr="004A0C9C" w:rsidRDefault="00CD58FC" w:rsidP="00AD45E0">
    <w:pPr>
      <w:pStyle w:val="Nagwek"/>
      <w:pBdr>
        <w:top w:val="single" w:sz="4" w:space="1" w:color="auto"/>
        <w:left w:val="single" w:sz="4" w:space="4" w:color="auto"/>
        <w:bottom w:val="single" w:sz="4" w:space="1" w:color="auto"/>
        <w:right w:val="single" w:sz="4" w:space="4" w:color="auto"/>
      </w:pBdr>
      <w:jc w:val="center"/>
      <w:rPr>
        <w:rFonts w:ascii="Arial" w:hAnsi="Arial" w:cs="Arial"/>
        <w:b/>
        <w:sz w:val="16"/>
        <w:szCs w:val="16"/>
      </w:rPr>
    </w:pPr>
    <w:r w:rsidRPr="004A0C9C">
      <w:rPr>
        <w:rFonts w:ascii="Arial" w:hAnsi="Arial" w:cs="Arial"/>
        <w:b/>
        <w:sz w:val="16"/>
        <w:szCs w:val="16"/>
      </w:rPr>
      <w:t xml:space="preserve">w trybie ciągłym </w:t>
    </w:r>
  </w:p>
  <w:p w14:paraId="15B435FB" w14:textId="77777777" w:rsidR="00CD58FC" w:rsidRPr="004A0C9C" w:rsidRDefault="00CD58FC" w:rsidP="0016741A">
    <w:pPr>
      <w:pStyle w:val="Nagwek"/>
      <w:pBdr>
        <w:top w:val="single" w:sz="4" w:space="1" w:color="auto"/>
        <w:left w:val="single" w:sz="4" w:space="4" w:color="auto"/>
        <w:bottom w:val="single" w:sz="4" w:space="1" w:color="auto"/>
        <w:right w:val="single" w:sz="4" w:space="4" w:color="auto"/>
      </w:pBdr>
      <w:jc w:val="center"/>
      <w:rPr>
        <w:rFonts w:ascii="Arial" w:hAnsi="Arial" w:cs="Arial"/>
        <w:b/>
        <w:sz w:val="16"/>
        <w:szCs w:val="16"/>
      </w:rPr>
    </w:pPr>
  </w:p>
  <w:p w14:paraId="4E8AE007" w14:textId="0F5E51CA" w:rsidR="00CD58FC" w:rsidRPr="004A0C9C" w:rsidRDefault="00CD58FC" w:rsidP="00284CCB">
    <w:pPr>
      <w:pStyle w:val="Nagwek"/>
      <w:pBdr>
        <w:top w:val="single" w:sz="4" w:space="1" w:color="auto"/>
        <w:left w:val="single" w:sz="4" w:space="4" w:color="auto"/>
        <w:bottom w:val="single" w:sz="4" w:space="1" w:color="auto"/>
        <w:right w:val="single" w:sz="4" w:space="4" w:color="auto"/>
      </w:pBdr>
      <w:jc w:val="center"/>
      <w:rPr>
        <w:rFonts w:ascii="Arial" w:hAnsi="Arial" w:cs="Arial"/>
        <w:b/>
      </w:rPr>
    </w:pPr>
    <w:r w:rsidRPr="004A0C9C">
      <w:rPr>
        <w:rFonts w:ascii="Arial" w:hAnsi="Arial" w:cs="Arial"/>
        <w:b/>
      </w:rPr>
      <w:t>Umowa nr …………………</w:t>
    </w:r>
  </w:p>
  <w:p w14:paraId="15FE55B8" w14:textId="77777777" w:rsidR="00CD58FC" w:rsidRPr="004A0C9C" w:rsidRDefault="00CD58FC" w:rsidP="0016741A">
    <w:pPr>
      <w:pStyle w:val="Nagwek"/>
      <w:pBdr>
        <w:top w:val="single" w:sz="4" w:space="1" w:color="auto"/>
        <w:left w:val="single" w:sz="4" w:space="4" w:color="auto"/>
        <w:bottom w:val="single" w:sz="4" w:space="1" w:color="auto"/>
        <w:right w:val="single" w:sz="4" w:space="4" w:color="auto"/>
      </w:pBdr>
      <w:jc w:val="both"/>
      <w:rPr>
        <w:rFonts w:ascii="Arial" w:hAnsi="Arial" w:cs="Arial"/>
        <w:b/>
      </w:rPr>
    </w:pPr>
  </w:p>
  <w:p w14:paraId="0B1A5B78" w14:textId="77777777" w:rsidR="00CD58FC" w:rsidRDefault="00CD58F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00000009"/>
    <w:name w:val="WW8Num9"/>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33A7D2B"/>
    <w:multiLevelType w:val="hybridMultilevel"/>
    <w:tmpl w:val="CA501572"/>
    <w:lvl w:ilvl="0" w:tplc="0F1E4DB2">
      <w:start w:val="1"/>
      <w:numFmt w:val="decimal"/>
      <w:lvlText w:val="%1."/>
      <w:lvlJc w:val="left"/>
      <w:pPr>
        <w:ind w:left="360" w:hanging="360"/>
      </w:pPr>
      <w:rPr>
        <w:rFonts w:ascii="Arial" w:hAnsi="Arial" w:cs="Arial" w:hint="default"/>
        <w:b w:val="0"/>
        <w:i w:val="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5B35035"/>
    <w:multiLevelType w:val="hybridMultilevel"/>
    <w:tmpl w:val="439649B2"/>
    <w:lvl w:ilvl="0" w:tplc="9DE838B0">
      <w:start w:val="1"/>
      <w:numFmt w:val="decimal"/>
      <w:lvlText w:val="%1."/>
      <w:lvlJc w:val="left"/>
      <w:pPr>
        <w:ind w:left="502"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C3065622">
      <w:start w:val="1"/>
      <w:numFmt w:val="decimal"/>
      <w:lvlText w:val="%5)"/>
      <w:lvlJc w:val="left"/>
      <w:pPr>
        <w:ind w:left="5464" w:hanging="360"/>
      </w:pPr>
      <w:rPr>
        <w:rFonts w:ascii="Arial" w:hAnsi="Arial" w:cs="Arial" w:hint="default"/>
        <w:b w:val="0"/>
        <w:i w:val="0"/>
        <w:sz w:val="22"/>
        <w:szCs w:val="22"/>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35713"/>
    <w:multiLevelType w:val="hybridMultilevel"/>
    <w:tmpl w:val="41D6FFF4"/>
    <w:lvl w:ilvl="0" w:tplc="41EEB5F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EF75F16"/>
    <w:multiLevelType w:val="hybridMultilevel"/>
    <w:tmpl w:val="3E747996"/>
    <w:lvl w:ilvl="0" w:tplc="2326D356">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A25E40"/>
    <w:multiLevelType w:val="hybridMultilevel"/>
    <w:tmpl w:val="37F66228"/>
    <w:lvl w:ilvl="0" w:tplc="59AECA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9D177A2"/>
    <w:multiLevelType w:val="hybridMultilevel"/>
    <w:tmpl w:val="15247884"/>
    <w:lvl w:ilvl="0" w:tplc="D376F558">
      <w:start w:val="3"/>
      <w:numFmt w:val="decimal"/>
      <w:lvlText w:val="%1."/>
      <w:lvlJc w:val="left"/>
      <w:pPr>
        <w:ind w:left="644" w:hanging="360"/>
      </w:pPr>
      <w:rPr>
        <w:rFonts w:hint="default"/>
      </w:rPr>
    </w:lvl>
    <w:lvl w:ilvl="1" w:tplc="04150013">
      <w:start w:val="1"/>
      <w:numFmt w:val="upperRoman"/>
      <w:lvlText w:val="%2."/>
      <w:lvlJc w:val="righ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2D166948"/>
    <w:multiLevelType w:val="multilevel"/>
    <w:tmpl w:val="018EF2EE"/>
    <w:lvl w:ilvl="0">
      <w:start w:val="1"/>
      <w:numFmt w:val="decimal"/>
      <w:pStyle w:val="Listanumerowana"/>
      <w:lvlText w:val="%1."/>
      <w:lvlJc w:val="left"/>
      <w:pPr>
        <w:tabs>
          <w:tab w:val="num" w:pos="284"/>
        </w:tabs>
        <w:ind w:left="283" w:hanging="283"/>
      </w:pPr>
      <w:rPr>
        <w:rFonts w:ascii="Tahoma" w:hAnsi="Tahoma" w:cs="Tahoma" w:hint="default"/>
        <w:sz w:val="20"/>
        <w:szCs w:val="20"/>
      </w:rPr>
    </w:lvl>
    <w:lvl w:ilvl="1">
      <w:start w:val="1"/>
      <w:numFmt w:val="lowerLetter"/>
      <w:lvlText w:val="%2."/>
      <w:lvlJc w:val="left"/>
      <w:pPr>
        <w:tabs>
          <w:tab w:val="num" w:pos="905"/>
        </w:tabs>
        <w:ind w:left="905" w:hanging="22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ascii="Tahoma" w:eastAsia="Times New Roman" w:hAnsi="Tahoma" w:cs="Tahoma"/>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2D595F04"/>
    <w:multiLevelType w:val="hybridMultilevel"/>
    <w:tmpl w:val="11DA422A"/>
    <w:lvl w:ilvl="0" w:tplc="3E74416C">
      <w:start w:val="1"/>
      <w:numFmt w:val="decimal"/>
      <w:lvlText w:val="%1."/>
      <w:lvlJc w:val="left"/>
      <w:pPr>
        <w:ind w:left="360" w:hanging="360"/>
      </w:pPr>
      <w:rPr>
        <w:rFonts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E997262"/>
    <w:multiLevelType w:val="hybridMultilevel"/>
    <w:tmpl w:val="BA0872C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3BF568F4"/>
    <w:multiLevelType w:val="hybridMultilevel"/>
    <w:tmpl w:val="53E8673E"/>
    <w:lvl w:ilvl="0" w:tplc="0415000F">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525CE8"/>
    <w:multiLevelType w:val="hybridMultilevel"/>
    <w:tmpl w:val="35BCB464"/>
    <w:lvl w:ilvl="0" w:tplc="59AECA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D883F3F"/>
    <w:multiLevelType w:val="hybridMultilevel"/>
    <w:tmpl w:val="99B0811A"/>
    <w:lvl w:ilvl="0" w:tplc="4524FD2E">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4" w15:restartNumberingAfterBreak="0">
    <w:nsid w:val="3EE236C3"/>
    <w:multiLevelType w:val="hybridMultilevel"/>
    <w:tmpl w:val="1048ECD6"/>
    <w:lvl w:ilvl="0" w:tplc="026A0D5A">
      <w:start w:val="10"/>
      <w:numFmt w:val="decimal"/>
      <w:lvlText w:val="%1."/>
      <w:lvlJc w:val="left"/>
      <w:pPr>
        <w:ind w:left="360" w:hanging="360"/>
      </w:pPr>
      <w:rPr>
        <w:rFonts w:cs="Times New Roman" w:hint="default"/>
        <w:i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5" w15:restartNumberingAfterBreak="0">
    <w:nsid w:val="405659C7"/>
    <w:multiLevelType w:val="multilevel"/>
    <w:tmpl w:val="23643092"/>
    <w:lvl w:ilvl="0">
      <w:start w:val="1"/>
      <w:numFmt w:val="decimal"/>
      <w:lvlText w:val="%1."/>
      <w:lvlJc w:val="left"/>
      <w:pPr>
        <w:tabs>
          <w:tab w:val="num" w:pos="360"/>
        </w:tabs>
        <w:ind w:left="360" w:hanging="360"/>
      </w:pPr>
      <w:rPr>
        <w:rFonts w:ascii="Arial" w:hAnsi="Arial" w:cs="Arial" w:hint="default"/>
        <w:b w:val="0"/>
        <w:color w:val="auto"/>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48AD61CB"/>
    <w:multiLevelType w:val="hybridMultilevel"/>
    <w:tmpl w:val="C986B26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CD36F82"/>
    <w:multiLevelType w:val="hybridMultilevel"/>
    <w:tmpl w:val="35BCB464"/>
    <w:lvl w:ilvl="0" w:tplc="59AECA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FC03FF9"/>
    <w:multiLevelType w:val="hybridMultilevel"/>
    <w:tmpl w:val="29DE87D4"/>
    <w:lvl w:ilvl="0" w:tplc="04150011">
      <w:start w:val="1"/>
      <w:numFmt w:val="decimal"/>
      <w:lvlText w:val="%1)"/>
      <w:lvlJc w:val="left"/>
      <w:pPr>
        <w:ind w:left="779" w:hanging="360"/>
      </w:pPr>
    </w:lvl>
    <w:lvl w:ilvl="1" w:tplc="04150019" w:tentative="1">
      <w:start w:val="1"/>
      <w:numFmt w:val="lowerLetter"/>
      <w:lvlText w:val="%2."/>
      <w:lvlJc w:val="left"/>
      <w:pPr>
        <w:ind w:left="1499" w:hanging="360"/>
      </w:pPr>
    </w:lvl>
    <w:lvl w:ilvl="2" w:tplc="0415001B" w:tentative="1">
      <w:start w:val="1"/>
      <w:numFmt w:val="lowerRoman"/>
      <w:lvlText w:val="%3."/>
      <w:lvlJc w:val="right"/>
      <w:pPr>
        <w:ind w:left="2219" w:hanging="180"/>
      </w:pPr>
    </w:lvl>
    <w:lvl w:ilvl="3" w:tplc="0415000F" w:tentative="1">
      <w:start w:val="1"/>
      <w:numFmt w:val="decimal"/>
      <w:lvlText w:val="%4."/>
      <w:lvlJc w:val="left"/>
      <w:pPr>
        <w:ind w:left="2939" w:hanging="360"/>
      </w:pPr>
    </w:lvl>
    <w:lvl w:ilvl="4" w:tplc="04150019" w:tentative="1">
      <w:start w:val="1"/>
      <w:numFmt w:val="lowerLetter"/>
      <w:lvlText w:val="%5."/>
      <w:lvlJc w:val="left"/>
      <w:pPr>
        <w:ind w:left="3659" w:hanging="360"/>
      </w:pPr>
    </w:lvl>
    <w:lvl w:ilvl="5" w:tplc="0415001B" w:tentative="1">
      <w:start w:val="1"/>
      <w:numFmt w:val="lowerRoman"/>
      <w:lvlText w:val="%6."/>
      <w:lvlJc w:val="right"/>
      <w:pPr>
        <w:ind w:left="4379" w:hanging="180"/>
      </w:pPr>
    </w:lvl>
    <w:lvl w:ilvl="6" w:tplc="0415000F" w:tentative="1">
      <w:start w:val="1"/>
      <w:numFmt w:val="decimal"/>
      <w:lvlText w:val="%7."/>
      <w:lvlJc w:val="left"/>
      <w:pPr>
        <w:ind w:left="5099" w:hanging="360"/>
      </w:pPr>
    </w:lvl>
    <w:lvl w:ilvl="7" w:tplc="04150019" w:tentative="1">
      <w:start w:val="1"/>
      <w:numFmt w:val="lowerLetter"/>
      <w:lvlText w:val="%8."/>
      <w:lvlJc w:val="left"/>
      <w:pPr>
        <w:ind w:left="5819" w:hanging="360"/>
      </w:pPr>
    </w:lvl>
    <w:lvl w:ilvl="8" w:tplc="0415001B" w:tentative="1">
      <w:start w:val="1"/>
      <w:numFmt w:val="lowerRoman"/>
      <w:lvlText w:val="%9."/>
      <w:lvlJc w:val="right"/>
      <w:pPr>
        <w:ind w:left="6539" w:hanging="180"/>
      </w:pPr>
    </w:lvl>
  </w:abstractNum>
  <w:abstractNum w:abstractNumId="19" w15:restartNumberingAfterBreak="0">
    <w:nsid w:val="515B4AE1"/>
    <w:multiLevelType w:val="hybridMultilevel"/>
    <w:tmpl w:val="13A88C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E33DF5"/>
    <w:multiLevelType w:val="hybridMultilevel"/>
    <w:tmpl w:val="2108B2E6"/>
    <w:lvl w:ilvl="0" w:tplc="306286C4">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A2621C"/>
    <w:multiLevelType w:val="hybridMultilevel"/>
    <w:tmpl w:val="C644BB4A"/>
    <w:lvl w:ilvl="0" w:tplc="04150011">
      <w:start w:val="1"/>
      <w:numFmt w:val="decimal"/>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22" w15:restartNumberingAfterBreak="0">
    <w:nsid w:val="5B243E8F"/>
    <w:multiLevelType w:val="hybridMultilevel"/>
    <w:tmpl w:val="0180D1F8"/>
    <w:lvl w:ilvl="0" w:tplc="B0564A3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5B5639AB"/>
    <w:multiLevelType w:val="hybridMultilevel"/>
    <w:tmpl w:val="878452C0"/>
    <w:lvl w:ilvl="0" w:tplc="1C2AC8C6">
      <w:start w:val="1"/>
      <w:numFmt w:val="decimal"/>
      <w:lvlText w:val="%1."/>
      <w:lvlJc w:val="left"/>
      <w:pPr>
        <w:ind w:left="720" w:hanging="360"/>
      </w:pPr>
      <w:rPr>
        <w:rFonts w:ascii="Arial" w:hAnsi="Arial"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A0446C"/>
    <w:multiLevelType w:val="hybridMultilevel"/>
    <w:tmpl w:val="35BCB464"/>
    <w:lvl w:ilvl="0" w:tplc="59AECA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0F96EE4"/>
    <w:multiLevelType w:val="hybridMultilevel"/>
    <w:tmpl w:val="AD12F7FE"/>
    <w:lvl w:ilvl="0" w:tplc="0415000F">
      <w:start w:val="1"/>
      <w:numFmt w:val="decimal"/>
      <w:lvlText w:val="%1."/>
      <w:lvlJc w:val="left"/>
      <w:pPr>
        <w:ind w:left="360"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6A6857F0"/>
    <w:multiLevelType w:val="hybridMultilevel"/>
    <w:tmpl w:val="9DF67030"/>
    <w:lvl w:ilvl="0" w:tplc="CFBE29B8">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FB38B7"/>
    <w:multiLevelType w:val="hybridMultilevel"/>
    <w:tmpl w:val="F870981A"/>
    <w:lvl w:ilvl="0" w:tplc="C1A2DAA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6E1A1B43"/>
    <w:multiLevelType w:val="hybridMultilevel"/>
    <w:tmpl w:val="A2C4EAE4"/>
    <w:lvl w:ilvl="0" w:tplc="0415000F">
      <w:start w:val="1"/>
      <w:numFmt w:val="decimal"/>
      <w:lvlText w:val="%1."/>
      <w:lvlJc w:val="left"/>
      <w:pPr>
        <w:ind w:left="36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FE14D04"/>
    <w:multiLevelType w:val="hybridMultilevel"/>
    <w:tmpl w:val="CC4AEEDA"/>
    <w:lvl w:ilvl="0" w:tplc="D376F558">
      <w:start w:val="3"/>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1D11D26"/>
    <w:multiLevelType w:val="hybridMultilevel"/>
    <w:tmpl w:val="36F250F0"/>
    <w:lvl w:ilvl="0" w:tplc="05F85E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23D5DA0"/>
    <w:multiLevelType w:val="hybridMultilevel"/>
    <w:tmpl w:val="7368D064"/>
    <w:lvl w:ilvl="0" w:tplc="C980B82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72CF4C36"/>
    <w:multiLevelType w:val="hybridMultilevel"/>
    <w:tmpl w:val="37F66228"/>
    <w:lvl w:ilvl="0" w:tplc="59AECA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52B341D"/>
    <w:multiLevelType w:val="hybridMultilevel"/>
    <w:tmpl w:val="7CE2812A"/>
    <w:lvl w:ilvl="0" w:tplc="A6DCCAF6">
      <w:start w:val="1"/>
      <w:numFmt w:val="decimal"/>
      <w:lvlText w:val="%1."/>
      <w:lvlJc w:val="left"/>
      <w:pPr>
        <w:ind w:left="360" w:hanging="360"/>
      </w:pPr>
      <w:rPr>
        <w:rFonts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769B68E4"/>
    <w:multiLevelType w:val="multilevel"/>
    <w:tmpl w:val="C77ECA62"/>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decimal"/>
      <w:lvlText w:val="%2."/>
      <w:lvlJc w:val="left"/>
      <w:pPr>
        <w:tabs>
          <w:tab w:val="num" w:pos="432"/>
        </w:tabs>
        <w:ind w:left="432" w:hanging="432"/>
      </w:pPr>
      <w:rPr>
        <w:rFonts w:ascii="Tahoma" w:eastAsia="Times New Roman" w:hAnsi="Tahoma" w:cs="Tahoma" w:hint="default"/>
        <w:b w:val="0"/>
        <w:i w:val="0"/>
        <w:sz w:val="20"/>
        <w:szCs w:val="20"/>
      </w:rPr>
    </w:lvl>
    <w:lvl w:ilvl="2">
      <w:start w:val="1"/>
      <w:numFmt w:val="lowerLetter"/>
      <w:lvlText w:val="%3)"/>
      <w:lvlJc w:val="left"/>
      <w:pPr>
        <w:tabs>
          <w:tab w:val="num" w:pos="360"/>
        </w:tabs>
        <w:ind w:left="360" w:hanging="360"/>
      </w:pPr>
      <w:rPr>
        <w:rFonts w:ascii="Arial" w:hAnsi="Arial" w:hint="default"/>
        <w:b w:val="0"/>
        <w:i w:val="0"/>
        <w:sz w:val="22"/>
        <w:szCs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7BB06BDA"/>
    <w:multiLevelType w:val="hybridMultilevel"/>
    <w:tmpl w:val="FF02AB9C"/>
    <w:lvl w:ilvl="0" w:tplc="59AECA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DB278D5"/>
    <w:multiLevelType w:val="hybridMultilevel"/>
    <w:tmpl w:val="B80C585C"/>
    <w:lvl w:ilvl="0" w:tplc="7D2C6AD6">
      <w:start w:val="1"/>
      <w:numFmt w:val="decimal"/>
      <w:lvlText w:val="%1."/>
      <w:lvlJc w:val="left"/>
      <w:pPr>
        <w:ind w:left="360" w:hanging="360"/>
      </w:pPr>
      <w:rPr>
        <w:rFonts w:cs="Times New Roman"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EC0526C"/>
    <w:multiLevelType w:val="hybridMultilevel"/>
    <w:tmpl w:val="7C4605BE"/>
    <w:lvl w:ilvl="0" w:tplc="945AA734">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61997437">
    <w:abstractNumId w:val="1"/>
  </w:num>
  <w:num w:numId="2" w16cid:durableId="1170370916">
    <w:abstractNumId w:val="28"/>
  </w:num>
  <w:num w:numId="3" w16cid:durableId="1564023931">
    <w:abstractNumId w:val="4"/>
  </w:num>
  <w:num w:numId="4" w16cid:durableId="1928685499">
    <w:abstractNumId w:val="33"/>
  </w:num>
  <w:num w:numId="5" w16cid:durableId="1758210908">
    <w:abstractNumId w:val="31"/>
  </w:num>
  <w:num w:numId="6" w16cid:durableId="1644656575">
    <w:abstractNumId w:val="34"/>
  </w:num>
  <w:num w:numId="7" w16cid:durableId="662857624">
    <w:abstractNumId w:val="36"/>
  </w:num>
  <w:num w:numId="8" w16cid:durableId="646394277">
    <w:abstractNumId w:val="8"/>
  </w:num>
  <w:num w:numId="9" w16cid:durableId="2105220263">
    <w:abstractNumId w:val="21"/>
  </w:num>
  <w:num w:numId="10" w16cid:durableId="1208100297">
    <w:abstractNumId w:val="10"/>
  </w:num>
  <w:num w:numId="11" w16cid:durableId="690037293">
    <w:abstractNumId w:val="2"/>
  </w:num>
  <w:num w:numId="12" w16cid:durableId="22637289">
    <w:abstractNumId w:val="9"/>
  </w:num>
  <w:num w:numId="13" w16cid:durableId="975767348">
    <w:abstractNumId w:val="19"/>
  </w:num>
  <w:num w:numId="14" w16cid:durableId="954167385">
    <w:abstractNumId w:val="35"/>
  </w:num>
  <w:num w:numId="15" w16cid:durableId="860047035">
    <w:abstractNumId w:val="12"/>
  </w:num>
  <w:num w:numId="16" w16cid:durableId="1362897600">
    <w:abstractNumId w:val="17"/>
  </w:num>
  <w:num w:numId="17" w16cid:durableId="703098538">
    <w:abstractNumId w:val="6"/>
  </w:num>
  <w:num w:numId="18" w16cid:durableId="932780665">
    <w:abstractNumId w:val="24"/>
  </w:num>
  <w:num w:numId="19" w16cid:durableId="469982387">
    <w:abstractNumId w:val="26"/>
  </w:num>
  <w:num w:numId="20" w16cid:durableId="2134055015">
    <w:abstractNumId w:val="25"/>
  </w:num>
  <w:num w:numId="21" w16cid:durableId="870192988">
    <w:abstractNumId w:val="27"/>
  </w:num>
  <w:num w:numId="22" w16cid:durableId="967668674">
    <w:abstractNumId w:val="22"/>
  </w:num>
  <w:num w:numId="23" w16cid:durableId="1451778389">
    <w:abstractNumId w:val="14"/>
  </w:num>
  <w:num w:numId="24" w16cid:durableId="554514263">
    <w:abstractNumId w:val="30"/>
  </w:num>
  <w:num w:numId="25" w16cid:durableId="1958372428">
    <w:abstractNumId w:val="3"/>
  </w:num>
  <w:num w:numId="26" w16cid:durableId="2107995510">
    <w:abstractNumId w:val="11"/>
  </w:num>
  <w:num w:numId="27" w16cid:durableId="771972593">
    <w:abstractNumId w:val="16"/>
  </w:num>
  <w:num w:numId="28" w16cid:durableId="197208264">
    <w:abstractNumId w:val="7"/>
  </w:num>
  <w:num w:numId="29" w16cid:durableId="578828265">
    <w:abstractNumId w:val="5"/>
  </w:num>
  <w:num w:numId="30" w16cid:durableId="681853827">
    <w:abstractNumId w:val="15"/>
  </w:num>
  <w:num w:numId="31" w16cid:durableId="1104690982">
    <w:abstractNumId w:val="29"/>
  </w:num>
  <w:num w:numId="32" w16cid:durableId="2045978356">
    <w:abstractNumId w:val="20"/>
  </w:num>
  <w:num w:numId="33" w16cid:durableId="40446286">
    <w:abstractNumId w:val="18"/>
  </w:num>
  <w:num w:numId="34" w16cid:durableId="398334406">
    <w:abstractNumId w:val="13"/>
  </w:num>
  <w:num w:numId="35" w16cid:durableId="1905294700">
    <w:abstractNumId w:val="32"/>
  </w:num>
  <w:num w:numId="36" w16cid:durableId="799306318">
    <w:abstractNumId w:val="23"/>
  </w:num>
  <w:num w:numId="37" w16cid:durableId="1007174918">
    <w:abstractNumId w:val="3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701A"/>
    <w:rsid w:val="00000503"/>
    <w:rsid w:val="00001A9F"/>
    <w:rsid w:val="00001B3E"/>
    <w:rsid w:val="00002865"/>
    <w:rsid w:val="00002C97"/>
    <w:rsid w:val="0000300B"/>
    <w:rsid w:val="00003B49"/>
    <w:rsid w:val="00003EBF"/>
    <w:rsid w:val="0000488A"/>
    <w:rsid w:val="00004E7C"/>
    <w:rsid w:val="0000509B"/>
    <w:rsid w:val="000060C8"/>
    <w:rsid w:val="00006B4D"/>
    <w:rsid w:val="00007D99"/>
    <w:rsid w:val="00010A4A"/>
    <w:rsid w:val="00012651"/>
    <w:rsid w:val="00013C15"/>
    <w:rsid w:val="000149F3"/>
    <w:rsid w:val="000151DD"/>
    <w:rsid w:val="00016602"/>
    <w:rsid w:val="000169AC"/>
    <w:rsid w:val="00017A06"/>
    <w:rsid w:val="0002015F"/>
    <w:rsid w:val="00020478"/>
    <w:rsid w:val="00021F70"/>
    <w:rsid w:val="000237C8"/>
    <w:rsid w:val="00024D93"/>
    <w:rsid w:val="000252D9"/>
    <w:rsid w:val="000277A5"/>
    <w:rsid w:val="00027EFA"/>
    <w:rsid w:val="00030D90"/>
    <w:rsid w:val="00031242"/>
    <w:rsid w:val="0003169A"/>
    <w:rsid w:val="00031878"/>
    <w:rsid w:val="000328AD"/>
    <w:rsid w:val="00032FC4"/>
    <w:rsid w:val="0003499D"/>
    <w:rsid w:val="000361F9"/>
    <w:rsid w:val="0003665D"/>
    <w:rsid w:val="000370C3"/>
    <w:rsid w:val="00040750"/>
    <w:rsid w:val="00041ECD"/>
    <w:rsid w:val="00042196"/>
    <w:rsid w:val="00042B7B"/>
    <w:rsid w:val="00043572"/>
    <w:rsid w:val="00043AD7"/>
    <w:rsid w:val="00044ECC"/>
    <w:rsid w:val="00045DFE"/>
    <w:rsid w:val="000466D6"/>
    <w:rsid w:val="000467CE"/>
    <w:rsid w:val="000476D0"/>
    <w:rsid w:val="0005077F"/>
    <w:rsid w:val="00051612"/>
    <w:rsid w:val="0005284F"/>
    <w:rsid w:val="0005416A"/>
    <w:rsid w:val="00054FBB"/>
    <w:rsid w:val="00056018"/>
    <w:rsid w:val="000564DF"/>
    <w:rsid w:val="000573F8"/>
    <w:rsid w:val="000579B6"/>
    <w:rsid w:val="00060B8A"/>
    <w:rsid w:val="0006105C"/>
    <w:rsid w:val="00063658"/>
    <w:rsid w:val="00064BCB"/>
    <w:rsid w:val="00065AE9"/>
    <w:rsid w:val="00065B23"/>
    <w:rsid w:val="0006699E"/>
    <w:rsid w:val="00066BF4"/>
    <w:rsid w:val="000674E7"/>
    <w:rsid w:val="000679F1"/>
    <w:rsid w:val="00071D94"/>
    <w:rsid w:val="00072A8F"/>
    <w:rsid w:val="000734EE"/>
    <w:rsid w:val="000744AE"/>
    <w:rsid w:val="00074626"/>
    <w:rsid w:val="000756D0"/>
    <w:rsid w:val="00076BEF"/>
    <w:rsid w:val="00077BCB"/>
    <w:rsid w:val="00077D70"/>
    <w:rsid w:val="00077E5F"/>
    <w:rsid w:val="0008095F"/>
    <w:rsid w:val="000811E5"/>
    <w:rsid w:val="00081B17"/>
    <w:rsid w:val="00083081"/>
    <w:rsid w:val="00083EEE"/>
    <w:rsid w:val="000845E4"/>
    <w:rsid w:val="00084926"/>
    <w:rsid w:val="00084A2E"/>
    <w:rsid w:val="00085D21"/>
    <w:rsid w:val="00086765"/>
    <w:rsid w:val="00087334"/>
    <w:rsid w:val="000873DD"/>
    <w:rsid w:val="000874E4"/>
    <w:rsid w:val="000906FD"/>
    <w:rsid w:val="00090CDC"/>
    <w:rsid w:val="00092369"/>
    <w:rsid w:val="00092FC9"/>
    <w:rsid w:val="00093927"/>
    <w:rsid w:val="00093DFB"/>
    <w:rsid w:val="000942DD"/>
    <w:rsid w:val="0009612A"/>
    <w:rsid w:val="00097C76"/>
    <w:rsid w:val="000A15DD"/>
    <w:rsid w:val="000A2617"/>
    <w:rsid w:val="000A2ABC"/>
    <w:rsid w:val="000A3E36"/>
    <w:rsid w:val="000A54CC"/>
    <w:rsid w:val="000A57AB"/>
    <w:rsid w:val="000A6A7D"/>
    <w:rsid w:val="000A7E93"/>
    <w:rsid w:val="000B3020"/>
    <w:rsid w:val="000B39DD"/>
    <w:rsid w:val="000B3A90"/>
    <w:rsid w:val="000B48D1"/>
    <w:rsid w:val="000B60A3"/>
    <w:rsid w:val="000B66C4"/>
    <w:rsid w:val="000B7496"/>
    <w:rsid w:val="000C3386"/>
    <w:rsid w:val="000C3B7D"/>
    <w:rsid w:val="000C48A6"/>
    <w:rsid w:val="000C6171"/>
    <w:rsid w:val="000C7437"/>
    <w:rsid w:val="000D01C5"/>
    <w:rsid w:val="000D1BB8"/>
    <w:rsid w:val="000D7AAF"/>
    <w:rsid w:val="000D7AC2"/>
    <w:rsid w:val="000D7D21"/>
    <w:rsid w:val="000D7D2C"/>
    <w:rsid w:val="000D7EC1"/>
    <w:rsid w:val="000E10EB"/>
    <w:rsid w:val="000E5C09"/>
    <w:rsid w:val="000E5DF9"/>
    <w:rsid w:val="000F1287"/>
    <w:rsid w:val="000F13D4"/>
    <w:rsid w:val="000F1C22"/>
    <w:rsid w:val="000F201C"/>
    <w:rsid w:val="000F2E7B"/>
    <w:rsid w:val="000F4572"/>
    <w:rsid w:val="000F5772"/>
    <w:rsid w:val="000F595A"/>
    <w:rsid w:val="000F7CC3"/>
    <w:rsid w:val="00101C10"/>
    <w:rsid w:val="00105883"/>
    <w:rsid w:val="00105C2D"/>
    <w:rsid w:val="00106822"/>
    <w:rsid w:val="0010763F"/>
    <w:rsid w:val="00107BFA"/>
    <w:rsid w:val="001117D2"/>
    <w:rsid w:val="001118F6"/>
    <w:rsid w:val="00113ACD"/>
    <w:rsid w:val="00114D69"/>
    <w:rsid w:val="00115045"/>
    <w:rsid w:val="00115AB3"/>
    <w:rsid w:val="00120304"/>
    <w:rsid w:val="001226C9"/>
    <w:rsid w:val="00122E79"/>
    <w:rsid w:val="00123D80"/>
    <w:rsid w:val="00127EA2"/>
    <w:rsid w:val="00130268"/>
    <w:rsid w:val="00130C8C"/>
    <w:rsid w:val="00130D37"/>
    <w:rsid w:val="0013317A"/>
    <w:rsid w:val="00134CFD"/>
    <w:rsid w:val="0013579D"/>
    <w:rsid w:val="0013597E"/>
    <w:rsid w:val="001366D0"/>
    <w:rsid w:val="001368AD"/>
    <w:rsid w:val="00136B60"/>
    <w:rsid w:val="00140F3D"/>
    <w:rsid w:val="001417E4"/>
    <w:rsid w:val="00141DB4"/>
    <w:rsid w:val="00142FF2"/>
    <w:rsid w:val="0014391F"/>
    <w:rsid w:val="0014499C"/>
    <w:rsid w:val="0014618B"/>
    <w:rsid w:val="00146C93"/>
    <w:rsid w:val="00150347"/>
    <w:rsid w:val="0015060D"/>
    <w:rsid w:val="00151410"/>
    <w:rsid w:val="0015188A"/>
    <w:rsid w:val="0015306C"/>
    <w:rsid w:val="00153952"/>
    <w:rsid w:val="001558E4"/>
    <w:rsid w:val="00155C8B"/>
    <w:rsid w:val="0015678F"/>
    <w:rsid w:val="001579BA"/>
    <w:rsid w:val="00157BA4"/>
    <w:rsid w:val="00160D5D"/>
    <w:rsid w:val="00161868"/>
    <w:rsid w:val="00161871"/>
    <w:rsid w:val="00161E6B"/>
    <w:rsid w:val="00164227"/>
    <w:rsid w:val="0016460F"/>
    <w:rsid w:val="00164C08"/>
    <w:rsid w:val="00164DDD"/>
    <w:rsid w:val="00164FE4"/>
    <w:rsid w:val="00166739"/>
    <w:rsid w:val="00166C91"/>
    <w:rsid w:val="0016718D"/>
    <w:rsid w:val="0016741A"/>
    <w:rsid w:val="00167B24"/>
    <w:rsid w:val="00167B84"/>
    <w:rsid w:val="0017073D"/>
    <w:rsid w:val="001713F0"/>
    <w:rsid w:val="00172492"/>
    <w:rsid w:val="00172AEB"/>
    <w:rsid w:val="00172F98"/>
    <w:rsid w:val="0017534A"/>
    <w:rsid w:val="00175D9B"/>
    <w:rsid w:val="00176444"/>
    <w:rsid w:val="00176C8F"/>
    <w:rsid w:val="00176D05"/>
    <w:rsid w:val="00176F2E"/>
    <w:rsid w:val="001775B1"/>
    <w:rsid w:val="0018079A"/>
    <w:rsid w:val="00180920"/>
    <w:rsid w:val="0018169C"/>
    <w:rsid w:val="00181AF6"/>
    <w:rsid w:val="00182313"/>
    <w:rsid w:val="00183A5F"/>
    <w:rsid w:val="00183B60"/>
    <w:rsid w:val="00184A6D"/>
    <w:rsid w:val="001852EC"/>
    <w:rsid w:val="0018718C"/>
    <w:rsid w:val="001905F6"/>
    <w:rsid w:val="001909E5"/>
    <w:rsid w:val="00190F94"/>
    <w:rsid w:val="00191F8F"/>
    <w:rsid w:val="00192329"/>
    <w:rsid w:val="00192366"/>
    <w:rsid w:val="0019308B"/>
    <w:rsid w:val="00195239"/>
    <w:rsid w:val="00195FDF"/>
    <w:rsid w:val="00196A32"/>
    <w:rsid w:val="00196B11"/>
    <w:rsid w:val="00196B9E"/>
    <w:rsid w:val="001A0136"/>
    <w:rsid w:val="001A1AF3"/>
    <w:rsid w:val="001A23CA"/>
    <w:rsid w:val="001A296A"/>
    <w:rsid w:val="001A45C1"/>
    <w:rsid w:val="001A541C"/>
    <w:rsid w:val="001B12AD"/>
    <w:rsid w:val="001B2B80"/>
    <w:rsid w:val="001B375C"/>
    <w:rsid w:val="001B4743"/>
    <w:rsid w:val="001B50E9"/>
    <w:rsid w:val="001B6089"/>
    <w:rsid w:val="001B7225"/>
    <w:rsid w:val="001B76C7"/>
    <w:rsid w:val="001C19FF"/>
    <w:rsid w:val="001C20A4"/>
    <w:rsid w:val="001C388B"/>
    <w:rsid w:val="001C3E8D"/>
    <w:rsid w:val="001C586E"/>
    <w:rsid w:val="001C5B41"/>
    <w:rsid w:val="001D0AD9"/>
    <w:rsid w:val="001D373C"/>
    <w:rsid w:val="001D439D"/>
    <w:rsid w:val="001D596D"/>
    <w:rsid w:val="001D6191"/>
    <w:rsid w:val="001D6385"/>
    <w:rsid w:val="001D6650"/>
    <w:rsid w:val="001D666B"/>
    <w:rsid w:val="001D6AE1"/>
    <w:rsid w:val="001D730B"/>
    <w:rsid w:val="001D756F"/>
    <w:rsid w:val="001D7684"/>
    <w:rsid w:val="001E0946"/>
    <w:rsid w:val="001E1921"/>
    <w:rsid w:val="001E2ED0"/>
    <w:rsid w:val="001E37CD"/>
    <w:rsid w:val="001E528D"/>
    <w:rsid w:val="001E58B0"/>
    <w:rsid w:val="001E5D78"/>
    <w:rsid w:val="001E64B0"/>
    <w:rsid w:val="001E6CCA"/>
    <w:rsid w:val="001E739D"/>
    <w:rsid w:val="001E75B6"/>
    <w:rsid w:val="001F04CC"/>
    <w:rsid w:val="001F07E7"/>
    <w:rsid w:val="001F0ED7"/>
    <w:rsid w:val="001F1484"/>
    <w:rsid w:val="001F4B44"/>
    <w:rsid w:val="001F65C9"/>
    <w:rsid w:val="001F6E93"/>
    <w:rsid w:val="0020073C"/>
    <w:rsid w:val="00200D63"/>
    <w:rsid w:val="0020255F"/>
    <w:rsid w:val="002030BC"/>
    <w:rsid w:val="0020397C"/>
    <w:rsid w:val="00203A96"/>
    <w:rsid w:val="0020440C"/>
    <w:rsid w:val="00205680"/>
    <w:rsid w:val="00205C50"/>
    <w:rsid w:val="00207486"/>
    <w:rsid w:val="002106BD"/>
    <w:rsid w:val="00210BB1"/>
    <w:rsid w:val="0021336B"/>
    <w:rsid w:val="00214592"/>
    <w:rsid w:val="002149FC"/>
    <w:rsid w:val="00214F44"/>
    <w:rsid w:val="0021684D"/>
    <w:rsid w:val="0021695D"/>
    <w:rsid w:val="00217981"/>
    <w:rsid w:val="0022009B"/>
    <w:rsid w:val="002203C5"/>
    <w:rsid w:val="00220BB7"/>
    <w:rsid w:val="00221207"/>
    <w:rsid w:val="002218DD"/>
    <w:rsid w:val="00223574"/>
    <w:rsid w:val="002245EA"/>
    <w:rsid w:val="00225DB6"/>
    <w:rsid w:val="002260DC"/>
    <w:rsid w:val="00226418"/>
    <w:rsid w:val="002269D3"/>
    <w:rsid w:val="00226BE9"/>
    <w:rsid w:val="00226DD2"/>
    <w:rsid w:val="00227E5A"/>
    <w:rsid w:val="00230134"/>
    <w:rsid w:val="00230DA5"/>
    <w:rsid w:val="002310C9"/>
    <w:rsid w:val="002337EC"/>
    <w:rsid w:val="00234D88"/>
    <w:rsid w:val="00235076"/>
    <w:rsid w:val="002359D0"/>
    <w:rsid w:val="00235BD2"/>
    <w:rsid w:val="002366DA"/>
    <w:rsid w:val="00236E8D"/>
    <w:rsid w:val="002379FB"/>
    <w:rsid w:val="00237EFF"/>
    <w:rsid w:val="002413F7"/>
    <w:rsid w:val="00242767"/>
    <w:rsid w:val="00243389"/>
    <w:rsid w:val="00243C66"/>
    <w:rsid w:val="0024461F"/>
    <w:rsid w:val="00244DFE"/>
    <w:rsid w:val="00245C1D"/>
    <w:rsid w:val="002460BF"/>
    <w:rsid w:val="002463F7"/>
    <w:rsid w:val="00247DC5"/>
    <w:rsid w:val="002503E1"/>
    <w:rsid w:val="00253706"/>
    <w:rsid w:val="0025398E"/>
    <w:rsid w:val="00253C4C"/>
    <w:rsid w:val="002556F5"/>
    <w:rsid w:val="002575AE"/>
    <w:rsid w:val="002577A1"/>
    <w:rsid w:val="002577B6"/>
    <w:rsid w:val="00261645"/>
    <w:rsid w:val="002621F9"/>
    <w:rsid w:val="00263DB6"/>
    <w:rsid w:val="0026498E"/>
    <w:rsid w:val="002658AB"/>
    <w:rsid w:val="0026703D"/>
    <w:rsid w:val="0026725A"/>
    <w:rsid w:val="00267918"/>
    <w:rsid w:val="00267C28"/>
    <w:rsid w:val="002708A3"/>
    <w:rsid w:val="00270BB2"/>
    <w:rsid w:val="0027148E"/>
    <w:rsid w:val="002720DC"/>
    <w:rsid w:val="00272D61"/>
    <w:rsid w:val="002730DC"/>
    <w:rsid w:val="00273573"/>
    <w:rsid w:val="00273CAF"/>
    <w:rsid w:val="00274A7B"/>
    <w:rsid w:val="002751EA"/>
    <w:rsid w:val="00275242"/>
    <w:rsid w:val="00277F3F"/>
    <w:rsid w:val="00280153"/>
    <w:rsid w:val="00281088"/>
    <w:rsid w:val="00282336"/>
    <w:rsid w:val="002828D4"/>
    <w:rsid w:val="0028481A"/>
    <w:rsid w:val="002849FB"/>
    <w:rsid w:val="00284CCB"/>
    <w:rsid w:val="00285E70"/>
    <w:rsid w:val="00286285"/>
    <w:rsid w:val="00290713"/>
    <w:rsid w:val="002908CE"/>
    <w:rsid w:val="00290FA3"/>
    <w:rsid w:val="00291DBD"/>
    <w:rsid w:val="00291F22"/>
    <w:rsid w:val="00293C4E"/>
    <w:rsid w:val="00294FF8"/>
    <w:rsid w:val="0029566B"/>
    <w:rsid w:val="00296161"/>
    <w:rsid w:val="00296AEF"/>
    <w:rsid w:val="002A0429"/>
    <w:rsid w:val="002A0525"/>
    <w:rsid w:val="002A2857"/>
    <w:rsid w:val="002A53C1"/>
    <w:rsid w:val="002A58FE"/>
    <w:rsid w:val="002A6347"/>
    <w:rsid w:val="002A7536"/>
    <w:rsid w:val="002B0670"/>
    <w:rsid w:val="002B0E26"/>
    <w:rsid w:val="002B0F06"/>
    <w:rsid w:val="002B2ABE"/>
    <w:rsid w:val="002B4307"/>
    <w:rsid w:val="002B696B"/>
    <w:rsid w:val="002B7B6E"/>
    <w:rsid w:val="002B7E55"/>
    <w:rsid w:val="002C0CD9"/>
    <w:rsid w:val="002C171F"/>
    <w:rsid w:val="002C1B2C"/>
    <w:rsid w:val="002C3492"/>
    <w:rsid w:val="002C38B1"/>
    <w:rsid w:val="002C4327"/>
    <w:rsid w:val="002C54F3"/>
    <w:rsid w:val="002C5B5E"/>
    <w:rsid w:val="002C5D50"/>
    <w:rsid w:val="002C63FC"/>
    <w:rsid w:val="002C7B2E"/>
    <w:rsid w:val="002D0410"/>
    <w:rsid w:val="002D1B3B"/>
    <w:rsid w:val="002D3BDC"/>
    <w:rsid w:val="002D3CB2"/>
    <w:rsid w:val="002D4736"/>
    <w:rsid w:val="002D5047"/>
    <w:rsid w:val="002D6BD0"/>
    <w:rsid w:val="002E1D3F"/>
    <w:rsid w:val="002E22A2"/>
    <w:rsid w:val="002E4455"/>
    <w:rsid w:val="002E5300"/>
    <w:rsid w:val="002E53D7"/>
    <w:rsid w:val="002E614A"/>
    <w:rsid w:val="002E6738"/>
    <w:rsid w:val="002E7425"/>
    <w:rsid w:val="002E7B7D"/>
    <w:rsid w:val="002F0048"/>
    <w:rsid w:val="002F08D7"/>
    <w:rsid w:val="002F1700"/>
    <w:rsid w:val="002F1E8D"/>
    <w:rsid w:val="002F340F"/>
    <w:rsid w:val="002F3D7F"/>
    <w:rsid w:val="002F425D"/>
    <w:rsid w:val="002F5796"/>
    <w:rsid w:val="002F5D2A"/>
    <w:rsid w:val="002F6336"/>
    <w:rsid w:val="002F66AC"/>
    <w:rsid w:val="002F7697"/>
    <w:rsid w:val="003011EE"/>
    <w:rsid w:val="00301AA2"/>
    <w:rsid w:val="00301D80"/>
    <w:rsid w:val="00301FF1"/>
    <w:rsid w:val="00302324"/>
    <w:rsid w:val="003025B0"/>
    <w:rsid w:val="00302B66"/>
    <w:rsid w:val="00302CDD"/>
    <w:rsid w:val="003034C4"/>
    <w:rsid w:val="00305B1C"/>
    <w:rsid w:val="00305BBC"/>
    <w:rsid w:val="00306AEA"/>
    <w:rsid w:val="00306C00"/>
    <w:rsid w:val="0030772F"/>
    <w:rsid w:val="00307D04"/>
    <w:rsid w:val="00307F31"/>
    <w:rsid w:val="00310A01"/>
    <w:rsid w:val="00313199"/>
    <w:rsid w:val="00314762"/>
    <w:rsid w:val="00315EF4"/>
    <w:rsid w:val="00315FFF"/>
    <w:rsid w:val="00317728"/>
    <w:rsid w:val="003206E9"/>
    <w:rsid w:val="00322A96"/>
    <w:rsid w:val="00323615"/>
    <w:rsid w:val="00325031"/>
    <w:rsid w:val="00325B20"/>
    <w:rsid w:val="0032641F"/>
    <w:rsid w:val="0032798E"/>
    <w:rsid w:val="003279BA"/>
    <w:rsid w:val="00331728"/>
    <w:rsid w:val="00332958"/>
    <w:rsid w:val="00333717"/>
    <w:rsid w:val="00333A0C"/>
    <w:rsid w:val="003340ED"/>
    <w:rsid w:val="0033616B"/>
    <w:rsid w:val="0033626A"/>
    <w:rsid w:val="0033748E"/>
    <w:rsid w:val="00340528"/>
    <w:rsid w:val="003410B4"/>
    <w:rsid w:val="00342043"/>
    <w:rsid w:val="00342EFF"/>
    <w:rsid w:val="0034542F"/>
    <w:rsid w:val="00345D7B"/>
    <w:rsid w:val="00350584"/>
    <w:rsid w:val="00350902"/>
    <w:rsid w:val="003509AB"/>
    <w:rsid w:val="00351142"/>
    <w:rsid w:val="00351414"/>
    <w:rsid w:val="0035418A"/>
    <w:rsid w:val="00354610"/>
    <w:rsid w:val="0035473A"/>
    <w:rsid w:val="00355380"/>
    <w:rsid w:val="00355E13"/>
    <w:rsid w:val="00355E98"/>
    <w:rsid w:val="00360090"/>
    <w:rsid w:val="003626D7"/>
    <w:rsid w:val="003633DA"/>
    <w:rsid w:val="00364319"/>
    <w:rsid w:val="00366422"/>
    <w:rsid w:val="0036727D"/>
    <w:rsid w:val="00367307"/>
    <w:rsid w:val="0037000A"/>
    <w:rsid w:val="00370097"/>
    <w:rsid w:val="0037037B"/>
    <w:rsid w:val="003706BD"/>
    <w:rsid w:val="0037143A"/>
    <w:rsid w:val="00371C36"/>
    <w:rsid w:val="00373005"/>
    <w:rsid w:val="00373B64"/>
    <w:rsid w:val="00374359"/>
    <w:rsid w:val="0037465C"/>
    <w:rsid w:val="00374917"/>
    <w:rsid w:val="00375517"/>
    <w:rsid w:val="00376ED6"/>
    <w:rsid w:val="00377911"/>
    <w:rsid w:val="00377CAF"/>
    <w:rsid w:val="00380463"/>
    <w:rsid w:val="00380CF3"/>
    <w:rsid w:val="00380D55"/>
    <w:rsid w:val="00381619"/>
    <w:rsid w:val="00381756"/>
    <w:rsid w:val="00382180"/>
    <w:rsid w:val="003827F7"/>
    <w:rsid w:val="00382950"/>
    <w:rsid w:val="00384495"/>
    <w:rsid w:val="00384816"/>
    <w:rsid w:val="00385066"/>
    <w:rsid w:val="003850F8"/>
    <w:rsid w:val="00385500"/>
    <w:rsid w:val="00385843"/>
    <w:rsid w:val="003858F0"/>
    <w:rsid w:val="00385FDA"/>
    <w:rsid w:val="00386467"/>
    <w:rsid w:val="00386793"/>
    <w:rsid w:val="00387D15"/>
    <w:rsid w:val="00390097"/>
    <w:rsid w:val="003900BD"/>
    <w:rsid w:val="00390D85"/>
    <w:rsid w:val="00390E0D"/>
    <w:rsid w:val="003913D2"/>
    <w:rsid w:val="00393E3B"/>
    <w:rsid w:val="00393E5C"/>
    <w:rsid w:val="0039471D"/>
    <w:rsid w:val="00394850"/>
    <w:rsid w:val="00397454"/>
    <w:rsid w:val="00397E9D"/>
    <w:rsid w:val="003A0162"/>
    <w:rsid w:val="003A11C1"/>
    <w:rsid w:val="003A20B0"/>
    <w:rsid w:val="003A2195"/>
    <w:rsid w:val="003A4BE4"/>
    <w:rsid w:val="003A56F7"/>
    <w:rsid w:val="003A572B"/>
    <w:rsid w:val="003A5BBD"/>
    <w:rsid w:val="003A6708"/>
    <w:rsid w:val="003B0018"/>
    <w:rsid w:val="003B0C8C"/>
    <w:rsid w:val="003B1323"/>
    <w:rsid w:val="003B1C68"/>
    <w:rsid w:val="003B1D92"/>
    <w:rsid w:val="003B2277"/>
    <w:rsid w:val="003B24D8"/>
    <w:rsid w:val="003B2651"/>
    <w:rsid w:val="003B3A70"/>
    <w:rsid w:val="003B3AEC"/>
    <w:rsid w:val="003B3CC5"/>
    <w:rsid w:val="003B3F79"/>
    <w:rsid w:val="003B697A"/>
    <w:rsid w:val="003B7128"/>
    <w:rsid w:val="003B71F1"/>
    <w:rsid w:val="003B7EF7"/>
    <w:rsid w:val="003C0AAA"/>
    <w:rsid w:val="003C2679"/>
    <w:rsid w:val="003C4733"/>
    <w:rsid w:val="003C4E15"/>
    <w:rsid w:val="003C5386"/>
    <w:rsid w:val="003C5682"/>
    <w:rsid w:val="003C5EF3"/>
    <w:rsid w:val="003C7223"/>
    <w:rsid w:val="003C7E99"/>
    <w:rsid w:val="003D0B7A"/>
    <w:rsid w:val="003D0D5A"/>
    <w:rsid w:val="003D2D86"/>
    <w:rsid w:val="003D35B0"/>
    <w:rsid w:val="003D3B5D"/>
    <w:rsid w:val="003D3B8F"/>
    <w:rsid w:val="003E004D"/>
    <w:rsid w:val="003E050B"/>
    <w:rsid w:val="003E0799"/>
    <w:rsid w:val="003E09DD"/>
    <w:rsid w:val="003E140D"/>
    <w:rsid w:val="003E1CBF"/>
    <w:rsid w:val="003E1D5E"/>
    <w:rsid w:val="003E3598"/>
    <w:rsid w:val="003E7EC1"/>
    <w:rsid w:val="003F008E"/>
    <w:rsid w:val="003F0F5D"/>
    <w:rsid w:val="003F1ACD"/>
    <w:rsid w:val="003F252D"/>
    <w:rsid w:val="003F34E7"/>
    <w:rsid w:val="003F3AB3"/>
    <w:rsid w:val="003F45C1"/>
    <w:rsid w:val="003F48D1"/>
    <w:rsid w:val="003F4B88"/>
    <w:rsid w:val="003F4D28"/>
    <w:rsid w:val="003F6B34"/>
    <w:rsid w:val="00400A7F"/>
    <w:rsid w:val="00401322"/>
    <w:rsid w:val="004023DA"/>
    <w:rsid w:val="00404BDC"/>
    <w:rsid w:val="004053D3"/>
    <w:rsid w:val="00405B85"/>
    <w:rsid w:val="00407AB5"/>
    <w:rsid w:val="00410029"/>
    <w:rsid w:val="004108AC"/>
    <w:rsid w:val="00411D0A"/>
    <w:rsid w:val="004129FF"/>
    <w:rsid w:val="00413496"/>
    <w:rsid w:val="00415195"/>
    <w:rsid w:val="00416392"/>
    <w:rsid w:val="0041694C"/>
    <w:rsid w:val="00417827"/>
    <w:rsid w:val="00420805"/>
    <w:rsid w:val="00421E49"/>
    <w:rsid w:val="00422098"/>
    <w:rsid w:val="00424A0D"/>
    <w:rsid w:val="00424AF7"/>
    <w:rsid w:val="00426D1F"/>
    <w:rsid w:val="00427124"/>
    <w:rsid w:val="00427238"/>
    <w:rsid w:val="00427E78"/>
    <w:rsid w:val="00431E7F"/>
    <w:rsid w:val="00432913"/>
    <w:rsid w:val="0043435A"/>
    <w:rsid w:val="004356F4"/>
    <w:rsid w:val="00435DED"/>
    <w:rsid w:val="004366CC"/>
    <w:rsid w:val="00436928"/>
    <w:rsid w:val="0044101C"/>
    <w:rsid w:val="00441499"/>
    <w:rsid w:val="004424C4"/>
    <w:rsid w:val="00442B6E"/>
    <w:rsid w:val="00443CC1"/>
    <w:rsid w:val="00444749"/>
    <w:rsid w:val="004458FA"/>
    <w:rsid w:val="0044699F"/>
    <w:rsid w:val="004472AB"/>
    <w:rsid w:val="0044792C"/>
    <w:rsid w:val="00447E2C"/>
    <w:rsid w:val="0045106F"/>
    <w:rsid w:val="0045180C"/>
    <w:rsid w:val="00451918"/>
    <w:rsid w:val="00451E35"/>
    <w:rsid w:val="00452981"/>
    <w:rsid w:val="0045428B"/>
    <w:rsid w:val="00456DE1"/>
    <w:rsid w:val="004621A2"/>
    <w:rsid w:val="00462A24"/>
    <w:rsid w:val="00462C38"/>
    <w:rsid w:val="00462E97"/>
    <w:rsid w:val="00463548"/>
    <w:rsid w:val="00463BEC"/>
    <w:rsid w:val="004652AC"/>
    <w:rsid w:val="0046626A"/>
    <w:rsid w:val="00466679"/>
    <w:rsid w:val="0046667A"/>
    <w:rsid w:val="00471C9F"/>
    <w:rsid w:val="00473578"/>
    <w:rsid w:val="0047529A"/>
    <w:rsid w:val="00477760"/>
    <w:rsid w:val="00477F32"/>
    <w:rsid w:val="0048066C"/>
    <w:rsid w:val="00481C50"/>
    <w:rsid w:val="004828DB"/>
    <w:rsid w:val="004830A5"/>
    <w:rsid w:val="004835B9"/>
    <w:rsid w:val="004846DC"/>
    <w:rsid w:val="0048478A"/>
    <w:rsid w:val="00484861"/>
    <w:rsid w:val="0048628C"/>
    <w:rsid w:val="00486C5D"/>
    <w:rsid w:val="00486E5D"/>
    <w:rsid w:val="004911DB"/>
    <w:rsid w:val="0049127E"/>
    <w:rsid w:val="0049281D"/>
    <w:rsid w:val="00492B7F"/>
    <w:rsid w:val="00493D16"/>
    <w:rsid w:val="00495472"/>
    <w:rsid w:val="004A05CB"/>
    <w:rsid w:val="004A0C9C"/>
    <w:rsid w:val="004A0F52"/>
    <w:rsid w:val="004A10D5"/>
    <w:rsid w:val="004A1DA4"/>
    <w:rsid w:val="004A338C"/>
    <w:rsid w:val="004A48AA"/>
    <w:rsid w:val="004A5788"/>
    <w:rsid w:val="004A6619"/>
    <w:rsid w:val="004A7226"/>
    <w:rsid w:val="004A7F00"/>
    <w:rsid w:val="004B006E"/>
    <w:rsid w:val="004B174D"/>
    <w:rsid w:val="004B317A"/>
    <w:rsid w:val="004B4AC7"/>
    <w:rsid w:val="004B5DF9"/>
    <w:rsid w:val="004B5E98"/>
    <w:rsid w:val="004B6DAC"/>
    <w:rsid w:val="004B6F7B"/>
    <w:rsid w:val="004B7366"/>
    <w:rsid w:val="004B7DAB"/>
    <w:rsid w:val="004C0D97"/>
    <w:rsid w:val="004C14C1"/>
    <w:rsid w:val="004C2CFF"/>
    <w:rsid w:val="004C2E39"/>
    <w:rsid w:val="004C4A32"/>
    <w:rsid w:val="004C53AB"/>
    <w:rsid w:val="004C651D"/>
    <w:rsid w:val="004C7BF9"/>
    <w:rsid w:val="004D0D26"/>
    <w:rsid w:val="004D103E"/>
    <w:rsid w:val="004D16C0"/>
    <w:rsid w:val="004D3976"/>
    <w:rsid w:val="004D4F0B"/>
    <w:rsid w:val="004D6AF6"/>
    <w:rsid w:val="004D6D3E"/>
    <w:rsid w:val="004E0A3E"/>
    <w:rsid w:val="004E18B8"/>
    <w:rsid w:val="004E2E26"/>
    <w:rsid w:val="004E2EB2"/>
    <w:rsid w:val="004E4162"/>
    <w:rsid w:val="004E4642"/>
    <w:rsid w:val="004E4F42"/>
    <w:rsid w:val="004E5AF9"/>
    <w:rsid w:val="004F0D2A"/>
    <w:rsid w:val="004F0E74"/>
    <w:rsid w:val="004F19AF"/>
    <w:rsid w:val="004F1ADE"/>
    <w:rsid w:val="004F2E8A"/>
    <w:rsid w:val="004F2F57"/>
    <w:rsid w:val="004F3007"/>
    <w:rsid w:val="004F390A"/>
    <w:rsid w:val="004F4A32"/>
    <w:rsid w:val="004F60D5"/>
    <w:rsid w:val="004F7A8E"/>
    <w:rsid w:val="004F7EB3"/>
    <w:rsid w:val="0050191C"/>
    <w:rsid w:val="00503519"/>
    <w:rsid w:val="00503B4E"/>
    <w:rsid w:val="00505440"/>
    <w:rsid w:val="00505EDF"/>
    <w:rsid w:val="00507836"/>
    <w:rsid w:val="005078D4"/>
    <w:rsid w:val="0051043F"/>
    <w:rsid w:val="00511945"/>
    <w:rsid w:val="00512151"/>
    <w:rsid w:val="00512788"/>
    <w:rsid w:val="00513DF6"/>
    <w:rsid w:val="00514174"/>
    <w:rsid w:val="00514359"/>
    <w:rsid w:val="00514FC0"/>
    <w:rsid w:val="00515B4D"/>
    <w:rsid w:val="005171A8"/>
    <w:rsid w:val="00517854"/>
    <w:rsid w:val="00521618"/>
    <w:rsid w:val="00521A96"/>
    <w:rsid w:val="0052221B"/>
    <w:rsid w:val="00522CDE"/>
    <w:rsid w:val="00522E37"/>
    <w:rsid w:val="0052325F"/>
    <w:rsid w:val="0052370C"/>
    <w:rsid w:val="00524537"/>
    <w:rsid w:val="005251FF"/>
    <w:rsid w:val="00526381"/>
    <w:rsid w:val="00526442"/>
    <w:rsid w:val="00526497"/>
    <w:rsid w:val="00526ADB"/>
    <w:rsid w:val="00527875"/>
    <w:rsid w:val="00527CD6"/>
    <w:rsid w:val="00530BEE"/>
    <w:rsid w:val="005321A8"/>
    <w:rsid w:val="00532357"/>
    <w:rsid w:val="00532D4E"/>
    <w:rsid w:val="005331E8"/>
    <w:rsid w:val="005337E3"/>
    <w:rsid w:val="00533D94"/>
    <w:rsid w:val="00534E92"/>
    <w:rsid w:val="005350C9"/>
    <w:rsid w:val="00536430"/>
    <w:rsid w:val="005411BD"/>
    <w:rsid w:val="0054153B"/>
    <w:rsid w:val="00541C95"/>
    <w:rsid w:val="00544F17"/>
    <w:rsid w:val="00547934"/>
    <w:rsid w:val="00550F61"/>
    <w:rsid w:val="005515FA"/>
    <w:rsid w:val="00551889"/>
    <w:rsid w:val="00554495"/>
    <w:rsid w:val="00554E9D"/>
    <w:rsid w:val="0055557B"/>
    <w:rsid w:val="0055559F"/>
    <w:rsid w:val="00556CD9"/>
    <w:rsid w:val="00556F0B"/>
    <w:rsid w:val="00560503"/>
    <w:rsid w:val="00560853"/>
    <w:rsid w:val="00560943"/>
    <w:rsid w:val="00562371"/>
    <w:rsid w:val="00563116"/>
    <w:rsid w:val="00563147"/>
    <w:rsid w:val="0056366C"/>
    <w:rsid w:val="00564290"/>
    <w:rsid w:val="00565F30"/>
    <w:rsid w:val="00565F6A"/>
    <w:rsid w:val="00567C8A"/>
    <w:rsid w:val="00570787"/>
    <w:rsid w:val="0057191F"/>
    <w:rsid w:val="00571AA3"/>
    <w:rsid w:val="005722D8"/>
    <w:rsid w:val="00572EBD"/>
    <w:rsid w:val="00572F42"/>
    <w:rsid w:val="00573212"/>
    <w:rsid w:val="0057381C"/>
    <w:rsid w:val="00574935"/>
    <w:rsid w:val="00574EF6"/>
    <w:rsid w:val="00577120"/>
    <w:rsid w:val="00577670"/>
    <w:rsid w:val="0057767F"/>
    <w:rsid w:val="00582164"/>
    <w:rsid w:val="00583E92"/>
    <w:rsid w:val="00583FBC"/>
    <w:rsid w:val="0058427E"/>
    <w:rsid w:val="00585433"/>
    <w:rsid w:val="005855AA"/>
    <w:rsid w:val="0058641B"/>
    <w:rsid w:val="00586EE3"/>
    <w:rsid w:val="00587329"/>
    <w:rsid w:val="00587B5B"/>
    <w:rsid w:val="00591061"/>
    <w:rsid w:val="005911D5"/>
    <w:rsid w:val="005919DA"/>
    <w:rsid w:val="00592546"/>
    <w:rsid w:val="005926CC"/>
    <w:rsid w:val="00592E4F"/>
    <w:rsid w:val="005932D9"/>
    <w:rsid w:val="005937D1"/>
    <w:rsid w:val="005961A8"/>
    <w:rsid w:val="0059737D"/>
    <w:rsid w:val="00597541"/>
    <w:rsid w:val="005A0222"/>
    <w:rsid w:val="005A0F6C"/>
    <w:rsid w:val="005A15A5"/>
    <w:rsid w:val="005A15A6"/>
    <w:rsid w:val="005A1B60"/>
    <w:rsid w:val="005A2755"/>
    <w:rsid w:val="005A2780"/>
    <w:rsid w:val="005A39A0"/>
    <w:rsid w:val="005A3D18"/>
    <w:rsid w:val="005A5212"/>
    <w:rsid w:val="005A689F"/>
    <w:rsid w:val="005A764D"/>
    <w:rsid w:val="005A7D08"/>
    <w:rsid w:val="005B1EE3"/>
    <w:rsid w:val="005B3415"/>
    <w:rsid w:val="005B4A7E"/>
    <w:rsid w:val="005B4F85"/>
    <w:rsid w:val="005B53CE"/>
    <w:rsid w:val="005B579D"/>
    <w:rsid w:val="005B7A8A"/>
    <w:rsid w:val="005C1BCB"/>
    <w:rsid w:val="005C416B"/>
    <w:rsid w:val="005C579F"/>
    <w:rsid w:val="005C5B72"/>
    <w:rsid w:val="005C7C13"/>
    <w:rsid w:val="005C7DBB"/>
    <w:rsid w:val="005D0F33"/>
    <w:rsid w:val="005D15E3"/>
    <w:rsid w:val="005D2140"/>
    <w:rsid w:val="005D3519"/>
    <w:rsid w:val="005D4FD1"/>
    <w:rsid w:val="005D520E"/>
    <w:rsid w:val="005D6A72"/>
    <w:rsid w:val="005D794D"/>
    <w:rsid w:val="005D7E12"/>
    <w:rsid w:val="005E077B"/>
    <w:rsid w:val="005E155C"/>
    <w:rsid w:val="005E34EC"/>
    <w:rsid w:val="005E3EEC"/>
    <w:rsid w:val="005E512B"/>
    <w:rsid w:val="005E6743"/>
    <w:rsid w:val="005F0146"/>
    <w:rsid w:val="005F05D5"/>
    <w:rsid w:val="005F119B"/>
    <w:rsid w:val="005F212F"/>
    <w:rsid w:val="005F28FD"/>
    <w:rsid w:val="005F419E"/>
    <w:rsid w:val="005F48F6"/>
    <w:rsid w:val="005F4C70"/>
    <w:rsid w:val="005F5E16"/>
    <w:rsid w:val="00600344"/>
    <w:rsid w:val="0060095F"/>
    <w:rsid w:val="00600A2E"/>
    <w:rsid w:val="00600CB1"/>
    <w:rsid w:val="00600FF8"/>
    <w:rsid w:val="00601A06"/>
    <w:rsid w:val="00602B72"/>
    <w:rsid w:val="006035AE"/>
    <w:rsid w:val="00605711"/>
    <w:rsid w:val="00607191"/>
    <w:rsid w:val="006100E8"/>
    <w:rsid w:val="0061081E"/>
    <w:rsid w:val="0061155F"/>
    <w:rsid w:val="00611D24"/>
    <w:rsid w:val="00612A5D"/>
    <w:rsid w:val="00615CB4"/>
    <w:rsid w:val="00617020"/>
    <w:rsid w:val="00620C43"/>
    <w:rsid w:val="006216D3"/>
    <w:rsid w:val="00621CB3"/>
    <w:rsid w:val="0062202F"/>
    <w:rsid w:val="00623B18"/>
    <w:rsid w:val="00624D51"/>
    <w:rsid w:val="006255D9"/>
    <w:rsid w:val="00626512"/>
    <w:rsid w:val="00626F71"/>
    <w:rsid w:val="006276D8"/>
    <w:rsid w:val="00632A00"/>
    <w:rsid w:val="00632D88"/>
    <w:rsid w:val="00634E0F"/>
    <w:rsid w:val="0063501D"/>
    <w:rsid w:val="006359B9"/>
    <w:rsid w:val="00636719"/>
    <w:rsid w:val="006417F3"/>
    <w:rsid w:val="006442AA"/>
    <w:rsid w:val="00644D91"/>
    <w:rsid w:val="00644FE9"/>
    <w:rsid w:val="006451D1"/>
    <w:rsid w:val="00647E82"/>
    <w:rsid w:val="006511FA"/>
    <w:rsid w:val="00652651"/>
    <w:rsid w:val="00653E1C"/>
    <w:rsid w:val="00653FCC"/>
    <w:rsid w:val="00654934"/>
    <w:rsid w:val="00655AA4"/>
    <w:rsid w:val="00660BC1"/>
    <w:rsid w:val="0066418C"/>
    <w:rsid w:val="00664FF6"/>
    <w:rsid w:val="00666640"/>
    <w:rsid w:val="00666D66"/>
    <w:rsid w:val="0067086F"/>
    <w:rsid w:val="0067134C"/>
    <w:rsid w:val="006720A6"/>
    <w:rsid w:val="00672D7D"/>
    <w:rsid w:val="00673027"/>
    <w:rsid w:val="006730B8"/>
    <w:rsid w:val="006735CC"/>
    <w:rsid w:val="00674D01"/>
    <w:rsid w:val="00675DD1"/>
    <w:rsid w:val="006810C3"/>
    <w:rsid w:val="00681887"/>
    <w:rsid w:val="00682451"/>
    <w:rsid w:val="00682651"/>
    <w:rsid w:val="00683444"/>
    <w:rsid w:val="00683AD9"/>
    <w:rsid w:val="00683EA5"/>
    <w:rsid w:val="00684577"/>
    <w:rsid w:val="00684DCD"/>
    <w:rsid w:val="00686FEB"/>
    <w:rsid w:val="006878CD"/>
    <w:rsid w:val="006903E5"/>
    <w:rsid w:val="00691A0E"/>
    <w:rsid w:val="00692120"/>
    <w:rsid w:val="006921BE"/>
    <w:rsid w:val="00693254"/>
    <w:rsid w:val="00693BA1"/>
    <w:rsid w:val="00693EFB"/>
    <w:rsid w:val="00694302"/>
    <w:rsid w:val="006953C2"/>
    <w:rsid w:val="00696B25"/>
    <w:rsid w:val="00697770"/>
    <w:rsid w:val="006977CD"/>
    <w:rsid w:val="006A1B45"/>
    <w:rsid w:val="006A1F92"/>
    <w:rsid w:val="006A1FAE"/>
    <w:rsid w:val="006A2545"/>
    <w:rsid w:val="006A4AFC"/>
    <w:rsid w:val="006A591D"/>
    <w:rsid w:val="006A5F2F"/>
    <w:rsid w:val="006A668D"/>
    <w:rsid w:val="006A7318"/>
    <w:rsid w:val="006A738D"/>
    <w:rsid w:val="006A7FB9"/>
    <w:rsid w:val="006B0321"/>
    <w:rsid w:val="006B19CF"/>
    <w:rsid w:val="006B1D32"/>
    <w:rsid w:val="006B1E19"/>
    <w:rsid w:val="006B1E4B"/>
    <w:rsid w:val="006B26D8"/>
    <w:rsid w:val="006B30AB"/>
    <w:rsid w:val="006B40B4"/>
    <w:rsid w:val="006B55A2"/>
    <w:rsid w:val="006B573D"/>
    <w:rsid w:val="006B5A99"/>
    <w:rsid w:val="006B5C77"/>
    <w:rsid w:val="006C18E1"/>
    <w:rsid w:val="006C1B10"/>
    <w:rsid w:val="006C227C"/>
    <w:rsid w:val="006C2929"/>
    <w:rsid w:val="006C2C1C"/>
    <w:rsid w:val="006C2C5D"/>
    <w:rsid w:val="006C30C6"/>
    <w:rsid w:val="006C47F0"/>
    <w:rsid w:val="006C492A"/>
    <w:rsid w:val="006C58BF"/>
    <w:rsid w:val="006C6C3D"/>
    <w:rsid w:val="006D0C28"/>
    <w:rsid w:val="006D0CCA"/>
    <w:rsid w:val="006D0DEF"/>
    <w:rsid w:val="006D1FFD"/>
    <w:rsid w:val="006D26FC"/>
    <w:rsid w:val="006D3647"/>
    <w:rsid w:val="006D48E7"/>
    <w:rsid w:val="006D4AFE"/>
    <w:rsid w:val="006D4B35"/>
    <w:rsid w:val="006D51EF"/>
    <w:rsid w:val="006D5572"/>
    <w:rsid w:val="006D575F"/>
    <w:rsid w:val="006D5CD3"/>
    <w:rsid w:val="006D755A"/>
    <w:rsid w:val="006D7D39"/>
    <w:rsid w:val="006E0360"/>
    <w:rsid w:val="006E1769"/>
    <w:rsid w:val="006E17F6"/>
    <w:rsid w:val="006E39C8"/>
    <w:rsid w:val="006E6BE2"/>
    <w:rsid w:val="006E7159"/>
    <w:rsid w:val="006E74B3"/>
    <w:rsid w:val="006F0934"/>
    <w:rsid w:val="006F1198"/>
    <w:rsid w:val="006F2C60"/>
    <w:rsid w:val="006F3961"/>
    <w:rsid w:val="006F4766"/>
    <w:rsid w:val="006F47F7"/>
    <w:rsid w:val="006F5157"/>
    <w:rsid w:val="006F5B03"/>
    <w:rsid w:val="006F789F"/>
    <w:rsid w:val="00702419"/>
    <w:rsid w:val="0070246B"/>
    <w:rsid w:val="007029FF"/>
    <w:rsid w:val="00703DCB"/>
    <w:rsid w:val="00704237"/>
    <w:rsid w:val="00705222"/>
    <w:rsid w:val="00705AE6"/>
    <w:rsid w:val="0070650E"/>
    <w:rsid w:val="0070789C"/>
    <w:rsid w:val="00707C13"/>
    <w:rsid w:val="00710B34"/>
    <w:rsid w:val="00710FE8"/>
    <w:rsid w:val="007117CA"/>
    <w:rsid w:val="007124A9"/>
    <w:rsid w:val="0071274B"/>
    <w:rsid w:val="007147B7"/>
    <w:rsid w:val="00717E3D"/>
    <w:rsid w:val="00720422"/>
    <w:rsid w:val="00720A37"/>
    <w:rsid w:val="00722884"/>
    <w:rsid w:val="0072477C"/>
    <w:rsid w:val="007248B9"/>
    <w:rsid w:val="007255D8"/>
    <w:rsid w:val="00725940"/>
    <w:rsid w:val="00725A84"/>
    <w:rsid w:val="00730A31"/>
    <w:rsid w:val="00730B66"/>
    <w:rsid w:val="00731C1F"/>
    <w:rsid w:val="00732931"/>
    <w:rsid w:val="0073297E"/>
    <w:rsid w:val="00734B70"/>
    <w:rsid w:val="00735A08"/>
    <w:rsid w:val="007379A6"/>
    <w:rsid w:val="00737D13"/>
    <w:rsid w:val="00740A5A"/>
    <w:rsid w:val="00740E8A"/>
    <w:rsid w:val="00743EC6"/>
    <w:rsid w:val="00744308"/>
    <w:rsid w:val="0074561A"/>
    <w:rsid w:val="00745984"/>
    <w:rsid w:val="007473FF"/>
    <w:rsid w:val="007476A1"/>
    <w:rsid w:val="0074796D"/>
    <w:rsid w:val="007503F7"/>
    <w:rsid w:val="00750F04"/>
    <w:rsid w:val="00751F8E"/>
    <w:rsid w:val="00752214"/>
    <w:rsid w:val="00755D74"/>
    <w:rsid w:val="0075702F"/>
    <w:rsid w:val="007601C4"/>
    <w:rsid w:val="0076136D"/>
    <w:rsid w:val="007614C4"/>
    <w:rsid w:val="00761918"/>
    <w:rsid w:val="00761F4D"/>
    <w:rsid w:val="00762B85"/>
    <w:rsid w:val="007642E6"/>
    <w:rsid w:val="00764545"/>
    <w:rsid w:val="00765D02"/>
    <w:rsid w:val="00767077"/>
    <w:rsid w:val="007673B2"/>
    <w:rsid w:val="00770670"/>
    <w:rsid w:val="00770B6D"/>
    <w:rsid w:val="00772157"/>
    <w:rsid w:val="0077344E"/>
    <w:rsid w:val="00773BBF"/>
    <w:rsid w:val="00773BF9"/>
    <w:rsid w:val="00773EB5"/>
    <w:rsid w:val="00774437"/>
    <w:rsid w:val="00774AFD"/>
    <w:rsid w:val="00774DFF"/>
    <w:rsid w:val="0077600E"/>
    <w:rsid w:val="0077750D"/>
    <w:rsid w:val="0077787E"/>
    <w:rsid w:val="00777A70"/>
    <w:rsid w:val="00777DA2"/>
    <w:rsid w:val="00777EEA"/>
    <w:rsid w:val="00781AD3"/>
    <w:rsid w:val="00784370"/>
    <w:rsid w:val="00784BD7"/>
    <w:rsid w:val="00784FEE"/>
    <w:rsid w:val="007864C5"/>
    <w:rsid w:val="00786823"/>
    <w:rsid w:val="00786B9F"/>
    <w:rsid w:val="00787B32"/>
    <w:rsid w:val="00790CEA"/>
    <w:rsid w:val="00791800"/>
    <w:rsid w:val="00791845"/>
    <w:rsid w:val="00792D64"/>
    <w:rsid w:val="007936EE"/>
    <w:rsid w:val="00793845"/>
    <w:rsid w:val="00794CF7"/>
    <w:rsid w:val="00794DB6"/>
    <w:rsid w:val="00795545"/>
    <w:rsid w:val="00795C50"/>
    <w:rsid w:val="007964B0"/>
    <w:rsid w:val="007A0DB2"/>
    <w:rsid w:val="007A4DC2"/>
    <w:rsid w:val="007A5907"/>
    <w:rsid w:val="007A639E"/>
    <w:rsid w:val="007A6678"/>
    <w:rsid w:val="007B0727"/>
    <w:rsid w:val="007B0DAD"/>
    <w:rsid w:val="007B12C9"/>
    <w:rsid w:val="007B1E69"/>
    <w:rsid w:val="007B2A83"/>
    <w:rsid w:val="007B3C17"/>
    <w:rsid w:val="007B3DB4"/>
    <w:rsid w:val="007B448E"/>
    <w:rsid w:val="007B4641"/>
    <w:rsid w:val="007B4C0C"/>
    <w:rsid w:val="007B5EE5"/>
    <w:rsid w:val="007B73D4"/>
    <w:rsid w:val="007B787C"/>
    <w:rsid w:val="007C285D"/>
    <w:rsid w:val="007C4458"/>
    <w:rsid w:val="007C49B1"/>
    <w:rsid w:val="007C6799"/>
    <w:rsid w:val="007C6EFC"/>
    <w:rsid w:val="007C72B8"/>
    <w:rsid w:val="007C7600"/>
    <w:rsid w:val="007C7A85"/>
    <w:rsid w:val="007C7C20"/>
    <w:rsid w:val="007C7ECC"/>
    <w:rsid w:val="007D069D"/>
    <w:rsid w:val="007D0797"/>
    <w:rsid w:val="007D30B9"/>
    <w:rsid w:val="007D32CB"/>
    <w:rsid w:val="007D4F1F"/>
    <w:rsid w:val="007D5E55"/>
    <w:rsid w:val="007D6C79"/>
    <w:rsid w:val="007D6F38"/>
    <w:rsid w:val="007D6F5D"/>
    <w:rsid w:val="007E04A6"/>
    <w:rsid w:val="007E1AAF"/>
    <w:rsid w:val="007E1F5F"/>
    <w:rsid w:val="007E2DF1"/>
    <w:rsid w:val="007E34C2"/>
    <w:rsid w:val="007E3A79"/>
    <w:rsid w:val="007E5774"/>
    <w:rsid w:val="007E7843"/>
    <w:rsid w:val="007F1559"/>
    <w:rsid w:val="007F4A35"/>
    <w:rsid w:val="007F5AB4"/>
    <w:rsid w:val="007F7252"/>
    <w:rsid w:val="007F762A"/>
    <w:rsid w:val="008000C1"/>
    <w:rsid w:val="0080337D"/>
    <w:rsid w:val="00803572"/>
    <w:rsid w:val="0080375F"/>
    <w:rsid w:val="00803D77"/>
    <w:rsid w:val="008042FB"/>
    <w:rsid w:val="008043FE"/>
    <w:rsid w:val="00805FF5"/>
    <w:rsid w:val="0081293C"/>
    <w:rsid w:val="00813FC0"/>
    <w:rsid w:val="00815A6D"/>
    <w:rsid w:val="00815F6F"/>
    <w:rsid w:val="008162FF"/>
    <w:rsid w:val="00816D03"/>
    <w:rsid w:val="00817539"/>
    <w:rsid w:val="0081772D"/>
    <w:rsid w:val="008178BD"/>
    <w:rsid w:val="00817B64"/>
    <w:rsid w:val="00817D55"/>
    <w:rsid w:val="00820EA7"/>
    <w:rsid w:val="008229B8"/>
    <w:rsid w:val="00822C00"/>
    <w:rsid w:val="008233DD"/>
    <w:rsid w:val="00825B13"/>
    <w:rsid w:val="00825B5D"/>
    <w:rsid w:val="0082749E"/>
    <w:rsid w:val="00830221"/>
    <w:rsid w:val="00830980"/>
    <w:rsid w:val="00830C8A"/>
    <w:rsid w:val="00830F6F"/>
    <w:rsid w:val="00831D4C"/>
    <w:rsid w:val="00832056"/>
    <w:rsid w:val="00832DF5"/>
    <w:rsid w:val="00834416"/>
    <w:rsid w:val="008344EE"/>
    <w:rsid w:val="00834843"/>
    <w:rsid w:val="0083605F"/>
    <w:rsid w:val="0083646F"/>
    <w:rsid w:val="0083795F"/>
    <w:rsid w:val="0084227F"/>
    <w:rsid w:val="00842AE7"/>
    <w:rsid w:val="00842D12"/>
    <w:rsid w:val="00842D37"/>
    <w:rsid w:val="0084328F"/>
    <w:rsid w:val="00843594"/>
    <w:rsid w:val="008456C6"/>
    <w:rsid w:val="0084631A"/>
    <w:rsid w:val="008478D1"/>
    <w:rsid w:val="008520E3"/>
    <w:rsid w:val="00852501"/>
    <w:rsid w:val="00852969"/>
    <w:rsid w:val="00853DAC"/>
    <w:rsid w:val="00853DC5"/>
    <w:rsid w:val="00853EA8"/>
    <w:rsid w:val="008549B2"/>
    <w:rsid w:val="00854A20"/>
    <w:rsid w:val="00854A39"/>
    <w:rsid w:val="0085543F"/>
    <w:rsid w:val="00855B74"/>
    <w:rsid w:val="008563EE"/>
    <w:rsid w:val="00857078"/>
    <w:rsid w:val="00860102"/>
    <w:rsid w:val="0086337C"/>
    <w:rsid w:val="008638CD"/>
    <w:rsid w:val="008640FB"/>
    <w:rsid w:val="00866485"/>
    <w:rsid w:val="00872628"/>
    <w:rsid w:val="008730BB"/>
    <w:rsid w:val="00873316"/>
    <w:rsid w:val="00874100"/>
    <w:rsid w:val="00874A88"/>
    <w:rsid w:val="0087520B"/>
    <w:rsid w:val="00876912"/>
    <w:rsid w:val="008774FA"/>
    <w:rsid w:val="00877DAB"/>
    <w:rsid w:val="008805D9"/>
    <w:rsid w:val="0088091C"/>
    <w:rsid w:val="00883262"/>
    <w:rsid w:val="00883696"/>
    <w:rsid w:val="00883971"/>
    <w:rsid w:val="00883F1E"/>
    <w:rsid w:val="0088462A"/>
    <w:rsid w:val="008850C8"/>
    <w:rsid w:val="0088524F"/>
    <w:rsid w:val="00885FDC"/>
    <w:rsid w:val="00886148"/>
    <w:rsid w:val="0089017A"/>
    <w:rsid w:val="0089018B"/>
    <w:rsid w:val="008909E3"/>
    <w:rsid w:val="00895569"/>
    <w:rsid w:val="00895D43"/>
    <w:rsid w:val="00896379"/>
    <w:rsid w:val="008965DC"/>
    <w:rsid w:val="0089689C"/>
    <w:rsid w:val="008A0282"/>
    <w:rsid w:val="008A0471"/>
    <w:rsid w:val="008A163D"/>
    <w:rsid w:val="008A1DB5"/>
    <w:rsid w:val="008A2D2C"/>
    <w:rsid w:val="008A2D78"/>
    <w:rsid w:val="008A4F56"/>
    <w:rsid w:val="008A50B2"/>
    <w:rsid w:val="008A59AB"/>
    <w:rsid w:val="008B0314"/>
    <w:rsid w:val="008B0713"/>
    <w:rsid w:val="008B28CD"/>
    <w:rsid w:val="008B373C"/>
    <w:rsid w:val="008B3A80"/>
    <w:rsid w:val="008B3EBC"/>
    <w:rsid w:val="008B4BB0"/>
    <w:rsid w:val="008B5161"/>
    <w:rsid w:val="008B553C"/>
    <w:rsid w:val="008B65A8"/>
    <w:rsid w:val="008B67FE"/>
    <w:rsid w:val="008C0264"/>
    <w:rsid w:val="008C05AD"/>
    <w:rsid w:val="008C0643"/>
    <w:rsid w:val="008C1D8C"/>
    <w:rsid w:val="008C540F"/>
    <w:rsid w:val="008C5670"/>
    <w:rsid w:val="008C5D05"/>
    <w:rsid w:val="008D3B63"/>
    <w:rsid w:val="008D4329"/>
    <w:rsid w:val="008D5F83"/>
    <w:rsid w:val="008D61B9"/>
    <w:rsid w:val="008D7F1F"/>
    <w:rsid w:val="008E029A"/>
    <w:rsid w:val="008E05CD"/>
    <w:rsid w:val="008E0852"/>
    <w:rsid w:val="008E2EAB"/>
    <w:rsid w:val="008E4E0E"/>
    <w:rsid w:val="008E51DC"/>
    <w:rsid w:val="008E537E"/>
    <w:rsid w:val="008E655B"/>
    <w:rsid w:val="008E6C17"/>
    <w:rsid w:val="008E75D8"/>
    <w:rsid w:val="008F5271"/>
    <w:rsid w:val="008F530A"/>
    <w:rsid w:val="008F5348"/>
    <w:rsid w:val="008F625D"/>
    <w:rsid w:val="008F6ABF"/>
    <w:rsid w:val="008F773C"/>
    <w:rsid w:val="00901341"/>
    <w:rsid w:val="009016C6"/>
    <w:rsid w:val="00902464"/>
    <w:rsid w:val="00902E09"/>
    <w:rsid w:val="0090653C"/>
    <w:rsid w:val="00906934"/>
    <w:rsid w:val="00907122"/>
    <w:rsid w:val="0090725C"/>
    <w:rsid w:val="00910378"/>
    <w:rsid w:val="0091039E"/>
    <w:rsid w:val="00910B67"/>
    <w:rsid w:val="00911C74"/>
    <w:rsid w:val="0091213B"/>
    <w:rsid w:val="00913A26"/>
    <w:rsid w:val="009148D2"/>
    <w:rsid w:val="009175F2"/>
    <w:rsid w:val="00917955"/>
    <w:rsid w:val="00917DD8"/>
    <w:rsid w:val="00917F53"/>
    <w:rsid w:val="009214B9"/>
    <w:rsid w:val="009236BE"/>
    <w:rsid w:val="009244A8"/>
    <w:rsid w:val="009265F2"/>
    <w:rsid w:val="00926D55"/>
    <w:rsid w:val="00930549"/>
    <w:rsid w:val="00930B08"/>
    <w:rsid w:val="00930E5E"/>
    <w:rsid w:val="00931D55"/>
    <w:rsid w:val="009323D7"/>
    <w:rsid w:val="00932AB4"/>
    <w:rsid w:val="00932BF9"/>
    <w:rsid w:val="00933089"/>
    <w:rsid w:val="00935E08"/>
    <w:rsid w:val="00935E93"/>
    <w:rsid w:val="00936231"/>
    <w:rsid w:val="00936CD6"/>
    <w:rsid w:val="00937D29"/>
    <w:rsid w:val="00940A22"/>
    <w:rsid w:val="00942E23"/>
    <w:rsid w:val="00942F4E"/>
    <w:rsid w:val="00943110"/>
    <w:rsid w:val="00943552"/>
    <w:rsid w:val="009443EE"/>
    <w:rsid w:val="00944B0A"/>
    <w:rsid w:val="00944BD1"/>
    <w:rsid w:val="009457B4"/>
    <w:rsid w:val="00945AD9"/>
    <w:rsid w:val="00945AF9"/>
    <w:rsid w:val="00945D09"/>
    <w:rsid w:val="00946057"/>
    <w:rsid w:val="009463BC"/>
    <w:rsid w:val="00947131"/>
    <w:rsid w:val="00947ADA"/>
    <w:rsid w:val="00950334"/>
    <w:rsid w:val="0095039E"/>
    <w:rsid w:val="00950E7C"/>
    <w:rsid w:val="009516FC"/>
    <w:rsid w:val="009525E3"/>
    <w:rsid w:val="0095267A"/>
    <w:rsid w:val="00954C4A"/>
    <w:rsid w:val="00954F7C"/>
    <w:rsid w:val="009553E5"/>
    <w:rsid w:val="00956BC9"/>
    <w:rsid w:val="00957E66"/>
    <w:rsid w:val="009605A5"/>
    <w:rsid w:val="0096114E"/>
    <w:rsid w:val="00961BC3"/>
    <w:rsid w:val="00962C84"/>
    <w:rsid w:val="00963D21"/>
    <w:rsid w:val="009640FF"/>
    <w:rsid w:val="00964E0A"/>
    <w:rsid w:val="009655C7"/>
    <w:rsid w:val="00965927"/>
    <w:rsid w:val="009664A8"/>
    <w:rsid w:val="00970656"/>
    <w:rsid w:val="009717BF"/>
    <w:rsid w:val="00972345"/>
    <w:rsid w:val="0097242E"/>
    <w:rsid w:val="00972F01"/>
    <w:rsid w:val="009754F0"/>
    <w:rsid w:val="00975741"/>
    <w:rsid w:val="009760C0"/>
    <w:rsid w:val="00980529"/>
    <w:rsid w:val="00980682"/>
    <w:rsid w:val="00980BF6"/>
    <w:rsid w:val="009814E9"/>
    <w:rsid w:val="00981785"/>
    <w:rsid w:val="00984799"/>
    <w:rsid w:val="00984DA7"/>
    <w:rsid w:val="0098546E"/>
    <w:rsid w:val="00985B69"/>
    <w:rsid w:val="00986C51"/>
    <w:rsid w:val="00987880"/>
    <w:rsid w:val="00992D19"/>
    <w:rsid w:val="00993E35"/>
    <w:rsid w:val="00995CDB"/>
    <w:rsid w:val="009960EB"/>
    <w:rsid w:val="0099610B"/>
    <w:rsid w:val="009978D0"/>
    <w:rsid w:val="009A1A75"/>
    <w:rsid w:val="009A1B73"/>
    <w:rsid w:val="009A358A"/>
    <w:rsid w:val="009A3A5B"/>
    <w:rsid w:val="009A4146"/>
    <w:rsid w:val="009A43CC"/>
    <w:rsid w:val="009A4501"/>
    <w:rsid w:val="009A4AC1"/>
    <w:rsid w:val="009A4EA0"/>
    <w:rsid w:val="009A5151"/>
    <w:rsid w:val="009A6A00"/>
    <w:rsid w:val="009A6BEF"/>
    <w:rsid w:val="009B0C5A"/>
    <w:rsid w:val="009B0D23"/>
    <w:rsid w:val="009B1ED7"/>
    <w:rsid w:val="009B392A"/>
    <w:rsid w:val="009B493A"/>
    <w:rsid w:val="009B52D6"/>
    <w:rsid w:val="009B5A76"/>
    <w:rsid w:val="009B64CA"/>
    <w:rsid w:val="009B6B0D"/>
    <w:rsid w:val="009B7874"/>
    <w:rsid w:val="009C0518"/>
    <w:rsid w:val="009C0835"/>
    <w:rsid w:val="009C1274"/>
    <w:rsid w:val="009C14E7"/>
    <w:rsid w:val="009C39AD"/>
    <w:rsid w:val="009C3D7C"/>
    <w:rsid w:val="009C56E1"/>
    <w:rsid w:val="009C6E45"/>
    <w:rsid w:val="009C7E4C"/>
    <w:rsid w:val="009D0D36"/>
    <w:rsid w:val="009D1021"/>
    <w:rsid w:val="009D14EC"/>
    <w:rsid w:val="009D2D73"/>
    <w:rsid w:val="009D3CCB"/>
    <w:rsid w:val="009D5D61"/>
    <w:rsid w:val="009D6132"/>
    <w:rsid w:val="009E0A2F"/>
    <w:rsid w:val="009E0D1E"/>
    <w:rsid w:val="009E322E"/>
    <w:rsid w:val="009E326E"/>
    <w:rsid w:val="009E39B2"/>
    <w:rsid w:val="009E5809"/>
    <w:rsid w:val="009E5ADD"/>
    <w:rsid w:val="009E6BFB"/>
    <w:rsid w:val="009E7B62"/>
    <w:rsid w:val="009F055C"/>
    <w:rsid w:val="009F0917"/>
    <w:rsid w:val="009F09C8"/>
    <w:rsid w:val="009F0C62"/>
    <w:rsid w:val="009F15A1"/>
    <w:rsid w:val="009F1936"/>
    <w:rsid w:val="009F245E"/>
    <w:rsid w:val="009F2FA4"/>
    <w:rsid w:val="009F4B7F"/>
    <w:rsid w:val="009F5129"/>
    <w:rsid w:val="009F55EC"/>
    <w:rsid w:val="009F6FBC"/>
    <w:rsid w:val="009F7AFE"/>
    <w:rsid w:val="00A00CEE"/>
    <w:rsid w:val="00A01717"/>
    <w:rsid w:val="00A027D2"/>
    <w:rsid w:val="00A03C2C"/>
    <w:rsid w:val="00A04026"/>
    <w:rsid w:val="00A0714A"/>
    <w:rsid w:val="00A076AD"/>
    <w:rsid w:val="00A07FD0"/>
    <w:rsid w:val="00A13100"/>
    <w:rsid w:val="00A1315C"/>
    <w:rsid w:val="00A15E29"/>
    <w:rsid w:val="00A160D3"/>
    <w:rsid w:val="00A160F0"/>
    <w:rsid w:val="00A16358"/>
    <w:rsid w:val="00A168B3"/>
    <w:rsid w:val="00A20092"/>
    <w:rsid w:val="00A21395"/>
    <w:rsid w:val="00A227B3"/>
    <w:rsid w:val="00A22EAD"/>
    <w:rsid w:val="00A23BD9"/>
    <w:rsid w:val="00A24581"/>
    <w:rsid w:val="00A2467B"/>
    <w:rsid w:val="00A25112"/>
    <w:rsid w:val="00A2546C"/>
    <w:rsid w:val="00A25B17"/>
    <w:rsid w:val="00A26290"/>
    <w:rsid w:val="00A26383"/>
    <w:rsid w:val="00A26522"/>
    <w:rsid w:val="00A26A5A"/>
    <w:rsid w:val="00A275F9"/>
    <w:rsid w:val="00A27EEF"/>
    <w:rsid w:val="00A316FF"/>
    <w:rsid w:val="00A31DD6"/>
    <w:rsid w:val="00A32BED"/>
    <w:rsid w:val="00A3358F"/>
    <w:rsid w:val="00A34B74"/>
    <w:rsid w:val="00A36386"/>
    <w:rsid w:val="00A370B6"/>
    <w:rsid w:val="00A41742"/>
    <w:rsid w:val="00A444C6"/>
    <w:rsid w:val="00A44D5E"/>
    <w:rsid w:val="00A45032"/>
    <w:rsid w:val="00A457B1"/>
    <w:rsid w:val="00A45F56"/>
    <w:rsid w:val="00A460D5"/>
    <w:rsid w:val="00A50201"/>
    <w:rsid w:val="00A50495"/>
    <w:rsid w:val="00A51929"/>
    <w:rsid w:val="00A561C8"/>
    <w:rsid w:val="00A567A9"/>
    <w:rsid w:val="00A57F30"/>
    <w:rsid w:val="00A60A7F"/>
    <w:rsid w:val="00A60C42"/>
    <w:rsid w:val="00A60D86"/>
    <w:rsid w:val="00A613D0"/>
    <w:rsid w:val="00A63471"/>
    <w:rsid w:val="00A64530"/>
    <w:rsid w:val="00A646C7"/>
    <w:rsid w:val="00A652F4"/>
    <w:rsid w:val="00A6569E"/>
    <w:rsid w:val="00A65871"/>
    <w:rsid w:val="00A673C6"/>
    <w:rsid w:val="00A67447"/>
    <w:rsid w:val="00A67995"/>
    <w:rsid w:val="00A7092B"/>
    <w:rsid w:val="00A71027"/>
    <w:rsid w:val="00A717ED"/>
    <w:rsid w:val="00A724D4"/>
    <w:rsid w:val="00A7326E"/>
    <w:rsid w:val="00A73DBB"/>
    <w:rsid w:val="00A741E6"/>
    <w:rsid w:val="00A74E8A"/>
    <w:rsid w:val="00A75B81"/>
    <w:rsid w:val="00A810F5"/>
    <w:rsid w:val="00A811DA"/>
    <w:rsid w:val="00A82121"/>
    <w:rsid w:val="00A85610"/>
    <w:rsid w:val="00A85D63"/>
    <w:rsid w:val="00A87433"/>
    <w:rsid w:val="00A8772F"/>
    <w:rsid w:val="00A90680"/>
    <w:rsid w:val="00A90D13"/>
    <w:rsid w:val="00A90E18"/>
    <w:rsid w:val="00A91845"/>
    <w:rsid w:val="00A9326B"/>
    <w:rsid w:val="00A93649"/>
    <w:rsid w:val="00A96C97"/>
    <w:rsid w:val="00A975B5"/>
    <w:rsid w:val="00AA0789"/>
    <w:rsid w:val="00AA11D3"/>
    <w:rsid w:val="00AA1DC7"/>
    <w:rsid w:val="00AA1FD1"/>
    <w:rsid w:val="00AA24C4"/>
    <w:rsid w:val="00AA2C45"/>
    <w:rsid w:val="00AA3BB1"/>
    <w:rsid w:val="00AA3DEE"/>
    <w:rsid w:val="00AA5B67"/>
    <w:rsid w:val="00AA65DE"/>
    <w:rsid w:val="00AA7DE3"/>
    <w:rsid w:val="00AB06B3"/>
    <w:rsid w:val="00AB1865"/>
    <w:rsid w:val="00AB20EF"/>
    <w:rsid w:val="00AB2D3D"/>
    <w:rsid w:val="00AB327B"/>
    <w:rsid w:val="00AB374B"/>
    <w:rsid w:val="00AB41C2"/>
    <w:rsid w:val="00AB47D4"/>
    <w:rsid w:val="00AB496C"/>
    <w:rsid w:val="00AB4BC2"/>
    <w:rsid w:val="00AB4D58"/>
    <w:rsid w:val="00AB5F14"/>
    <w:rsid w:val="00AB639F"/>
    <w:rsid w:val="00AC15AB"/>
    <w:rsid w:val="00AC1662"/>
    <w:rsid w:val="00AC1A52"/>
    <w:rsid w:val="00AC1D94"/>
    <w:rsid w:val="00AC3E0D"/>
    <w:rsid w:val="00AC44D5"/>
    <w:rsid w:val="00AC4547"/>
    <w:rsid w:val="00AC5433"/>
    <w:rsid w:val="00AC5845"/>
    <w:rsid w:val="00AC6F92"/>
    <w:rsid w:val="00AC6F9E"/>
    <w:rsid w:val="00AC741E"/>
    <w:rsid w:val="00AD003A"/>
    <w:rsid w:val="00AD0669"/>
    <w:rsid w:val="00AD0F15"/>
    <w:rsid w:val="00AD113F"/>
    <w:rsid w:val="00AD12B0"/>
    <w:rsid w:val="00AD13C4"/>
    <w:rsid w:val="00AD150A"/>
    <w:rsid w:val="00AD28F8"/>
    <w:rsid w:val="00AD3B60"/>
    <w:rsid w:val="00AD45E0"/>
    <w:rsid w:val="00AD6D46"/>
    <w:rsid w:val="00AD7946"/>
    <w:rsid w:val="00AE0F17"/>
    <w:rsid w:val="00AE0F8B"/>
    <w:rsid w:val="00AE2657"/>
    <w:rsid w:val="00AE3432"/>
    <w:rsid w:val="00AE48A7"/>
    <w:rsid w:val="00AE65A2"/>
    <w:rsid w:val="00AE6FBB"/>
    <w:rsid w:val="00AF1F2E"/>
    <w:rsid w:val="00AF2ED7"/>
    <w:rsid w:val="00AF352C"/>
    <w:rsid w:val="00AF4BDA"/>
    <w:rsid w:val="00AF61BF"/>
    <w:rsid w:val="00AF61CF"/>
    <w:rsid w:val="00AF69CC"/>
    <w:rsid w:val="00B000D3"/>
    <w:rsid w:val="00B001A2"/>
    <w:rsid w:val="00B01156"/>
    <w:rsid w:val="00B016FA"/>
    <w:rsid w:val="00B01817"/>
    <w:rsid w:val="00B03387"/>
    <w:rsid w:val="00B04630"/>
    <w:rsid w:val="00B04E7A"/>
    <w:rsid w:val="00B06629"/>
    <w:rsid w:val="00B078F5"/>
    <w:rsid w:val="00B1057C"/>
    <w:rsid w:val="00B10812"/>
    <w:rsid w:val="00B11193"/>
    <w:rsid w:val="00B12C3A"/>
    <w:rsid w:val="00B13DFD"/>
    <w:rsid w:val="00B14682"/>
    <w:rsid w:val="00B15AF5"/>
    <w:rsid w:val="00B21F0D"/>
    <w:rsid w:val="00B22109"/>
    <w:rsid w:val="00B22953"/>
    <w:rsid w:val="00B2325A"/>
    <w:rsid w:val="00B23F9C"/>
    <w:rsid w:val="00B24843"/>
    <w:rsid w:val="00B258F0"/>
    <w:rsid w:val="00B269F3"/>
    <w:rsid w:val="00B2754D"/>
    <w:rsid w:val="00B30C64"/>
    <w:rsid w:val="00B33FF0"/>
    <w:rsid w:val="00B35DF9"/>
    <w:rsid w:val="00B36C4F"/>
    <w:rsid w:val="00B37A7C"/>
    <w:rsid w:val="00B37DD0"/>
    <w:rsid w:val="00B40481"/>
    <w:rsid w:val="00B40BFD"/>
    <w:rsid w:val="00B42E62"/>
    <w:rsid w:val="00B434BC"/>
    <w:rsid w:val="00B439DE"/>
    <w:rsid w:val="00B45DC8"/>
    <w:rsid w:val="00B46199"/>
    <w:rsid w:val="00B50206"/>
    <w:rsid w:val="00B5137B"/>
    <w:rsid w:val="00B520CD"/>
    <w:rsid w:val="00B53B7A"/>
    <w:rsid w:val="00B54397"/>
    <w:rsid w:val="00B54FA6"/>
    <w:rsid w:val="00B552FD"/>
    <w:rsid w:val="00B55A68"/>
    <w:rsid w:val="00B565F9"/>
    <w:rsid w:val="00B56BC6"/>
    <w:rsid w:val="00B56D5D"/>
    <w:rsid w:val="00B575D9"/>
    <w:rsid w:val="00B61760"/>
    <w:rsid w:val="00B619A6"/>
    <w:rsid w:val="00B63CA6"/>
    <w:rsid w:val="00B647E0"/>
    <w:rsid w:val="00B648D0"/>
    <w:rsid w:val="00B65578"/>
    <w:rsid w:val="00B66755"/>
    <w:rsid w:val="00B66790"/>
    <w:rsid w:val="00B679D5"/>
    <w:rsid w:val="00B70ACA"/>
    <w:rsid w:val="00B70BB3"/>
    <w:rsid w:val="00B73BA6"/>
    <w:rsid w:val="00B76839"/>
    <w:rsid w:val="00B771D5"/>
    <w:rsid w:val="00B77523"/>
    <w:rsid w:val="00B815CB"/>
    <w:rsid w:val="00B81CEE"/>
    <w:rsid w:val="00B83059"/>
    <w:rsid w:val="00B8461E"/>
    <w:rsid w:val="00B84791"/>
    <w:rsid w:val="00B8499F"/>
    <w:rsid w:val="00B857D6"/>
    <w:rsid w:val="00B85B53"/>
    <w:rsid w:val="00B861D8"/>
    <w:rsid w:val="00B86A4A"/>
    <w:rsid w:val="00B86C34"/>
    <w:rsid w:val="00B91937"/>
    <w:rsid w:val="00B921F0"/>
    <w:rsid w:val="00B926EA"/>
    <w:rsid w:val="00B92D0F"/>
    <w:rsid w:val="00B9365B"/>
    <w:rsid w:val="00B93E39"/>
    <w:rsid w:val="00B95406"/>
    <w:rsid w:val="00B95605"/>
    <w:rsid w:val="00B971CA"/>
    <w:rsid w:val="00B9787D"/>
    <w:rsid w:val="00B97E45"/>
    <w:rsid w:val="00BA0051"/>
    <w:rsid w:val="00BA0622"/>
    <w:rsid w:val="00BA0A29"/>
    <w:rsid w:val="00BA2512"/>
    <w:rsid w:val="00BA32EA"/>
    <w:rsid w:val="00BA3782"/>
    <w:rsid w:val="00BA39A2"/>
    <w:rsid w:val="00BA5845"/>
    <w:rsid w:val="00BA7DB6"/>
    <w:rsid w:val="00BB5809"/>
    <w:rsid w:val="00BB59C2"/>
    <w:rsid w:val="00BC157F"/>
    <w:rsid w:val="00BC16A8"/>
    <w:rsid w:val="00BC2619"/>
    <w:rsid w:val="00BC35D0"/>
    <w:rsid w:val="00BC4221"/>
    <w:rsid w:val="00BC462D"/>
    <w:rsid w:val="00BC4B5D"/>
    <w:rsid w:val="00BC4CBC"/>
    <w:rsid w:val="00BC5103"/>
    <w:rsid w:val="00BC5CD1"/>
    <w:rsid w:val="00BC68F1"/>
    <w:rsid w:val="00BC7518"/>
    <w:rsid w:val="00BC7792"/>
    <w:rsid w:val="00BC7FD7"/>
    <w:rsid w:val="00BD029C"/>
    <w:rsid w:val="00BD0321"/>
    <w:rsid w:val="00BD30C2"/>
    <w:rsid w:val="00BD3825"/>
    <w:rsid w:val="00BD4405"/>
    <w:rsid w:val="00BD5136"/>
    <w:rsid w:val="00BD5AD4"/>
    <w:rsid w:val="00BD6289"/>
    <w:rsid w:val="00BD6457"/>
    <w:rsid w:val="00BE0865"/>
    <w:rsid w:val="00BE208B"/>
    <w:rsid w:val="00BE24AB"/>
    <w:rsid w:val="00BE2EB4"/>
    <w:rsid w:val="00BE3BF9"/>
    <w:rsid w:val="00BE3C57"/>
    <w:rsid w:val="00BE3D3A"/>
    <w:rsid w:val="00BE5817"/>
    <w:rsid w:val="00BE5A2E"/>
    <w:rsid w:val="00BE76D4"/>
    <w:rsid w:val="00BF09CA"/>
    <w:rsid w:val="00BF148F"/>
    <w:rsid w:val="00BF2D28"/>
    <w:rsid w:val="00BF310D"/>
    <w:rsid w:val="00BF4A8E"/>
    <w:rsid w:val="00BF54B7"/>
    <w:rsid w:val="00BF5B57"/>
    <w:rsid w:val="00BF611A"/>
    <w:rsid w:val="00BF67FD"/>
    <w:rsid w:val="00BF71D1"/>
    <w:rsid w:val="00BF7C9F"/>
    <w:rsid w:val="00C00734"/>
    <w:rsid w:val="00C00DD3"/>
    <w:rsid w:val="00C00FBD"/>
    <w:rsid w:val="00C01854"/>
    <w:rsid w:val="00C02C93"/>
    <w:rsid w:val="00C03881"/>
    <w:rsid w:val="00C0543B"/>
    <w:rsid w:val="00C06734"/>
    <w:rsid w:val="00C06A1C"/>
    <w:rsid w:val="00C06A3A"/>
    <w:rsid w:val="00C06FD8"/>
    <w:rsid w:val="00C07F29"/>
    <w:rsid w:val="00C1002D"/>
    <w:rsid w:val="00C1055F"/>
    <w:rsid w:val="00C11029"/>
    <w:rsid w:val="00C11552"/>
    <w:rsid w:val="00C11A7A"/>
    <w:rsid w:val="00C11F66"/>
    <w:rsid w:val="00C12072"/>
    <w:rsid w:val="00C120EB"/>
    <w:rsid w:val="00C128A8"/>
    <w:rsid w:val="00C14B05"/>
    <w:rsid w:val="00C14CCC"/>
    <w:rsid w:val="00C1527F"/>
    <w:rsid w:val="00C1560A"/>
    <w:rsid w:val="00C202C1"/>
    <w:rsid w:val="00C203BB"/>
    <w:rsid w:val="00C207DD"/>
    <w:rsid w:val="00C21F21"/>
    <w:rsid w:val="00C23097"/>
    <w:rsid w:val="00C24516"/>
    <w:rsid w:val="00C24AB3"/>
    <w:rsid w:val="00C24D30"/>
    <w:rsid w:val="00C25FF2"/>
    <w:rsid w:val="00C26BD9"/>
    <w:rsid w:val="00C26EDE"/>
    <w:rsid w:val="00C3053F"/>
    <w:rsid w:val="00C31D13"/>
    <w:rsid w:val="00C31E3C"/>
    <w:rsid w:val="00C33C1E"/>
    <w:rsid w:val="00C33E4A"/>
    <w:rsid w:val="00C347F9"/>
    <w:rsid w:val="00C35538"/>
    <w:rsid w:val="00C35609"/>
    <w:rsid w:val="00C357D4"/>
    <w:rsid w:val="00C37215"/>
    <w:rsid w:val="00C37700"/>
    <w:rsid w:val="00C407C6"/>
    <w:rsid w:val="00C408D7"/>
    <w:rsid w:val="00C4226E"/>
    <w:rsid w:val="00C4278C"/>
    <w:rsid w:val="00C44EE6"/>
    <w:rsid w:val="00C45939"/>
    <w:rsid w:val="00C45A10"/>
    <w:rsid w:val="00C45E47"/>
    <w:rsid w:val="00C45E67"/>
    <w:rsid w:val="00C466A9"/>
    <w:rsid w:val="00C469A4"/>
    <w:rsid w:val="00C46E38"/>
    <w:rsid w:val="00C47C27"/>
    <w:rsid w:val="00C505A4"/>
    <w:rsid w:val="00C50EA2"/>
    <w:rsid w:val="00C52114"/>
    <w:rsid w:val="00C52F95"/>
    <w:rsid w:val="00C531FC"/>
    <w:rsid w:val="00C53ED3"/>
    <w:rsid w:val="00C54D52"/>
    <w:rsid w:val="00C56EA6"/>
    <w:rsid w:val="00C57E57"/>
    <w:rsid w:val="00C57FB8"/>
    <w:rsid w:val="00C636AE"/>
    <w:rsid w:val="00C66FB6"/>
    <w:rsid w:val="00C67619"/>
    <w:rsid w:val="00C71298"/>
    <w:rsid w:val="00C74275"/>
    <w:rsid w:val="00C7659F"/>
    <w:rsid w:val="00C76D28"/>
    <w:rsid w:val="00C77053"/>
    <w:rsid w:val="00C81E79"/>
    <w:rsid w:val="00C82758"/>
    <w:rsid w:val="00C827CC"/>
    <w:rsid w:val="00C82818"/>
    <w:rsid w:val="00C8356D"/>
    <w:rsid w:val="00C85E3F"/>
    <w:rsid w:val="00C8674C"/>
    <w:rsid w:val="00C8675A"/>
    <w:rsid w:val="00C871DD"/>
    <w:rsid w:val="00C91285"/>
    <w:rsid w:val="00C91BC0"/>
    <w:rsid w:val="00C929E8"/>
    <w:rsid w:val="00C93D85"/>
    <w:rsid w:val="00C94C94"/>
    <w:rsid w:val="00C973C5"/>
    <w:rsid w:val="00C977E3"/>
    <w:rsid w:val="00C97CD5"/>
    <w:rsid w:val="00CA02F4"/>
    <w:rsid w:val="00CA17B3"/>
    <w:rsid w:val="00CA22C0"/>
    <w:rsid w:val="00CA24F1"/>
    <w:rsid w:val="00CA312D"/>
    <w:rsid w:val="00CA3A59"/>
    <w:rsid w:val="00CA493E"/>
    <w:rsid w:val="00CA7738"/>
    <w:rsid w:val="00CB030F"/>
    <w:rsid w:val="00CB28FB"/>
    <w:rsid w:val="00CB32F2"/>
    <w:rsid w:val="00CB3565"/>
    <w:rsid w:val="00CB3B35"/>
    <w:rsid w:val="00CB4743"/>
    <w:rsid w:val="00CB4968"/>
    <w:rsid w:val="00CB4FF9"/>
    <w:rsid w:val="00CB60C2"/>
    <w:rsid w:val="00CB7C96"/>
    <w:rsid w:val="00CC0190"/>
    <w:rsid w:val="00CC028E"/>
    <w:rsid w:val="00CC1091"/>
    <w:rsid w:val="00CC369F"/>
    <w:rsid w:val="00CC3F68"/>
    <w:rsid w:val="00CC4B37"/>
    <w:rsid w:val="00CC517B"/>
    <w:rsid w:val="00CC572F"/>
    <w:rsid w:val="00CC6CB1"/>
    <w:rsid w:val="00CD06F1"/>
    <w:rsid w:val="00CD0857"/>
    <w:rsid w:val="00CD0A6B"/>
    <w:rsid w:val="00CD13DB"/>
    <w:rsid w:val="00CD14F7"/>
    <w:rsid w:val="00CD1B42"/>
    <w:rsid w:val="00CD2372"/>
    <w:rsid w:val="00CD27D9"/>
    <w:rsid w:val="00CD58FC"/>
    <w:rsid w:val="00CD62C6"/>
    <w:rsid w:val="00CD634A"/>
    <w:rsid w:val="00CD79F3"/>
    <w:rsid w:val="00CE17CB"/>
    <w:rsid w:val="00CE1E4C"/>
    <w:rsid w:val="00CE62D4"/>
    <w:rsid w:val="00CE6882"/>
    <w:rsid w:val="00CE688C"/>
    <w:rsid w:val="00CE7520"/>
    <w:rsid w:val="00CE787A"/>
    <w:rsid w:val="00CF1D74"/>
    <w:rsid w:val="00CF2061"/>
    <w:rsid w:val="00CF2AD3"/>
    <w:rsid w:val="00CF3A7E"/>
    <w:rsid w:val="00CF3BE3"/>
    <w:rsid w:val="00CF482D"/>
    <w:rsid w:val="00CF4869"/>
    <w:rsid w:val="00CF4BB1"/>
    <w:rsid w:val="00CF4F85"/>
    <w:rsid w:val="00CF53E8"/>
    <w:rsid w:val="00CF5704"/>
    <w:rsid w:val="00CF5D5A"/>
    <w:rsid w:val="00CF7F14"/>
    <w:rsid w:val="00D0014E"/>
    <w:rsid w:val="00D0059F"/>
    <w:rsid w:val="00D00B15"/>
    <w:rsid w:val="00D01F65"/>
    <w:rsid w:val="00D02DF7"/>
    <w:rsid w:val="00D03BD7"/>
    <w:rsid w:val="00D0533D"/>
    <w:rsid w:val="00D0664D"/>
    <w:rsid w:val="00D10E82"/>
    <w:rsid w:val="00D121B8"/>
    <w:rsid w:val="00D1346B"/>
    <w:rsid w:val="00D139E6"/>
    <w:rsid w:val="00D15316"/>
    <w:rsid w:val="00D15D69"/>
    <w:rsid w:val="00D15E8A"/>
    <w:rsid w:val="00D15FEF"/>
    <w:rsid w:val="00D176A7"/>
    <w:rsid w:val="00D1793E"/>
    <w:rsid w:val="00D17949"/>
    <w:rsid w:val="00D1794F"/>
    <w:rsid w:val="00D17C6F"/>
    <w:rsid w:val="00D244D7"/>
    <w:rsid w:val="00D24669"/>
    <w:rsid w:val="00D251C7"/>
    <w:rsid w:val="00D2667D"/>
    <w:rsid w:val="00D26DF0"/>
    <w:rsid w:val="00D2701A"/>
    <w:rsid w:val="00D30D33"/>
    <w:rsid w:val="00D32307"/>
    <w:rsid w:val="00D34211"/>
    <w:rsid w:val="00D34800"/>
    <w:rsid w:val="00D350FF"/>
    <w:rsid w:val="00D35AE6"/>
    <w:rsid w:val="00D36F4F"/>
    <w:rsid w:val="00D37409"/>
    <w:rsid w:val="00D37ED1"/>
    <w:rsid w:val="00D37FD6"/>
    <w:rsid w:val="00D4277C"/>
    <w:rsid w:val="00D44C75"/>
    <w:rsid w:val="00D4521A"/>
    <w:rsid w:val="00D4542A"/>
    <w:rsid w:val="00D45E24"/>
    <w:rsid w:val="00D4605D"/>
    <w:rsid w:val="00D46180"/>
    <w:rsid w:val="00D46434"/>
    <w:rsid w:val="00D470BD"/>
    <w:rsid w:val="00D471F0"/>
    <w:rsid w:val="00D5168A"/>
    <w:rsid w:val="00D52EE8"/>
    <w:rsid w:val="00D52F0A"/>
    <w:rsid w:val="00D54099"/>
    <w:rsid w:val="00D55480"/>
    <w:rsid w:val="00D55959"/>
    <w:rsid w:val="00D5754A"/>
    <w:rsid w:val="00D57906"/>
    <w:rsid w:val="00D61136"/>
    <w:rsid w:val="00D61501"/>
    <w:rsid w:val="00D61735"/>
    <w:rsid w:val="00D6231A"/>
    <w:rsid w:val="00D6357E"/>
    <w:rsid w:val="00D65CC4"/>
    <w:rsid w:val="00D669F8"/>
    <w:rsid w:val="00D66C4E"/>
    <w:rsid w:val="00D705F4"/>
    <w:rsid w:val="00D70FC8"/>
    <w:rsid w:val="00D72832"/>
    <w:rsid w:val="00D730B3"/>
    <w:rsid w:val="00D7433F"/>
    <w:rsid w:val="00D76BF6"/>
    <w:rsid w:val="00D76C2A"/>
    <w:rsid w:val="00D77225"/>
    <w:rsid w:val="00D7757A"/>
    <w:rsid w:val="00D77CD3"/>
    <w:rsid w:val="00D80B6C"/>
    <w:rsid w:val="00D81086"/>
    <w:rsid w:val="00D81D30"/>
    <w:rsid w:val="00D82F1B"/>
    <w:rsid w:val="00D83182"/>
    <w:rsid w:val="00D8367C"/>
    <w:rsid w:val="00D83C7E"/>
    <w:rsid w:val="00D84463"/>
    <w:rsid w:val="00D86048"/>
    <w:rsid w:val="00D8663B"/>
    <w:rsid w:val="00D866CA"/>
    <w:rsid w:val="00D876E5"/>
    <w:rsid w:val="00D87FD4"/>
    <w:rsid w:val="00D909CA"/>
    <w:rsid w:val="00D93894"/>
    <w:rsid w:val="00D96E40"/>
    <w:rsid w:val="00D97261"/>
    <w:rsid w:val="00D975B1"/>
    <w:rsid w:val="00DA0557"/>
    <w:rsid w:val="00DA08B8"/>
    <w:rsid w:val="00DA08DF"/>
    <w:rsid w:val="00DA0BDB"/>
    <w:rsid w:val="00DA0D28"/>
    <w:rsid w:val="00DA102C"/>
    <w:rsid w:val="00DA1A5C"/>
    <w:rsid w:val="00DA469C"/>
    <w:rsid w:val="00DA5667"/>
    <w:rsid w:val="00DA6A6F"/>
    <w:rsid w:val="00DA7396"/>
    <w:rsid w:val="00DA7637"/>
    <w:rsid w:val="00DA7CBA"/>
    <w:rsid w:val="00DB0B13"/>
    <w:rsid w:val="00DB1A7F"/>
    <w:rsid w:val="00DB3BFB"/>
    <w:rsid w:val="00DB48E9"/>
    <w:rsid w:val="00DB4C64"/>
    <w:rsid w:val="00DB5BB1"/>
    <w:rsid w:val="00DB70CE"/>
    <w:rsid w:val="00DB72BC"/>
    <w:rsid w:val="00DC08F7"/>
    <w:rsid w:val="00DC14EF"/>
    <w:rsid w:val="00DC1832"/>
    <w:rsid w:val="00DC26DE"/>
    <w:rsid w:val="00DC3E84"/>
    <w:rsid w:val="00DC5196"/>
    <w:rsid w:val="00DC6E95"/>
    <w:rsid w:val="00DC7C6D"/>
    <w:rsid w:val="00DD0F7E"/>
    <w:rsid w:val="00DD11B2"/>
    <w:rsid w:val="00DD1571"/>
    <w:rsid w:val="00DD15A3"/>
    <w:rsid w:val="00DD1974"/>
    <w:rsid w:val="00DD1EAE"/>
    <w:rsid w:val="00DD215E"/>
    <w:rsid w:val="00DD2574"/>
    <w:rsid w:val="00DD2620"/>
    <w:rsid w:val="00DD35CF"/>
    <w:rsid w:val="00DD53C5"/>
    <w:rsid w:val="00DD5EBF"/>
    <w:rsid w:val="00DD6720"/>
    <w:rsid w:val="00DD76AE"/>
    <w:rsid w:val="00DE1A22"/>
    <w:rsid w:val="00DE1C29"/>
    <w:rsid w:val="00DE25B6"/>
    <w:rsid w:val="00DE2814"/>
    <w:rsid w:val="00DE5CBB"/>
    <w:rsid w:val="00DE5E11"/>
    <w:rsid w:val="00DE6D77"/>
    <w:rsid w:val="00DE7553"/>
    <w:rsid w:val="00DF0854"/>
    <w:rsid w:val="00DF0E7E"/>
    <w:rsid w:val="00DF1597"/>
    <w:rsid w:val="00DF1775"/>
    <w:rsid w:val="00DF3BC5"/>
    <w:rsid w:val="00DF43DB"/>
    <w:rsid w:val="00DF4432"/>
    <w:rsid w:val="00DF46EE"/>
    <w:rsid w:val="00DF576C"/>
    <w:rsid w:val="00DF61ED"/>
    <w:rsid w:val="00DF63F0"/>
    <w:rsid w:val="00DF6CFF"/>
    <w:rsid w:val="00DF7861"/>
    <w:rsid w:val="00E0053E"/>
    <w:rsid w:val="00E01B51"/>
    <w:rsid w:val="00E02A00"/>
    <w:rsid w:val="00E0383F"/>
    <w:rsid w:val="00E0473D"/>
    <w:rsid w:val="00E05145"/>
    <w:rsid w:val="00E06AD9"/>
    <w:rsid w:val="00E06D31"/>
    <w:rsid w:val="00E074B6"/>
    <w:rsid w:val="00E10256"/>
    <w:rsid w:val="00E10516"/>
    <w:rsid w:val="00E10CF0"/>
    <w:rsid w:val="00E12392"/>
    <w:rsid w:val="00E12AF4"/>
    <w:rsid w:val="00E12F66"/>
    <w:rsid w:val="00E1468A"/>
    <w:rsid w:val="00E15203"/>
    <w:rsid w:val="00E160F2"/>
    <w:rsid w:val="00E1628B"/>
    <w:rsid w:val="00E16493"/>
    <w:rsid w:val="00E17AB9"/>
    <w:rsid w:val="00E2085F"/>
    <w:rsid w:val="00E21655"/>
    <w:rsid w:val="00E2280F"/>
    <w:rsid w:val="00E22AF2"/>
    <w:rsid w:val="00E24689"/>
    <w:rsid w:val="00E25372"/>
    <w:rsid w:val="00E26846"/>
    <w:rsid w:val="00E27B7F"/>
    <w:rsid w:val="00E305DA"/>
    <w:rsid w:val="00E30E94"/>
    <w:rsid w:val="00E31F45"/>
    <w:rsid w:val="00E32E2A"/>
    <w:rsid w:val="00E33B71"/>
    <w:rsid w:val="00E342E6"/>
    <w:rsid w:val="00E35889"/>
    <w:rsid w:val="00E3778F"/>
    <w:rsid w:val="00E4226F"/>
    <w:rsid w:val="00E42591"/>
    <w:rsid w:val="00E43DA4"/>
    <w:rsid w:val="00E44447"/>
    <w:rsid w:val="00E44840"/>
    <w:rsid w:val="00E44CEC"/>
    <w:rsid w:val="00E4529E"/>
    <w:rsid w:val="00E4712E"/>
    <w:rsid w:val="00E47164"/>
    <w:rsid w:val="00E51293"/>
    <w:rsid w:val="00E51721"/>
    <w:rsid w:val="00E51BF6"/>
    <w:rsid w:val="00E5218B"/>
    <w:rsid w:val="00E5270A"/>
    <w:rsid w:val="00E5283E"/>
    <w:rsid w:val="00E52CEC"/>
    <w:rsid w:val="00E5609C"/>
    <w:rsid w:val="00E569CD"/>
    <w:rsid w:val="00E62B29"/>
    <w:rsid w:val="00E646BD"/>
    <w:rsid w:val="00E65258"/>
    <w:rsid w:val="00E65F53"/>
    <w:rsid w:val="00E66C8D"/>
    <w:rsid w:val="00E6731F"/>
    <w:rsid w:val="00E67846"/>
    <w:rsid w:val="00E67AB3"/>
    <w:rsid w:val="00E708BE"/>
    <w:rsid w:val="00E7243E"/>
    <w:rsid w:val="00E72E19"/>
    <w:rsid w:val="00E734BC"/>
    <w:rsid w:val="00E748B3"/>
    <w:rsid w:val="00E74A18"/>
    <w:rsid w:val="00E74B08"/>
    <w:rsid w:val="00E753AE"/>
    <w:rsid w:val="00E75E7B"/>
    <w:rsid w:val="00E75F11"/>
    <w:rsid w:val="00E75FEA"/>
    <w:rsid w:val="00E767EC"/>
    <w:rsid w:val="00E769D5"/>
    <w:rsid w:val="00E76A0E"/>
    <w:rsid w:val="00E80A20"/>
    <w:rsid w:val="00E819DD"/>
    <w:rsid w:val="00E832A0"/>
    <w:rsid w:val="00E84644"/>
    <w:rsid w:val="00E856E6"/>
    <w:rsid w:val="00E86262"/>
    <w:rsid w:val="00E86E3A"/>
    <w:rsid w:val="00E90154"/>
    <w:rsid w:val="00E904E0"/>
    <w:rsid w:val="00E92824"/>
    <w:rsid w:val="00E92BDD"/>
    <w:rsid w:val="00E92C5C"/>
    <w:rsid w:val="00E93BA5"/>
    <w:rsid w:val="00E95BF1"/>
    <w:rsid w:val="00E96890"/>
    <w:rsid w:val="00E97053"/>
    <w:rsid w:val="00EA06F4"/>
    <w:rsid w:val="00EA110D"/>
    <w:rsid w:val="00EA267D"/>
    <w:rsid w:val="00EA3484"/>
    <w:rsid w:val="00EA34AE"/>
    <w:rsid w:val="00EA4588"/>
    <w:rsid w:val="00EA4624"/>
    <w:rsid w:val="00EA48D7"/>
    <w:rsid w:val="00EA50AE"/>
    <w:rsid w:val="00EA5DD2"/>
    <w:rsid w:val="00EA6C17"/>
    <w:rsid w:val="00EA781C"/>
    <w:rsid w:val="00EA7BC1"/>
    <w:rsid w:val="00EA7CA8"/>
    <w:rsid w:val="00EB06DA"/>
    <w:rsid w:val="00EB0F6C"/>
    <w:rsid w:val="00EB1A57"/>
    <w:rsid w:val="00EB4599"/>
    <w:rsid w:val="00EB68DF"/>
    <w:rsid w:val="00EB74AF"/>
    <w:rsid w:val="00EB7DB0"/>
    <w:rsid w:val="00EC04DC"/>
    <w:rsid w:val="00EC0597"/>
    <w:rsid w:val="00EC1855"/>
    <w:rsid w:val="00EC19ED"/>
    <w:rsid w:val="00EC1ED9"/>
    <w:rsid w:val="00EC31C7"/>
    <w:rsid w:val="00EC5840"/>
    <w:rsid w:val="00EC6308"/>
    <w:rsid w:val="00EC6AFC"/>
    <w:rsid w:val="00EC72BF"/>
    <w:rsid w:val="00ED023C"/>
    <w:rsid w:val="00ED02A6"/>
    <w:rsid w:val="00ED2CB5"/>
    <w:rsid w:val="00ED353A"/>
    <w:rsid w:val="00ED3A59"/>
    <w:rsid w:val="00ED4BF5"/>
    <w:rsid w:val="00ED4EF6"/>
    <w:rsid w:val="00ED5273"/>
    <w:rsid w:val="00ED5A1A"/>
    <w:rsid w:val="00ED6005"/>
    <w:rsid w:val="00ED6375"/>
    <w:rsid w:val="00ED7459"/>
    <w:rsid w:val="00ED765A"/>
    <w:rsid w:val="00EE2CFA"/>
    <w:rsid w:val="00EE2D97"/>
    <w:rsid w:val="00EE384A"/>
    <w:rsid w:val="00EE4611"/>
    <w:rsid w:val="00EE4AA7"/>
    <w:rsid w:val="00EE4E60"/>
    <w:rsid w:val="00EE6CB4"/>
    <w:rsid w:val="00EF10A0"/>
    <w:rsid w:val="00EF1E38"/>
    <w:rsid w:val="00EF2C44"/>
    <w:rsid w:val="00EF2CAC"/>
    <w:rsid w:val="00EF3E93"/>
    <w:rsid w:val="00EF4135"/>
    <w:rsid w:val="00EF55C3"/>
    <w:rsid w:val="00EF5FB0"/>
    <w:rsid w:val="00EF6707"/>
    <w:rsid w:val="00EF795A"/>
    <w:rsid w:val="00EF7F09"/>
    <w:rsid w:val="00F00071"/>
    <w:rsid w:val="00F00C6D"/>
    <w:rsid w:val="00F014E7"/>
    <w:rsid w:val="00F04507"/>
    <w:rsid w:val="00F047F0"/>
    <w:rsid w:val="00F04D30"/>
    <w:rsid w:val="00F05275"/>
    <w:rsid w:val="00F052C4"/>
    <w:rsid w:val="00F05C5D"/>
    <w:rsid w:val="00F05DE5"/>
    <w:rsid w:val="00F05F04"/>
    <w:rsid w:val="00F06A3E"/>
    <w:rsid w:val="00F06F65"/>
    <w:rsid w:val="00F10057"/>
    <w:rsid w:val="00F10671"/>
    <w:rsid w:val="00F115F1"/>
    <w:rsid w:val="00F11AEA"/>
    <w:rsid w:val="00F11E27"/>
    <w:rsid w:val="00F12274"/>
    <w:rsid w:val="00F129A5"/>
    <w:rsid w:val="00F130E6"/>
    <w:rsid w:val="00F136C3"/>
    <w:rsid w:val="00F13CA5"/>
    <w:rsid w:val="00F14B80"/>
    <w:rsid w:val="00F14BFF"/>
    <w:rsid w:val="00F14DCB"/>
    <w:rsid w:val="00F14FFB"/>
    <w:rsid w:val="00F1578E"/>
    <w:rsid w:val="00F1615F"/>
    <w:rsid w:val="00F1663D"/>
    <w:rsid w:val="00F205D7"/>
    <w:rsid w:val="00F20879"/>
    <w:rsid w:val="00F20A28"/>
    <w:rsid w:val="00F21EB6"/>
    <w:rsid w:val="00F22BD6"/>
    <w:rsid w:val="00F23957"/>
    <w:rsid w:val="00F246BA"/>
    <w:rsid w:val="00F2531B"/>
    <w:rsid w:val="00F25AD5"/>
    <w:rsid w:val="00F27222"/>
    <w:rsid w:val="00F2775F"/>
    <w:rsid w:val="00F32FF6"/>
    <w:rsid w:val="00F34537"/>
    <w:rsid w:val="00F3492E"/>
    <w:rsid w:val="00F349FA"/>
    <w:rsid w:val="00F351D8"/>
    <w:rsid w:val="00F35731"/>
    <w:rsid w:val="00F36A5C"/>
    <w:rsid w:val="00F37187"/>
    <w:rsid w:val="00F37B0D"/>
    <w:rsid w:val="00F4094D"/>
    <w:rsid w:val="00F42D8D"/>
    <w:rsid w:val="00F436E6"/>
    <w:rsid w:val="00F4692E"/>
    <w:rsid w:val="00F47040"/>
    <w:rsid w:val="00F50BC1"/>
    <w:rsid w:val="00F515FE"/>
    <w:rsid w:val="00F54D14"/>
    <w:rsid w:val="00F54EB0"/>
    <w:rsid w:val="00F5652A"/>
    <w:rsid w:val="00F56766"/>
    <w:rsid w:val="00F57894"/>
    <w:rsid w:val="00F60027"/>
    <w:rsid w:val="00F6021D"/>
    <w:rsid w:val="00F60DAE"/>
    <w:rsid w:val="00F62507"/>
    <w:rsid w:val="00F625B4"/>
    <w:rsid w:val="00F631C1"/>
    <w:rsid w:val="00F63DCD"/>
    <w:rsid w:val="00F6427B"/>
    <w:rsid w:val="00F65771"/>
    <w:rsid w:val="00F65CDC"/>
    <w:rsid w:val="00F66928"/>
    <w:rsid w:val="00F66F66"/>
    <w:rsid w:val="00F67DC6"/>
    <w:rsid w:val="00F701DB"/>
    <w:rsid w:val="00F71E6E"/>
    <w:rsid w:val="00F72AEB"/>
    <w:rsid w:val="00F7421B"/>
    <w:rsid w:val="00F74865"/>
    <w:rsid w:val="00F74A2B"/>
    <w:rsid w:val="00F74F79"/>
    <w:rsid w:val="00F76E6F"/>
    <w:rsid w:val="00F77D14"/>
    <w:rsid w:val="00F8020A"/>
    <w:rsid w:val="00F80301"/>
    <w:rsid w:val="00F82542"/>
    <w:rsid w:val="00F82BBC"/>
    <w:rsid w:val="00F835B8"/>
    <w:rsid w:val="00F8559E"/>
    <w:rsid w:val="00F85762"/>
    <w:rsid w:val="00F85928"/>
    <w:rsid w:val="00F87A43"/>
    <w:rsid w:val="00F91CF7"/>
    <w:rsid w:val="00F91E46"/>
    <w:rsid w:val="00F92825"/>
    <w:rsid w:val="00F94718"/>
    <w:rsid w:val="00F97AD0"/>
    <w:rsid w:val="00F97B3B"/>
    <w:rsid w:val="00FA0299"/>
    <w:rsid w:val="00FA0658"/>
    <w:rsid w:val="00FA1C5D"/>
    <w:rsid w:val="00FA2723"/>
    <w:rsid w:val="00FA33E7"/>
    <w:rsid w:val="00FA398F"/>
    <w:rsid w:val="00FA641B"/>
    <w:rsid w:val="00FA6BB3"/>
    <w:rsid w:val="00FA745E"/>
    <w:rsid w:val="00FA74AF"/>
    <w:rsid w:val="00FA7D88"/>
    <w:rsid w:val="00FB0B74"/>
    <w:rsid w:val="00FB1DB3"/>
    <w:rsid w:val="00FB1F7C"/>
    <w:rsid w:val="00FB39CE"/>
    <w:rsid w:val="00FB4F8D"/>
    <w:rsid w:val="00FB4FB8"/>
    <w:rsid w:val="00FB58F0"/>
    <w:rsid w:val="00FB6025"/>
    <w:rsid w:val="00FB6596"/>
    <w:rsid w:val="00FB6D23"/>
    <w:rsid w:val="00FC197B"/>
    <w:rsid w:val="00FC26FF"/>
    <w:rsid w:val="00FC344A"/>
    <w:rsid w:val="00FC45EC"/>
    <w:rsid w:val="00FC4AB1"/>
    <w:rsid w:val="00FC4EBF"/>
    <w:rsid w:val="00FC6824"/>
    <w:rsid w:val="00FD0CE4"/>
    <w:rsid w:val="00FD1541"/>
    <w:rsid w:val="00FD34D9"/>
    <w:rsid w:val="00FD479F"/>
    <w:rsid w:val="00FD4AC6"/>
    <w:rsid w:val="00FD4E05"/>
    <w:rsid w:val="00FD58C2"/>
    <w:rsid w:val="00FD62F1"/>
    <w:rsid w:val="00FD6564"/>
    <w:rsid w:val="00FD6832"/>
    <w:rsid w:val="00FD7F38"/>
    <w:rsid w:val="00FD7F6E"/>
    <w:rsid w:val="00FE0A0E"/>
    <w:rsid w:val="00FE1141"/>
    <w:rsid w:val="00FE1B61"/>
    <w:rsid w:val="00FE1CF6"/>
    <w:rsid w:val="00FE2CB7"/>
    <w:rsid w:val="00FE2E2E"/>
    <w:rsid w:val="00FE30F0"/>
    <w:rsid w:val="00FE5AF0"/>
    <w:rsid w:val="00FE5DC8"/>
    <w:rsid w:val="00FE608D"/>
    <w:rsid w:val="00FE6315"/>
    <w:rsid w:val="00FE6C86"/>
    <w:rsid w:val="00FF0A0D"/>
    <w:rsid w:val="00FF0A84"/>
    <w:rsid w:val="00FF0C2C"/>
    <w:rsid w:val="00FF0CE8"/>
    <w:rsid w:val="00FF0FE7"/>
    <w:rsid w:val="00FF1956"/>
    <w:rsid w:val="00FF22FE"/>
    <w:rsid w:val="00FF2BAD"/>
    <w:rsid w:val="00FF3947"/>
    <w:rsid w:val="00FF3D81"/>
    <w:rsid w:val="00FF3F1C"/>
    <w:rsid w:val="00FF4342"/>
    <w:rsid w:val="00FF4F94"/>
    <w:rsid w:val="00FF5037"/>
    <w:rsid w:val="00FF5474"/>
    <w:rsid w:val="00FF58AF"/>
    <w:rsid w:val="00FF5C21"/>
    <w:rsid w:val="00FF6A7A"/>
    <w:rsid w:val="00FF7D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6146B8E9"/>
  <w15:docId w15:val="{51AD89F9-9DD8-40AE-BEC3-26B2D6426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4099"/>
  </w:style>
  <w:style w:type="paragraph" w:styleId="Nagwek1">
    <w:name w:val="heading 1"/>
    <w:basedOn w:val="Normalny"/>
    <w:next w:val="Normalny"/>
    <w:link w:val="Nagwek1Znak"/>
    <w:uiPriority w:val="99"/>
    <w:qFormat/>
    <w:rsid w:val="00296161"/>
    <w:pPr>
      <w:keepNext/>
      <w:jc w:val="right"/>
      <w:outlineLvl w:val="0"/>
    </w:pPr>
    <w:rPr>
      <w:rFonts w:ascii="Arial" w:hAnsi="Arial" w:cs="Arial"/>
      <w:b/>
      <w:bCs/>
    </w:rPr>
  </w:style>
  <w:style w:type="paragraph" w:styleId="Nagwek2">
    <w:name w:val="heading 2"/>
    <w:basedOn w:val="Normalny"/>
    <w:next w:val="Normalny"/>
    <w:link w:val="Nagwek2Znak"/>
    <w:uiPriority w:val="99"/>
    <w:qFormat/>
    <w:rsid w:val="00296161"/>
    <w:pPr>
      <w:keepNext/>
      <w:ind w:firstLine="708"/>
      <w:outlineLvl w:val="1"/>
    </w:pPr>
    <w:rPr>
      <w:rFonts w:ascii="Arial" w:eastAsia="Arial Unicode MS" w:hAnsi="Arial"/>
      <w:b/>
      <w:bCs/>
    </w:rPr>
  </w:style>
  <w:style w:type="paragraph" w:styleId="Nagwek3">
    <w:name w:val="heading 3"/>
    <w:basedOn w:val="Normalny"/>
    <w:next w:val="Normalny"/>
    <w:link w:val="Nagwek3Znak"/>
    <w:uiPriority w:val="99"/>
    <w:qFormat/>
    <w:rsid w:val="00296161"/>
    <w:pPr>
      <w:keepNext/>
      <w:ind w:left="360" w:hanging="360"/>
      <w:jc w:val="right"/>
      <w:outlineLvl w:val="2"/>
    </w:pPr>
    <w:rPr>
      <w:rFonts w:ascii="Arial" w:hAnsi="Arial" w:cs="Arial"/>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5911D5"/>
    <w:rPr>
      <w:rFonts w:ascii="Cambria" w:hAnsi="Cambria" w:cs="Times New Roman"/>
      <w:b/>
      <w:bCs/>
      <w:kern w:val="32"/>
      <w:sz w:val="32"/>
      <w:szCs w:val="32"/>
    </w:rPr>
  </w:style>
  <w:style w:type="character" w:customStyle="1" w:styleId="Nagwek2Znak">
    <w:name w:val="Nagłówek 2 Znak"/>
    <w:link w:val="Nagwek2"/>
    <w:uiPriority w:val="99"/>
    <w:semiHidden/>
    <w:locked/>
    <w:rsid w:val="005911D5"/>
    <w:rPr>
      <w:rFonts w:ascii="Cambria" w:hAnsi="Cambria" w:cs="Times New Roman"/>
      <w:b/>
      <w:bCs/>
      <w:i/>
      <w:iCs/>
      <w:sz w:val="28"/>
      <w:szCs w:val="28"/>
    </w:rPr>
  </w:style>
  <w:style w:type="character" w:customStyle="1" w:styleId="Nagwek3Znak">
    <w:name w:val="Nagłówek 3 Znak"/>
    <w:link w:val="Nagwek3"/>
    <w:uiPriority w:val="99"/>
    <w:semiHidden/>
    <w:locked/>
    <w:rsid w:val="005911D5"/>
    <w:rPr>
      <w:rFonts w:ascii="Cambria" w:hAnsi="Cambria" w:cs="Times New Roman"/>
      <w:b/>
      <w:bCs/>
      <w:sz w:val="26"/>
      <w:szCs w:val="26"/>
    </w:rPr>
  </w:style>
  <w:style w:type="paragraph" w:styleId="Tekstpodstawowy">
    <w:name w:val="Body Text"/>
    <w:basedOn w:val="Normalny"/>
    <w:link w:val="TekstpodstawowyZnak"/>
    <w:uiPriority w:val="99"/>
    <w:rsid w:val="00296161"/>
  </w:style>
  <w:style w:type="character" w:customStyle="1" w:styleId="TekstpodstawowyZnak">
    <w:name w:val="Tekst podstawowy Znak"/>
    <w:link w:val="Tekstpodstawowy"/>
    <w:uiPriority w:val="99"/>
    <w:semiHidden/>
    <w:locked/>
    <w:rsid w:val="005911D5"/>
    <w:rPr>
      <w:rFonts w:cs="Times New Roman"/>
      <w:sz w:val="20"/>
      <w:szCs w:val="20"/>
    </w:rPr>
  </w:style>
  <w:style w:type="paragraph" w:styleId="Tekstpodstawowywcity">
    <w:name w:val="Body Text Indent"/>
    <w:basedOn w:val="Normalny"/>
    <w:link w:val="TekstpodstawowywcityZnak"/>
    <w:uiPriority w:val="99"/>
    <w:rsid w:val="00296161"/>
    <w:pPr>
      <w:ind w:firstLine="360"/>
      <w:jc w:val="both"/>
    </w:pPr>
  </w:style>
  <w:style w:type="character" w:customStyle="1" w:styleId="TekstpodstawowywcityZnak">
    <w:name w:val="Tekst podstawowy wcięty Znak"/>
    <w:link w:val="Tekstpodstawowywcity"/>
    <w:uiPriority w:val="99"/>
    <w:semiHidden/>
    <w:locked/>
    <w:rsid w:val="005911D5"/>
    <w:rPr>
      <w:rFonts w:cs="Times New Roman"/>
      <w:sz w:val="20"/>
      <w:szCs w:val="20"/>
    </w:rPr>
  </w:style>
  <w:style w:type="paragraph" w:customStyle="1" w:styleId="Arial12">
    <w:name w:val="Arial12"/>
    <w:basedOn w:val="Normalny"/>
    <w:uiPriority w:val="99"/>
    <w:rsid w:val="00296161"/>
    <w:pPr>
      <w:tabs>
        <w:tab w:val="left" w:pos="567"/>
        <w:tab w:val="left" w:pos="1134"/>
        <w:tab w:val="left" w:pos="1701"/>
        <w:tab w:val="left" w:pos="2268"/>
        <w:tab w:val="left" w:pos="2835"/>
      </w:tabs>
      <w:jc w:val="both"/>
    </w:pPr>
    <w:rPr>
      <w:rFonts w:ascii="Arial" w:hAnsi="Arial"/>
    </w:rPr>
  </w:style>
  <w:style w:type="paragraph" w:styleId="Tekstpodstawowywcity2">
    <w:name w:val="Body Text Indent 2"/>
    <w:basedOn w:val="Normalny"/>
    <w:link w:val="Tekstpodstawowywcity2Znak"/>
    <w:uiPriority w:val="99"/>
    <w:rsid w:val="00296161"/>
    <w:pPr>
      <w:ind w:firstLine="360"/>
      <w:jc w:val="both"/>
    </w:pPr>
    <w:rPr>
      <w:rFonts w:ascii="Arial" w:hAnsi="Arial" w:cs="Arial"/>
      <w:sz w:val="26"/>
    </w:rPr>
  </w:style>
  <w:style w:type="character" w:customStyle="1" w:styleId="Tekstpodstawowywcity2Znak">
    <w:name w:val="Tekst podstawowy wcięty 2 Znak"/>
    <w:link w:val="Tekstpodstawowywcity2"/>
    <w:uiPriority w:val="99"/>
    <w:semiHidden/>
    <w:locked/>
    <w:rsid w:val="005911D5"/>
    <w:rPr>
      <w:rFonts w:cs="Times New Roman"/>
      <w:sz w:val="20"/>
      <w:szCs w:val="20"/>
    </w:rPr>
  </w:style>
  <w:style w:type="paragraph" w:styleId="Tytu">
    <w:name w:val="Title"/>
    <w:basedOn w:val="Normalny"/>
    <w:link w:val="TytuZnak"/>
    <w:uiPriority w:val="99"/>
    <w:qFormat/>
    <w:rsid w:val="00296161"/>
    <w:pPr>
      <w:jc w:val="center"/>
    </w:pPr>
    <w:rPr>
      <w:rFonts w:ascii="Arial" w:hAnsi="Arial" w:cs="Arial"/>
      <w:b/>
      <w:bCs/>
    </w:rPr>
  </w:style>
  <w:style w:type="character" w:customStyle="1" w:styleId="TytuZnak">
    <w:name w:val="Tytuł Znak"/>
    <w:link w:val="Tytu"/>
    <w:uiPriority w:val="99"/>
    <w:locked/>
    <w:rsid w:val="005911D5"/>
    <w:rPr>
      <w:rFonts w:ascii="Cambria" w:hAnsi="Cambria" w:cs="Times New Roman"/>
      <w:b/>
      <w:bCs/>
      <w:kern w:val="28"/>
      <w:sz w:val="32"/>
      <w:szCs w:val="32"/>
    </w:rPr>
  </w:style>
  <w:style w:type="paragraph" w:styleId="Nagwek">
    <w:name w:val="header"/>
    <w:basedOn w:val="Normalny"/>
    <w:link w:val="NagwekZnak"/>
    <w:uiPriority w:val="99"/>
    <w:rsid w:val="00296161"/>
    <w:pPr>
      <w:tabs>
        <w:tab w:val="center" w:pos="4536"/>
        <w:tab w:val="right" w:pos="9072"/>
      </w:tabs>
    </w:pPr>
  </w:style>
  <w:style w:type="character" w:customStyle="1" w:styleId="NagwekZnak">
    <w:name w:val="Nagłówek Znak"/>
    <w:link w:val="Nagwek"/>
    <w:uiPriority w:val="99"/>
    <w:locked/>
    <w:rsid w:val="003F1ACD"/>
    <w:rPr>
      <w:rFonts w:cs="Times New Roman"/>
    </w:rPr>
  </w:style>
  <w:style w:type="paragraph" w:styleId="Stopka">
    <w:name w:val="footer"/>
    <w:basedOn w:val="Normalny"/>
    <w:link w:val="StopkaZnak"/>
    <w:uiPriority w:val="99"/>
    <w:rsid w:val="00296161"/>
    <w:pPr>
      <w:tabs>
        <w:tab w:val="center" w:pos="4536"/>
        <w:tab w:val="right" w:pos="9072"/>
      </w:tabs>
    </w:pPr>
    <w:rPr>
      <w:sz w:val="24"/>
      <w:szCs w:val="24"/>
    </w:rPr>
  </w:style>
  <w:style w:type="character" w:customStyle="1" w:styleId="StopkaZnak">
    <w:name w:val="Stopka Znak"/>
    <w:link w:val="Stopka"/>
    <w:uiPriority w:val="99"/>
    <w:locked/>
    <w:rsid w:val="0000488A"/>
    <w:rPr>
      <w:rFonts w:cs="Times New Roman"/>
      <w:sz w:val="24"/>
      <w:lang w:val="pl-PL" w:eastAsia="pl-PL"/>
    </w:rPr>
  </w:style>
  <w:style w:type="paragraph" w:customStyle="1" w:styleId="arial">
    <w:name w:val="arial"/>
    <w:basedOn w:val="Normalny"/>
    <w:rsid w:val="00296161"/>
    <w:pPr>
      <w:widowControl w:val="0"/>
      <w:tabs>
        <w:tab w:val="left" w:pos="567"/>
      </w:tabs>
      <w:autoSpaceDE w:val="0"/>
      <w:autoSpaceDN w:val="0"/>
      <w:jc w:val="both"/>
    </w:pPr>
    <w:rPr>
      <w:rFonts w:ascii="Arial" w:hAnsi="Arial" w:cs="Arial"/>
      <w:sz w:val="28"/>
      <w:szCs w:val="28"/>
    </w:rPr>
  </w:style>
  <w:style w:type="character" w:styleId="Numerstrony">
    <w:name w:val="page number"/>
    <w:rsid w:val="00296161"/>
    <w:rPr>
      <w:rFonts w:cs="Times New Roman"/>
    </w:rPr>
  </w:style>
  <w:style w:type="paragraph" w:styleId="Tekstpodstawowywcity3">
    <w:name w:val="Body Text Indent 3"/>
    <w:basedOn w:val="Normalny"/>
    <w:link w:val="Tekstpodstawowywcity3Znak"/>
    <w:uiPriority w:val="99"/>
    <w:rsid w:val="00296161"/>
    <w:pPr>
      <w:ind w:left="3060" w:hanging="3060"/>
      <w:jc w:val="both"/>
    </w:pPr>
    <w:rPr>
      <w:rFonts w:ascii="Arial" w:hAnsi="Arial"/>
    </w:rPr>
  </w:style>
  <w:style w:type="character" w:customStyle="1" w:styleId="Tekstpodstawowywcity3Znak">
    <w:name w:val="Tekst podstawowy wcięty 3 Znak"/>
    <w:link w:val="Tekstpodstawowywcity3"/>
    <w:uiPriority w:val="99"/>
    <w:semiHidden/>
    <w:locked/>
    <w:rsid w:val="005911D5"/>
    <w:rPr>
      <w:rFonts w:cs="Times New Roman"/>
      <w:sz w:val="16"/>
      <w:szCs w:val="16"/>
    </w:rPr>
  </w:style>
  <w:style w:type="paragraph" w:styleId="Tekstprzypisudolnego">
    <w:name w:val="footnote text"/>
    <w:basedOn w:val="Normalny"/>
    <w:link w:val="TekstprzypisudolnegoZnak"/>
    <w:uiPriority w:val="99"/>
    <w:semiHidden/>
    <w:rsid w:val="00BC4B5D"/>
  </w:style>
  <w:style w:type="character" w:customStyle="1" w:styleId="TekstprzypisudolnegoZnak">
    <w:name w:val="Tekst przypisu dolnego Znak"/>
    <w:link w:val="Tekstprzypisudolnego"/>
    <w:uiPriority w:val="99"/>
    <w:semiHidden/>
    <w:locked/>
    <w:rsid w:val="005911D5"/>
    <w:rPr>
      <w:rFonts w:cs="Times New Roman"/>
      <w:sz w:val="20"/>
      <w:szCs w:val="20"/>
    </w:rPr>
  </w:style>
  <w:style w:type="character" w:styleId="Odwoanieprzypisudolnego">
    <w:name w:val="footnote reference"/>
    <w:uiPriority w:val="99"/>
    <w:semiHidden/>
    <w:rsid w:val="00BC4B5D"/>
    <w:rPr>
      <w:rFonts w:cs="Times New Roman"/>
      <w:vertAlign w:val="superscript"/>
    </w:rPr>
  </w:style>
  <w:style w:type="paragraph" w:customStyle="1" w:styleId="ZnakZnakZnakZnak">
    <w:name w:val="Znak Znak Znak Znak"/>
    <w:basedOn w:val="Normalny"/>
    <w:uiPriority w:val="99"/>
    <w:rsid w:val="00A03C2C"/>
  </w:style>
  <w:style w:type="paragraph" w:customStyle="1" w:styleId="pkt">
    <w:name w:val="pkt"/>
    <w:basedOn w:val="Normalny"/>
    <w:uiPriority w:val="99"/>
    <w:rsid w:val="00B14682"/>
    <w:pPr>
      <w:spacing w:before="60" w:after="60"/>
      <w:ind w:left="851" w:hanging="295"/>
      <w:jc w:val="both"/>
    </w:pPr>
  </w:style>
  <w:style w:type="paragraph" w:customStyle="1" w:styleId="Podstawowy">
    <w:name w:val="Podstawowy"/>
    <w:basedOn w:val="Normalny"/>
    <w:rsid w:val="00D54099"/>
    <w:pPr>
      <w:spacing w:before="120" w:after="120"/>
      <w:jc w:val="both"/>
    </w:pPr>
    <w:rPr>
      <w:sz w:val="24"/>
      <w:szCs w:val="24"/>
    </w:rPr>
  </w:style>
  <w:style w:type="paragraph" w:styleId="Tekstdymka">
    <w:name w:val="Balloon Text"/>
    <w:basedOn w:val="Normalny"/>
    <w:link w:val="TekstdymkaZnak"/>
    <w:uiPriority w:val="99"/>
    <w:semiHidden/>
    <w:rsid w:val="00AC5433"/>
    <w:rPr>
      <w:rFonts w:ascii="Tahoma" w:hAnsi="Tahoma" w:cs="Tahoma"/>
      <w:sz w:val="16"/>
      <w:szCs w:val="16"/>
    </w:rPr>
  </w:style>
  <w:style w:type="character" w:customStyle="1" w:styleId="TekstdymkaZnak">
    <w:name w:val="Tekst dymka Znak"/>
    <w:link w:val="Tekstdymka"/>
    <w:uiPriority w:val="99"/>
    <w:semiHidden/>
    <w:locked/>
    <w:rsid w:val="005911D5"/>
    <w:rPr>
      <w:rFonts w:cs="Times New Roman"/>
      <w:sz w:val="2"/>
    </w:rPr>
  </w:style>
  <w:style w:type="paragraph" w:styleId="Akapitzlist">
    <w:name w:val="List Paragraph"/>
    <w:aliases w:val="Podsis rysunku,Punktowanie,Obiekt,List Paragraph1,List Paragraph,Numerowanie,Alpha list,Akapit z listą4,Akapit z listą BS,T_SZ_List Paragraph,BulletC,Wyliczanie,normalny tekst,lp1,Preambuła"/>
    <w:basedOn w:val="Normalny"/>
    <w:link w:val="AkapitzlistZnak"/>
    <w:uiPriority w:val="34"/>
    <w:qFormat/>
    <w:rsid w:val="00975741"/>
    <w:pPr>
      <w:ind w:left="708"/>
    </w:pPr>
  </w:style>
  <w:style w:type="paragraph" w:styleId="Tekstpodstawowy2">
    <w:name w:val="Body Text 2"/>
    <w:basedOn w:val="Normalny"/>
    <w:link w:val="Tekstpodstawowy2Znak"/>
    <w:uiPriority w:val="99"/>
    <w:rsid w:val="00B76839"/>
    <w:pPr>
      <w:spacing w:after="120" w:line="480" w:lineRule="auto"/>
    </w:pPr>
    <w:rPr>
      <w:sz w:val="24"/>
      <w:szCs w:val="24"/>
    </w:rPr>
  </w:style>
  <w:style w:type="character" w:customStyle="1" w:styleId="Tekstpodstawowy2Znak">
    <w:name w:val="Tekst podstawowy 2 Znak"/>
    <w:link w:val="Tekstpodstawowy2"/>
    <w:uiPriority w:val="99"/>
    <w:semiHidden/>
    <w:locked/>
    <w:rsid w:val="005911D5"/>
    <w:rPr>
      <w:rFonts w:cs="Times New Roman"/>
      <w:sz w:val="20"/>
      <w:szCs w:val="20"/>
    </w:rPr>
  </w:style>
  <w:style w:type="paragraph" w:customStyle="1" w:styleId="Style1">
    <w:name w:val="Style1"/>
    <w:basedOn w:val="Normalny"/>
    <w:uiPriority w:val="99"/>
    <w:rsid w:val="00B76839"/>
    <w:pPr>
      <w:widowControl w:val="0"/>
      <w:autoSpaceDE w:val="0"/>
      <w:autoSpaceDN w:val="0"/>
      <w:adjustRightInd w:val="0"/>
    </w:pPr>
    <w:rPr>
      <w:rFonts w:ascii="Arial" w:hAnsi="Arial" w:cs="Arial"/>
      <w:sz w:val="24"/>
      <w:szCs w:val="24"/>
    </w:rPr>
  </w:style>
  <w:style w:type="paragraph" w:customStyle="1" w:styleId="Style2">
    <w:name w:val="Style2"/>
    <w:basedOn w:val="Normalny"/>
    <w:uiPriority w:val="99"/>
    <w:rsid w:val="00B76839"/>
    <w:pPr>
      <w:widowControl w:val="0"/>
      <w:autoSpaceDE w:val="0"/>
      <w:autoSpaceDN w:val="0"/>
      <w:adjustRightInd w:val="0"/>
    </w:pPr>
    <w:rPr>
      <w:rFonts w:ascii="Arial" w:hAnsi="Arial" w:cs="Arial"/>
      <w:sz w:val="24"/>
      <w:szCs w:val="24"/>
    </w:rPr>
  </w:style>
  <w:style w:type="paragraph" w:customStyle="1" w:styleId="Style4">
    <w:name w:val="Style4"/>
    <w:basedOn w:val="Normalny"/>
    <w:uiPriority w:val="99"/>
    <w:rsid w:val="00B76839"/>
    <w:pPr>
      <w:widowControl w:val="0"/>
      <w:autoSpaceDE w:val="0"/>
      <w:autoSpaceDN w:val="0"/>
      <w:adjustRightInd w:val="0"/>
      <w:spacing w:line="279" w:lineRule="exact"/>
      <w:ind w:hanging="325"/>
      <w:jc w:val="both"/>
    </w:pPr>
    <w:rPr>
      <w:rFonts w:ascii="Arial" w:hAnsi="Arial" w:cs="Arial"/>
      <w:sz w:val="24"/>
      <w:szCs w:val="24"/>
    </w:rPr>
  </w:style>
  <w:style w:type="paragraph" w:customStyle="1" w:styleId="Style5">
    <w:name w:val="Style5"/>
    <w:basedOn w:val="Normalny"/>
    <w:uiPriority w:val="99"/>
    <w:rsid w:val="00B76839"/>
    <w:pPr>
      <w:widowControl w:val="0"/>
      <w:autoSpaceDE w:val="0"/>
      <w:autoSpaceDN w:val="0"/>
      <w:adjustRightInd w:val="0"/>
      <w:spacing w:line="269" w:lineRule="exact"/>
      <w:ind w:firstLine="251"/>
    </w:pPr>
    <w:rPr>
      <w:rFonts w:ascii="Arial" w:hAnsi="Arial" w:cs="Arial"/>
      <w:sz w:val="24"/>
      <w:szCs w:val="24"/>
    </w:rPr>
  </w:style>
  <w:style w:type="paragraph" w:customStyle="1" w:styleId="Style6">
    <w:name w:val="Style6"/>
    <w:basedOn w:val="Normalny"/>
    <w:uiPriority w:val="99"/>
    <w:rsid w:val="00B76839"/>
    <w:pPr>
      <w:widowControl w:val="0"/>
      <w:autoSpaceDE w:val="0"/>
      <w:autoSpaceDN w:val="0"/>
      <w:adjustRightInd w:val="0"/>
      <w:spacing w:line="269" w:lineRule="exact"/>
      <w:ind w:hanging="334"/>
      <w:jc w:val="both"/>
    </w:pPr>
    <w:rPr>
      <w:rFonts w:ascii="Arial" w:hAnsi="Arial" w:cs="Arial"/>
      <w:sz w:val="24"/>
      <w:szCs w:val="24"/>
    </w:rPr>
  </w:style>
  <w:style w:type="paragraph" w:customStyle="1" w:styleId="Style7">
    <w:name w:val="Style7"/>
    <w:basedOn w:val="Normalny"/>
    <w:uiPriority w:val="99"/>
    <w:rsid w:val="00B76839"/>
    <w:pPr>
      <w:widowControl w:val="0"/>
      <w:autoSpaceDE w:val="0"/>
      <w:autoSpaceDN w:val="0"/>
      <w:adjustRightInd w:val="0"/>
      <w:spacing w:line="279" w:lineRule="exact"/>
      <w:jc w:val="both"/>
    </w:pPr>
    <w:rPr>
      <w:rFonts w:ascii="Arial" w:hAnsi="Arial" w:cs="Arial"/>
      <w:sz w:val="24"/>
      <w:szCs w:val="24"/>
    </w:rPr>
  </w:style>
  <w:style w:type="paragraph" w:customStyle="1" w:styleId="Style8">
    <w:name w:val="Style8"/>
    <w:basedOn w:val="Normalny"/>
    <w:uiPriority w:val="99"/>
    <w:rsid w:val="00B76839"/>
    <w:pPr>
      <w:widowControl w:val="0"/>
      <w:autoSpaceDE w:val="0"/>
      <w:autoSpaceDN w:val="0"/>
      <w:adjustRightInd w:val="0"/>
    </w:pPr>
    <w:rPr>
      <w:rFonts w:ascii="Arial" w:hAnsi="Arial" w:cs="Arial"/>
      <w:sz w:val="24"/>
      <w:szCs w:val="24"/>
    </w:rPr>
  </w:style>
  <w:style w:type="character" w:customStyle="1" w:styleId="FontStyle11">
    <w:name w:val="Font Style11"/>
    <w:uiPriority w:val="99"/>
    <w:rsid w:val="00B76839"/>
    <w:rPr>
      <w:rFonts w:ascii="Arial" w:hAnsi="Arial"/>
      <w:sz w:val="24"/>
    </w:rPr>
  </w:style>
  <w:style w:type="character" w:customStyle="1" w:styleId="FontStyle12">
    <w:name w:val="Font Style12"/>
    <w:uiPriority w:val="99"/>
    <w:rsid w:val="00B76839"/>
    <w:rPr>
      <w:rFonts w:ascii="Arial" w:hAnsi="Arial"/>
      <w:b/>
      <w:sz w:val="24"/>
    </w:rPr>
  </w:style>
  <w:style w:type="character" w:customStyle="1" w:styleId="FontStyle14">
    <w:name w:val="Font Style14"/>
    <w:uiPriority w:val="99"/>
    <w:rsid w:val="00B76839"/>
    <w:rPr>
      <w:rFonts w:ascii="Arial" w:hAnsi="Arial"/>
      <w:i/>
      <w:sz w:val="18"/>
    </w:rPr>
  </w:style>
  <w:style w:type="character" w:styleId="Odwoaniedokomentarza">
    <w:name w:val="annotation reference"/>
    <w:uiPriority w:val="99"/>
    <w:rsid w:val="00E42591"/>
    <w:rPr>
      <w:rFonts w:cs="Times New Roman"/>
      <w:sz w:val="16"/>
      <w:szCs w:val="16"/>
    </w:rPr>
  </w:style>
  <w:style w:type="paragraph" w:styleId="Tekstkomentarza">
    <w:name w:val="annotation text"/>
    <w:basedOn w:val="Normalny"/>
    <w:link w:val="TekstkomentarzaZnak"/>
    <w:uiPriority w:val="99"/>
    <w:rsid w:val="00E42591"/>
  </w:style>
  <w:style w:type="character" w:customStyle="1" w:styleId="TekstkomentarzaZnak">
    <w:name w:val="Tekst komentarza Znak"/>
    <w:link w:val="Tekstkomentarza"/>
    <w:uiPriority w:val="99"/>
    <w:locked/>
    <w:rsid w:val="00E42591"/>
    <w:rPr>
      <w:rFonts w:cs="Times New Roman"/>
    </w:rPr>
  </w:style>
  <w:style w:type="paragraph" w:styleId="Tematkomentarza">
    <w:name w:val="annotation subject"/>
    <w:basedOn w:val="Tekstkomentarza"/>
    <w:next w:val="Tekstkomentarza"/>
    <w:link w:val="TematkomentarzaZnak"/>
    <w:uiPriority w:val="99"/>
    <w:rsid w:val="00E42591"/>
    <w:rPr>
      <w:b/>
      <w:bCs/>
    </w:rPr>
  </w:style>
  <w:style w:type="character" w:customStyle="1" w:styleId="TematkomentarzaZnak">
    <w:name w:val="Temat komentarza Znak"/>
    <w:link w:val="Tematkomentarza"/>
    <w:uiPriority w:val="99"/>
    <w:locked/>
    <w:rsid w:val="00E42591"/>
    <w:rPr>
      <w:rFonts w:cs="Times New Roman"/>
      <w:b/>
      <w:bCs/>
    </w:rPr>
  </w:style>
  <w:style w:type="paragraph" w:styleId="Bezodstpw">
    <w:name w:val="No Spacing"/>
    <w:link w:val="BezodstpwZnak"/>
    <w:uiPriority w:val="1"/>
    <w:qFormat/>
    <w:rsid w:val="00AE6FBB"/>
    <w:rPr>
      <w:rFonts w:asciiTheme="minorHAnsi" w:eastAsiaTheme="minorEastAsia" w:hAnsiTheme="minorHAnsi" w:cstheme="minorBidi"/>
      <w:sz w:val="22"/>
      <w:szCs w:val="22"/>
    </w:rPr>
  </w:style>
  <w:style w:type="character" w:customStyle="1" w:styleId="BezodstpwZnak">
    <w:name w:val="Bez odstępów Znak"/>
    <w:basedOn w:val="Domylnaczcionkaakapitu"/>
    <w:link w:val="Bezodstpw"/>
    <w:uiPriority w:val="1"/>
    <w:rsid w:val="00AE6FBB"/>
    <w:rPr>
      <w:rFonts w:asciiTheme="minorHAnsi" w:eastAsiaTheme="minorEastAsia" w:hAnsiTheme="minorHAnsi" w:cstheme="minorBidi"/>
      <w:sz w:val="22"/>
      <w:szCs w:val="22"/>
    </w:rPr>
  </w:style>
  <w:style w:type="paragraph" w:styleId="Listanumerowana">
    <w:name w:val="List Number"/>
    <w:basedOn w:val="Normalny"/>
    <w:uiPriority w:val="99"/>
    <w:rsid w:val="00B83059"/>
    <w:pPr>
      <w:widowControl w:val="0"/>
      <w:numPr>
        <w:numId w:val="8"/>
      </w:numPr>
      <w:autoSpaceDE w:val="0"/>
      <w:autoSpaceDN w:val="0"/>
      <w:adjustRightInd w:val="0"/>
    </w:pPr>
  </w:style>
  <w:style w:type="character" w:styleId="Hipercze">
    <w:name w:val="Hyperlink"/>
    <w:basedOn w:val="Domylnaczcionkaakapitu"/>
    <w:uiPriority w:val="99"/>
    <w:unhideWhenUsed/>
    <w:rsid w:val="00943552"/>
    <w:rPr>
      <w:color w:val="0000FF" w:themeColor="hyperlink"/>
      <w:u w:val="single"/>
    </w:rPr>
  </w:style>
  <w:style w:type="table" w:styleId="Tabela-Siatka">
    <w:name w:val="Table Grid"/>
    <w:basedOn w:val="Standardowy"/>
    <w:uiPriority w:val="59"/>
    <w:locked/>
    <w:rsid w:val="00C4278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kapitzlistZnak">
    <w:name w:val="Akapit z listą Znak"/>
    <w:aliases w:val="Podsis rysunku Znak,Punktowanie Znak,Obiekt Znak,List Paragraph1 Znak,List Paragraph Znak,Numerowanie Znak,Alpha list Znak,Akapit z listą4 Znak,Akapit z listą BS Znak,T_SZ_List Paragraph Znak,BulletC Znak,Wyliczanie Znak,lp1 Znak"/>
    <w:link w:val="Akapitzlist"/>
    <w:uiPriority w:val="34"/>
    <w:qFormat/>
    <w:rsid w:val="007B2A83"/>
  </w:style>
  <w:style w:type="paragraph" w:customStyle="1" w:styleId="ust">
    <w:name w:val="ust"/>
    <w:rsid w:val="00051612"/>
    <w:pPr>
      <w:spacing w:before="60" w:after="60"/>
      <w:ind w:left="426" w:hanging="284"/>
      <w:jc w:val="both"/>
    </w:pPr>
    <w:rPr>
      <w:sz w:val="24"/>
      <w:szCs w:val="24"/>
    </w:rPr>
  </w:style>
  <w:style w:type="paragraph" w:styleId="Poprawka">
    <w:name w:val="Revision"/>
    <w:hidden/>
    <w:uiPriority w:val="99"/>
    <w:semiHidden/>
    <w:rsid w:val="00FE1B61"/>
  </w:style>
  <w:style w:type="character" w:customStyle="1" w:styleId="Nierozpoznanawzmianka1">
    <w:name w:val="Nierozpoznana wzmianka1"/>
    <w:basedOn w:val="Domylnaczcionkaakapitu"/>
    <w:uiPriority w:val="99"/>
    <w:semiHidden/>
    <w:unhideWhenUsed/>
    <w:rsid w:val="00526442"/>
    <w:rPr>
      <w:color w:val="605E5C"/>
      <w:shd w:val="clear" w:color="auto" w:fill="E1DFDD"/>
    </w:rPr>
  </w:style>
  <w:style w:type="paragraph" w:styleId="Tekstprzypisukocowego">
    <w:name w:val="endnote text"/>
    <w:basedOn w:val="Normalny"/>
    <w:link w:val="TekstprzypisukocowegoZnak"/>
    <w:uiPriority w:val="99"/>
    <w:semiHidden/>
    <w:unhideWhenUsed/>
    <w:rsid w:val="00D02DF7"/>
  </w:style>
  <w:style w:type="character" w:customStyle="1" w:styleId="TekstprzypisukocowegoZnak">
    <w:name w:val="Tekst przypisu końcowego Znak"/>
    <w:basedOn w:val="Domylnaczcionkaakapitu"/>
    <w:link w:val="Tekstprzypisukocowego"/>
    <w:uiPriority w:val="99"/>
    <w:semiHidden/>
    <w:rsid w:val="00D02DF7"/>
  </w:style>
  <w:style w:type="character" w:styleId="Odwoanieprzypisukocowego">
    <w:name w:val="endnote reference"/>
    <w:basedOn w:val="Domylnaczcionkaakapitu"/>
    <w:uiPriority w:val="99"/>
    <w:semiHidden/>
    <w:unhideWhenUsed/>
    <w:rsid w:val="00D02DF7"/>
    <w:rPr>
      <w:vertAlign w:val="superscript"/>
    </w:rPr>
  </w:style>
  <w:style w:type="paragraph" w:customStyle="1" w:styleId="Default">
    <w:name w:val="Default"/>
    <w:rsid w:val="00370097"/>
    <w:pPr>
      <w:autoSpaceDE w:val="0"/>
      <w:autoSpaceDN w:val="0"/>
      <w:adjustRightInd w:val="0"/>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4862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72760">
      <w:bodyDiv w:val="1"/>
      <w:marLeft w:val="0"/>
      <w:marRight w:val="0"/>
      <w:marTop w:val="0"/>
      <w:marBottom w:val="0"/>
      <w:divBdr>
        <w:top w:val="none" w:sz="0" w:space="0" w:color="auto"/>
        <w:left w:val="none" w:sz="0" w:space="0" w:color="auto"/>
        <w:bottom w:val="none" w:sz="0" w:space="0" w:color="auto"/>
        <w:right w:val="none" w:sz="0" w:space="0" w:color="auto"/>
      </w:divBdr>
    </w:div>
    <w:div w:id="95755026">
      <w:bodyDiv w:val="1"/>
      <w:marLeft w:val="0"/>
      <w:marRight w:val="0"/>
      <w:marTop w:val="0"/>
      <w:marBottom w:val="0"/>
      <w:divBdr>
        <w:top w:val="none" w:sz="0" w:space="0" w:color="auto"/>
        <w:left w:val="none" w:sz="0" w:space="0" w:color="auto"/>
        <w:bottom w:val="none" w:sz="0" w:space="0" w:color="auto"/>
        <w:right w:val="none" w:sz="0" w:space="0" w:color="auto"/>
      </w:divBdr>
    </w:div>
    <w:div w:id="228424478">
      <w:bodyDiv w:val="1"/>
      <w:marLeft w:val="0"/>
      <w:marRight w:val="0"/>
      <w:marTop w:val="0"/>
      <w:marBottom w:val="0"/>
      <w:divBdr>
        <w:top w:val="none" w:sz="0" w:space="0" w:color="auto"/>
        <w:left w:val="none" w:sz="0" w:space="0" w:color="auto"/>
        <w:bottom w:val="none" w:sz="0" w:space="0" w:color="auto"/>
        <w:right w:val="none" w:sz="0" w:space="0" w:color="auto"/>
      </w:divBdr>
    </w:div>
    <w:div w:id="245694889">
      <w:bodyDiv w:val="1"/>
      <w:marLeft w:val="0"/>
      <w:marRight w:val="0"/>
      <w:marTop w:val="0"/>
      <w:marBottom w:val="0"/>
      <w:divBdr>
        <w:top w:val="none" w:sz="0" w:space="0" w:color="auto"/>
        <w:left w:val="none" w:sz="0" w:space="0" w:color="auto"/>
        <w:bottom w:val="none" w:sz="0" w:space="0" w:color="auto"/>
        <w:right w:val="none" w:sz="0" w:space="0" w:color="auto"/>
      </w:divBdr>
    </w:div>
    <w:div w:id="308754253">
      <w:bodyDiv w:val="1"/>
      <w:marLeft w:val="0"/>
      <w:marRight w:val="0"/>
      <w:marTop w:val="0"/>
      <w:marBottom w:val="0"/>
      <w:divBdr>
        <w:top w:val="none" w:sz="0" w:space="0" w:color="auto"/>
        <w:left w:val="none" w:sz="0" w:space="0" w:color="auto"/>
        <w:bottom w:val="none" w:sz="0" w:space="0" w:color="auto"/>
        <w:right w:val="none" w:sz="0" w:space="0" w:color="auto"/>
      </w:divBdr>
    </w:div>
    <w:div w:id="407653195">
      <w:bodyDiv w:val="1"/>
      <w:marLeft w:val="0"/>
      <w:marRight w:val="0"/>
      <w:marTop w:val="0"/>
      <w:marBottom w:val="0"/>
      <w:divBdr>
        <w:top w:val="none" w:sz="0" w:space="0" w:color="auto"/>
        <w:left w:val="none" w:sz="0" w:space="0" w:color="auto"/>
        <w:bottom w:val="none" w:sz="0" w:space="0" w:color="auto"/>
        <w:right w:val="none" w:sz="0" w:space="0" w:color="auto"/>
      </w:divBdr>
    </w:div>
    <w:div w:id="483350698">
      <w:bodyDiv w:val="1"/>
      <w:marLeft w:val="0"/>
      <w:marRight w:val="0"/>
      <w:marTop w:val="0"/>
      <w:marBottom w:val="0"/>
      <w:divBdr>
        <w:top w:val="none" w:sz="0" w:space="0" w:color="auto"/>
        <w:left w:val="none" w:sz="0" w:space="0" w:color="auto"/>
        <w:bottom w:val="none" w:sz="0" w:space="0" w:color="auto"/>
        <w:right w:val="none" w:sz="0" w:space="0" w:color="auto"/>
      </w:divBdr>
    </w:div>
    <w:div w:id="794450206">
      <w:bodyDiv w:val="1"/>
      <w:marLeft w:val="0"/>
      <w:marRight w:val="0"/>
      <w:marTop w:val="0"/>
      <w:marBottom w:val="0"/>
      <w:divBdr>
        <w:top w:val="none" w:sz="0" w:space="0" w:color="auto"/>
        <w:left w:val="none" w:sz="0" w:space="0" w:color="auto"/>
        <w:bottom w:val="none" w:sz="0" w:space="0" w:color="auto"/>
        <w:right w:val="none" w:sz="0" w:space="0" w:color="auto"/>
      </w:divBdr>
    </w:div>
    <w:div w:id="958681943">
      <w:bodyDiv w:val="1"/>
      <w:marLeft w:val="0"/>
      <w:marRight w:val="0"/>
      <w:marTop w:val="0"/>
      <w:marBottom w:val="0"/>
      <w:divBdr>
        <w:top w:val="none" w:sz="0" w:space="0" w:color="auto"/>
        <w:left w:val="none" w:sz="0" w:space="0" w:color="auto"/>
        <w:bottom w:val="none" w:sz="0" w:space="0" w:color="auto"/>
        <w:right w:val="none" w:sz="0" w:space="0" w:color="auto"/>
      </w:divBdr>
    </w:div>
    <w:div w:id="1032070739">
      <w:bodyDiv w:val="1"/>
      <w:marLeft w:val="0"/>
      <w:marRight w:val="0"/>
      <w:marTop w:val="0"/>
      <w:marBottom w:val="0"/>
      <w:divBdr>
        <w:top w:val="none" w:sz="0" w:space="0" w:color="auto"/>
        <w:left w:val="none" w:sz="0" w:space="0" w:color="auto"/>
        <w:bottom w:val="none" w:sz="0" w:space="0" w:color="auto"/>
        <w:right w:val="none" w:sz="0" w:space="0" w:color="auto"/>
      </w:divBdr>
    </w:div>
    <w:div w:id="1148745145">
      <w:bodyDiv w:val="1"/>
      <w:marLeft w:val="0"/>
      <w:marRight w:val="0"/>
      <w:marTop w:val="0"/>
      <w:marBottom w:val="0"/>
      <w:divBdr>
        <w:top w:val="none" w:sz="0" w:space="0" w:color="auto"/>
        <w:left w:val="none" w:sz="0" w:space="0" w:color="auto"/>
        <w:bottom w:val="none" w:sz="0" w:space="0" w:color="auto"/>
        <w:right w:val="none" w:sz="0" w:space="0" w:color="auto"/>
      </w:divBdr>
    </w:div>
    <w:div w:id="1262956327">
      <w:bodyDiv w:val="1"/>
      <w:marLeft w:val="0"/>
      <w:marRight w:val="0"/>
      <w:marTop w:val="0"/>
      <w:marBottom w:val="0"/>
      <w:divBdr>
        <w:top w:val="none" w:sz="0" w:space="0" w:color="auto"/>
        <w:left w:val="none" w:sz="0" w:space="0" w:color="auto"/>
        <w:bottom w:val="none" w:sz="0" w:space="0" w:color="auto"/>
        <w:right w:val="none" w:sz="0" w:space="0" w:color="auto"/>
      </w:divBdr>
    </w:div>
    <w:div w:id="1471248733">
      <w:bodyDiv w:val="1"/>
      <w:marLeft w:val="0"/>
      <w:marRight w:val="0"/>
      <w:marTop w:val="0"/>
      <w:marBottom w:val="0"/>
      <w:divBdr>
        <w:top w:val="none" w:sz="0" w:space="0" w:color="auto"/>
        <w:left w:val="none" w:sz="0" w:space="0" w:color="auto"/>
        <w:bottom w:val="none" w:sz="0" w:space="0" w:color="auto"/>
        <w:right w:val="none" w:sz="0" w:space="0" w:color="auto"/>
      </w:divBdr>
    </w:div>
    <w:div w:id="1689060179">
      <w:bodyDiv w:val="1"/>
      <w:marLeft w:val="0"/>
      <w:marRight w:val="0"/>
      <w:marTop w:val="0"/>
      <w:marBottom w:val="0"/>
      <w:divBdr>
        <w:top w:val="none" w:sz="0" w:space="0" w:color="auto"/>
        <w:left w:val="none" w:sz="0" w:space="0" w:color="auto"/>
        <w:bottom w:val="none" w:sz="0" w:space="0" w:color="auto"/>
        <w:right w:val="none" w:sz="0" w:space="0" w:color="auto"/>
      </w:divBdr>
    </w:div>
    <w:div w:id="1818910121">
      <w:bodyDiv w:val="1"/>
      <w:marLeft w:val="0"/>
      <w:marRight w:val="0"/>
      <w:marTop w:val="0"/>
      <w:marBottom w:val="0"/>
      <w:divBdr>
        <w:top w:val="none" w:sz="0" w:space="0" w:color="auto"/>
        <w:left w:val="none" w:sz="0" w:space="0" w:color="auto"/>
        <w:bottom w:val="none" w:sz="0" w:space="0" w:color="auto"/>
        <w:right w:val="none" w:sz="0" w:space="0" w:color="auto"/>
      </w:divBdr>
    </w:div>
    <w:div w:id="1819154295">
      <w:bodyDiv w:val="1"/>
      <w:marLeft w:val="0"/>
      <w:marRight w:val="0"/>
      <w:marTop w:val="0"/>
      <w:marBottom w:val="0"/>
      <w:divBdr>
        <w:top w:val="none" w:sz="0" w:space="0" w:color="auto"/>
        <w:left w:val="none" w:sz="0" w:space="0" w:color="auto"/>
        <w:bottom w:val="none" w:sz="0" w:space="0" w:color="auto"/>
        <w:right w:val="none" w:sz="0" w:space="0" w:color="auto"/>
      </w:divBdr>
    </w:div>
    <w:div w:id="1826386289">
      <w:marLeft w:val="0"/>
      <w:marRight w:val="0"/>
      <w:marTop w:val="0"/>
      <w:marBottom w:val="0"/>
      <w:divBdr>
        <w:top w:val="none" w:sz="0" w:space="0" w:color="auto"/>
        <w:left w:val="none" w:sz="0" w:space="0" w:color="auto"/>
        <w:bottom w:val="none" w:sz="0" w:space="0" w:color="auto"/>
        <w:right w:val="none" w:sz="0" w:space="0" w:color="auto"/>
      </w:divBdr>
    </w:div>
    <w:div w:id="1826386290">
      <w:marLeft w:val="0"/>
      <w:marRight w:val="0"/>
      <w:marTop w:val="0"/>
      <w:marBottom w:val="0"/>
      <w:divBdr>
        <w:top w:val="none" w:sz="0" w:space="0" w:color="auto"/>
        <w:left w:val="none" w:sz="0" w:space="0" w:color="auto"/>
        <w:bottom w:val="none" w:sz="0" w:space="0" w:color="auto"/>
        <w:right w:val="none" w:sz="0" w:space="0" w:color="auto"/>
      </w:divBdr>
    </w:div>
    <w:div w:id="1826386291">
      <w:marLeft w:val="0"/>
      <w:marRight w:val="0"/>
      <w:marTop w:val="0"/>
      <w:marBottom w:val="0"/>
      <w:divBdr>
        <w:top w:val="none" w:sz="0" w:space="0" w:color="auto"/>
        <w:left w:val="none" w:sz="0" w:space="0" w:color="auto"/>
        <w:bottom w:val="none" w:sz="0" w:space="0" w:color="auto"/>
        <w:right w:val="none" w:sz="0" w:space="0" w:color="auto"/>
      </w:divBdr>
    </w:div>
    <w:div w:id="1826386292">
      <w:marLeft w:val="0"/>
      <w:marRight w:val="0"/>
      <w:marTop w:val="0"/>
      <w:marBottom w:val="0"/>
      <w:divBdr>
        <w:top w:val="none" w:sz="0" w:space="0" w:color="auto"/>
        <w:left w:val="none" w:sz="0" w:space="0" w:color="auto"/>
        <w:bottom w:val="none" w:sz="0" w:space="0" w:color="auto"/>
        <w:right w:val="none" w:sz="0" w:space="0" w:color="auto"/>
      </w:divBdr>
    </w:div>
    <w:div w:id="1826386293">
      <w:marLeft w:val="0"/>
      <w:marRight w:val="0"/>
      <w:marTop w:val="0"/>
      <w:marBottom w:val="0"/>
      <w:divBdr>
        <w:top w:val="none" w:sz="0" w:space="0" w:color="auto"/>
        <w:left w:val="none" w:sz="0" w:space="0" w:color="auto"/>
        <w:bottom w:val="none" w:sz="0" w:space="0" w:color="auto"/>
        <w:right w:val="none" w:sz="0" w:space="0" w:color="auto"/>
      </w:divBdr>
    </w:div>
    <w:div w:id="1826386294">
      <w:marLeft w:val="0"/>
      <w:marRight w:val="0"/>
      <w:marTop w:val="0"/>
      <w:marBottom w:val="0"/>
      <w:divBdr>
        <w:top w:val="none" w:sz="0" w:space="0" w:color="auto"/>
        <w:left w:val="none" w:sz="0" w:space="0" w:color="auto"/>
        <w:bottom w:val="none" w:sz="0" w:space="0" w:color="auto"/>
        <w:right w:val="none" w:sz="0" w:space="0" w:color="auto"/>
      </w:divBdr>
    </w:div>
    <w:div w:id="1826386295">
      <w:marLeft w:val="0"/>
      <w:marRight w:val="0"/>
      <w:marTop w:val="0"/>
      <w:marBottom w:val="0"/>
      <w:divBdr>
        <w:top w:val="none" w:sz="0" w:space="0" w:color="auto"/>
        <w:left w:val="none" w:sz="0" w:space="0" w:color="auto"/>
        <w:bottom w:val="none" w:sz="0" w:space="0" w:color="auto"/>
        <w:right w:val="none" w:sz="0" w:space="0" w:color="auto"/>
      </w:divBdr>
    </w:div>
    <w:div w:id="1826386296">
      <w:marLeft w:val="0"/>
      <w:marRight w:val="0"/>
      <w:marTop w:val="0"/>
      <w:marBottom w:val="0"/>
      <w:divBdr>
        <w:top w:val="none" w:sz="0" w:space="0" w:color="auto"/>
        <w:left w:val="none" w:sz="0" w:space="0" w:color="auto"/>
        <w:bottom w:val="none" w:sz="0" w:space="0" w:color="auto"/>
        <w:right w:val="none" w:sz="0" w:space="0" w:color="auto"/>
      </w:divBdr>
    </w:div>
    <w:div w:id="1844006292">
      <w:bodyDiv w:val="1"/>
      <w:marLeft w:val="0"/>
      <w:marRight w:val="0"/>
      <w:marTop w:val="0"/>
      <w:marBottom w:val="0"/>
      <w:divBdr>
        <w:top w:val="none" w:sz="0" w:space="0" w:color="auto"/>
        <w:left w:val="none" w:sz="0" w:space="0" w:color="auto"/>
        <w:bottom w:val="none" w:sz="0" w:space="0" w:color="auto"/>
        <w:right w:val="none" w:sz="0" w:space="0" w:color="auto"/>
      </w:divBdr>
    </w:div>
    <w:div w:id="1864630856">
      <w:bodyDiv w:val="1"/>
      <w:marLeft w:val="0"/>
      <w:marRight w:val="0"/>
      <w:marTop w:val="0"/>
      <w:marBottom w:val="0"/>
      <w:divBdr>
        <w:top w:val="none" w:sz="0" w:space="0" w:color="auto"/>
        <w:left w:val="none" w:sz="0" w:space="0" w:color="auto"/>
        <w:bottom w:val="none" w:sz="0" w:space="0" w:color="auto"/>
        <w:right w:val="none" w:sz="0" w:space="0" w:color="auto"/>
      </w:divBdr>
    </w:div>
    <w:div w:id="1868450627">
      <w:bodyDiv w:val="1"/>
      <w:marLeft w:val="0"/>
      <w:marRight w:val="0"/>
      <w:marTop w:val="0"/>
      <w:marBottom w:val="0"/>
      <w:divBdr>
        <w:top w:val="none" w:sz="0" w:space="0" w:color="auto"/>
        <w:left w:val="none" w:sz="0" w:space="0" w:color="auto"/>
        <w:bottom w:val="none" w:sz="0" w:space="0" w:color="auto"/>
        <w:right w:val="none" w:sz="0" w:space="0" w:color="auto"/>
      </w:divBdr>
    </w:div>
    <w:div w:id="200273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sk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eosobowe@skm.pkp.pl"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09C34-EDAE-4135-A6CB-42BF2B0E5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8339</Words>
  <Characters>50040</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zawarta w dniu</vt:lpstr>
    </vt:vector>
  </TitlesOfParts>
  <Company>CETAKOL</Company>
  <LinksUpToDate>false</LinksUpToDate>
  <CharactersWithSpaces>58263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zawarta w dniu</dc:title>
  <dc:creator>I.Mzgdziak</dc:creator>
  <cp:lastModifiedBy>Wioleta Miszka</cp:lastModifiedBy>
  <cp:revision>2</cp:revision>
  <cp:lastPrinted>2022-05-19T11:05:00Z</cp:lastPrinted>
  <dcterms:created xsi:type="dcterms:W3CDTF">2022-06-29T08:29:00Z</dcterms:created>
  <dcterms:modified xsi:type="dcterms:W3CDTF">2022-06-29T08:29:00Z</dcterms:modified>
</cp:coreProperties>
</file>