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563D" w:rsidRPr="00E0565D" w:rsidRDefault="007D563D" w:rsidP="007D563D">
      <w:pPr>
        <w:spacing w:after="0" w:line="240" w:lineRule="auto"/>
        <w:jc w:val="center"/>
        <w:rPr>
          <w:rFonts w:ascii="Times New Roman" w:eastAsia="Times New Roman" w:hAnsi="Times New Roman" w:cs="Times New Roman"/>
          <w:b/>
          <w:sz w:val="40"/>
          <w:szCs w:val="20"/>
          <w:lang w:eastAsia="pl-PL"/>
        </w:rPr>
      </w:pPr>
      <w:r w:rsidRPr="00E0565D">
        <w:rPr>
          <w:rFonts w:ascii="Times New Roman" w:eastAsia="Times New Roman" w:hAnsi="Times New Roman" w:cs="Times New Roman"/>
          <w:b/>
          <w:sz w:val="40"/>
          <w:szCs w:val="20"/>
          <w:lang w:eastAsia="pl-PL"/>
        </w:rPr>
        <w:t>PKP  SZYBKA KOLEJ MIEJSKA</w:t>
      </w:r>
    </w:p>
    <w:p w:rsidR="007D563D" w:rsidRPr="00E0565D" w:rsidRDefault="007D563D" w:rsidP="007D563D">
      <w:pPr>
        <w:spacing w:after="0" w:line="240" w:lineRule="auto"/>
        <w:jc w:val="center"/>
        <w:rPr>
          <w:rFonts w:ascii="Times New Roman" w:eastAsia="Times New Roman" w:hAnsi="Times New Roman" w:cs="Times New Roman"/>
          <w:b/>
          <w:sz w:val="40"/>
          <w:szCs w:val="20"/>
          <w:lang w:eastAsia="pl-PL"/>
        </w:rPr>
      </w:pPr>
      <w:r w:rsidRPr="00E0565D">
        <w:rPr>
          <w:rFonts w:ascii="Times New Roman" w:eastAsia="Times New Roman" w:hAnsi="Times New Roman" w:cs="Times New Roman"/>
          <w:b/>
          <w:sz w:val="40"/>
          <w:szCs w:val="20"/>
          <w:lang w:eastAsia="pl-PL"/>
        </w:rPr>
        <w:t>W TRÓJMIEŚCIE SP. Z O.O.</w:t>
      </w:r>
    </w:p>
    <w:p w:rsidR="007D563D" w:rsidRPr="00E0565D" w:rsidRDefault="007D563D" w:rsidP="007D563D">
      <w:pPr>
        <w:spacing w:after="0" w:line="240" w:lineRule="auto"/>
        <w:jc w:val="center"/>
        <w:rPr>
          <w:rFonts w:ascii="Times New Roman" w:eastAsia="Times New Roman" w:hAnsi="Times New Roman" w:cs="Times New Roman"/>
          <w:b/>
          <w:sz w:val="40"/>
          <w:szCs w:val="20"/>
          <w:lang w:eastAsia="pl-PL"/>
        </w:rPr>
      </w:pPr>
      <w:r w:rsidRPr="00E0565D">
        <w:rPr>
          <w:rFonts w:ascii="Times New Roman" w:eastAsia="Times New Roman" w:hAnsi="Times New Roman" w:cs="Times New Roman"/>
          <w:b/>
          <w:sz w:val="40"/>
          <w:szCs w:val="20"/>
          <w:lang w:eastAsia="pl-PL"/>
        </w:rPr>
        <w:t xml:space="preserve">UL. MORSKA </w:t>
      </w:r>
      <w:smartTag w:uri="urn:schemas-microsoft-com:office:smarttags" w:element="metricconverter">
        <w:smartTagPr>
          <w:attr w:name="ProductID" w:val="350 a"/>
        </w:smartTagPr>
        <w:r w:rsidRPr="00E0565D">
          <w:rPr>
            <w:rFonts w:ascii="Times New Roman" w:eastAsia="Times New Roman" w:hAnsi="Times New Roman" w:cs="Times New Roman"/>
            <w:b/>
            <w:sz w:val="40"/>
            <w:szCs w:val="20"/>
            <w:lang w:eastAsia="pl-PL"/>
          </w:rPr>
          <w:t>350 A</w:t>
        </w:r>
      </w:smartTag>
    </w:p>
    <w:p w:rsidR="007D563D" w:rsidRPr="00E0565D" w:rsidRDefault="007D563D" w:rsidP="007D563D">
      <w:pPr>
        <w:spacing w:after="0" w:line="240" w:lineRule="auto"/>
        <w:jc w:val="center"/>
        <w:rPr>
          <w:rFonts w:ascii="Times New Roman" w:eastAsia="Times New Roman" w:hAnsi="Times New Roman" w:cs="Times New Roman"/>
          <w:b/>
          <w:sz w:val="40"/>
          <w:szCs w:val="20"/>
          <w:lang w:eastAsia="pl-PL"/>
        </w:rPr>
      </w:pPr>
      <w:r w:rsidRPr="00E0565D">
        <w:rPr>
          <w:rFonts w:ascii="Times New Roman" w:eastAsia="Times New Roman" w:hAnsi="Times New Roman" w:cs="Times New Roman"/>
          <w:b/>
          <w:sz w:val="40"/>
          <w:szCs w:val="20"/>
          <w:lang w:eastAsia="pl-PL"/>
        </w:rPr>
        <w:t>81-002 GDYNIA</w:t>
      </w:r>
    </w:p>
    <w:p w:rsidR="007D563D" w:rsidRPr="00E0565D" w:rsidRDefault="007D563D" w:rsidP="007D563D">
      <w:pPr>
        <w:spacing w:after="0" w:line="240" w:lineRule="auto"/>
        <w:jc w:val="center"/>
        <w:rPr>
          <w:rFonts w:ascii="Times New Roman" w:eastAsia="Times New Roman" w:hAnsi="Times New Roman" w:cs="Times New Roman"/>
          <w:b/>
          <w:sz w:val="40"/>
          <w:szCs w:val="20"/>
          <w:lang w:eastAsia="pl-PL"/>
        </w:rPr>
      </w:pPr>
      <w:r w:rsidRPr="00E0565D">
        <w:rPr>
          <w:rFonts w:ascii="Times New Roman" w:eastAsia="Times New Roman" w:hAnsi="Times New Roman" w:cs="Times New Roman"/>
          <w:b/>
          <w:sz w:val="40"/>
          <w:szCs w:val="20"/>
          <w:lang w:eastAsia="pl-PL"/>
        </w:rPr>
        <w:t>TEL. : 58 721 28 20</w:t>
      </w:r>
    </w:p>
    <w:p w:rsidR="007D563D" w:rsidRPr="00E0565D" w:rsidRDefault="007D563D" w:rsidP="007D563D">
      <w:pPr>
        <w:spacing w:after="0" w:line="240" w:lineRule="auto"/>
        <w:jc w:val="center"/>
        <w:rPr>
          <w:rFonts w:ascii="Times New Roman" w:eastAsia="Times New Roman" w:hAnsi="Times New Roman" w:cs="Times New Roman"/>
          <w:b/>
          <w:sz w:val="40"/>
          <w:szCs w:val="20"/>
          <w:lang w:eastAsia="pl-PL"/>
        </w:rPr>
      </w:pPr>
      <w:r w:rsidRPr="00E0565D">
        <w:rPr>
          <w:rFonts w:ascii="Times New Roman" w:eastAsia="Times New Roman" w:hAnsi="Times New Roman" w:cs="Times New Roman"/>
          <w:b/>
          <w:sz w:val="40"/>
          <w:szCs w:val="20"/>
          <w:lang w:eastAsia="pl-PL"/>
        </w:rPr>
        <w:t>FAX: 58 721 29 66</w:t>
      </w:r>
    </w:p>
    <w:p w:rsidR="007D563D" w:rsidRPr="00E0565D" w:rsidRDefault="007D563D" w:rsidP="007D563D">
      <w:pPr>
        <w:spacing w:after="0" w:line="240" w:lineRule="auto"/>
        <w:jc w:val="center"/>
        <w:rPr>
          <w:rFonts w:ascii="Times New Roman" w:eastAsia="Times New Roman" w:hAnsi="Times New Roman" w:cs="Times New Roman"/>
          <w:sz w:val="24"/>
          <w:szCs w:val="20"/>
          <w:lang w:eastAsia="pl-PL"/>
        </w:rPr>
      </w:pPr>
    </w:p>
    <w:p w:rsidR="007D563D" w:rsidRPr="00E0565D" w:rsidRDefault="007D563D" w:rsidP="007D563D">
      <w:pPr>
        <w:spacing w:after="0" w:line="240" w:lineRule="auto"/>
        <w:rPr>
          <w:rFonts w:ascii="Times New Roman" w:eastAsia="Times New Roman" w:hAnsi="Times New Roman" w:cs="Times New Roman"/>
          <w:sz w:val="24"/>
          <w:szCs w:val="20"/>
          <w:lang w:eastAsia="pl-PL"/>
        </w:rPr>
      </w:pPr>
    </w:p>
    <w:p w:rsidR="007D563D" w:rsidRPr="00E0565D" w:rsidRDefault="007D563D" w:rsidP="007D563D">
      <w:pPr>
        <w:spacing w:after="0" w:line="240" w:lineRule="auto"/>
        <w:jc w:val="center"/>
        <w:rPr>
          <w:rFonts w:ascii="Times New Roman" w:eastAsia="Times New Roman" w:hAnsi="Times New Roman" w:cs="Times New Roman"/>
          <w:b/>
          <w:sz w:val="32"/>
          <w:szCs w:val="20"/>
          <w:lang w:eastAsia="pl-PL"/>
        </w:rPr>
      </w:pPr>
      <w:r w:rsidRPr="00E0565D">
        <w:rPr>
          <w:rFonts w:ascii="Times New Roman" w:eastAsia="Times New Roman" w:hAnsi="Times New Roman" w:cs="Times New Roman"/>
          <w:b/>
          <w:sz w:val="32"/>
          <w:szCs w:val="20"/>
          <w:lang w:eastAsia="pl-PL"/>
        </w:rPr>
        <w:t>ZNAK: SKMMU.086.</w:t>
      </w:r>
      <w:r>
        <w:rPr>
          <w:rFonts w:ascii="Times New Roman" w:eastAsia="Times New Roman" w:hAnsi="Times New Roman" w:cs="Times New Roman"/>
          <w:b/>
          <w:sz w:val="32"/>
          <w:szCs w:val="20"/>
          <w:lang w:eastAsia="pl-PL"/>
        </w:rPr>
        <w:t>2</w:t>
      </w:r>
      <w:r w:rsidRPr="00E0565D">
        <w:rPr>
          <w:rFonts w:ascii="Times New Roman" w:eastAsia="Times New Roman" w:hAnsi="Times New Roman" w:cs="Times New Roman"/>
          <w:b/>
          <w:sz w:val="32"/>
          <w:szCs w:val="20"/>
          <w:lang w:eastAsia="pl-PL"/>
        </w:rPr>
        <w:t xml:space="preserve">8.19 </w:t>
      </w:r>
      <w:r w:rsidRPr="00E0565D">
        <w:rPr>
          <w:rFonts w:ascii="Times New Roman" w:eastAsia="Times New Roman" w:hAnsi="Times New Roman" w:cs="Times New Roman"/>
          <w:b/>
          <w:sz w:val="32"/>
          <w:szCs w:val="20"/>
          <w:lang w:eastAsia="pl-PL"/>
        </w:rPr>
        <w:tab/>
        <w:t xml:space="preserve">              </w:t>
      </w:r>
      <w:r>
        <w:rPr>
          <w:rFonts w:ascii="Times New Roman" w:eastAsia="Times New Roman" w:hAnsi="Times New Roman" w:cs="Times New Roman"/>
          <w:b/>
          <w:sz w:val="32"/>
          <w:szCs w:val="20"/>
          <w:lang w:eastAsia="pl-PL"/>
        </w:rPr>
        <w:t>czerwiec</w:t>
      </w:r>
      <w:r w:rsidRPr="00E0565D">
        <w:rPr>
          <w:rFonts w:ascii="Times New Roman" w:eastAsia="Times New Roman" w:hAnsi="Times New Roman" w:cs="Times New Roman"/>
          <w:b/>
          <w:sz w:val="32"/>
          <w:szCs w:val="20"/>
          <w:lang w:eastAsia="pl-PL"/>
        </w:rPr>
        <w:t xml:space="preserve"> 2019 ROK</w:t>
      </w:r>
    </w:p>
    <w:p w:rsidR="007D563D" w:rsidRPr="00E0565D" w:rsidRDefault="007D563D" w:rsidP="007D563D">
      <w:pPr>
        <w:spacing w:after="0" w:line="240" w:lineRule="auto"/>
        <w:jc w:val="center"/>
        <w:rPr>
          <w:rFonts w:ascii="Times New Roman" w:eastAsia="Times New Roman" w:hAnsi="Times New Roman" w:cs="Times New Roman"/>
          <w:b/>
          <w:sz w:val="40"/>
          <w:szCs w:val="20"/>
          <w:lang w:eastAsia="pl-PL"/>
        </w:rPr>
      </w:pPr>
    </w:p>
    <w:p w:rsidR="007D563D" w:rsidRPr="00E0565D" w:rsidRDefault="007D563D" w:rsidP="007D563D">
      <w:pPr>
        <w:spacing w:after="0" w:line="240" w:lineRule="auto"/>
        <w:jc w:val="center"/>
        <w:rPr>
          <w:rFonts w:ascii="Times New Roman" w:eastAsia="Times New Roman" w:hAnsi="Times New Roman" w:cs="Times New Roman"/>
          <w:b/>
          <w:sz w:val="40"/>
          <w:szCs w:val="20"/>
          <w:lang w:eastAsia="pl-PL"/>
        </w:rPr>
      </w:pPr>
      <w:r w:rsidRPr="00E0565D">
        <w:rPr>
          <w:rFonts w:ascii="Times New Roman" w:eastAsia="Times New Roman" w:hAnsi="Times New Roman" w:cs="Times New Roman"/>
          <w:b/>
          <w:sz w:val="40"/>
          <w:szCs w:val="20"/>
          <w:lang w:eastAsia="pl-PL"/>
        </w:rPr>
        <w:t>SPECYFIKACJA ISTOTNYCH  WARUNKÓW ZAMÓWIENIA</w:t>
      </w:r>
    </w:p>
    <w:p w:rsidR="007D563D" w:rsidRPr="00E0565D" w:rsidRDefault="007D563D" w:rsidP="007D563D">
      <w:pPr>
        <w:spacing w:after="0" w:line="240" w:lineRule="auto"/>
        <w:rPr>
          <w:rFonts w:ascii="Times New Roman" w:eastAsia="Times New Roman" w:hAnsi="Times New Roman" w:cs="Times New Roman"/>
          <w:sz w:val="24"/>
          <w:szCs w:val="20"/>
          <w:lang w:eastAsia="pl-PL"/>
        </w:rPr>
      </w:pPr>
    </w:p>
    <w:p w:rsidR="007D563D" w:rsidRPr="00E0565D" w:rsidRDefault="007D563D" w:rsidP="007D563D">
      <w:pPr>
        <w:spacing w:after="0" w:line="240" w:lineRule="auto"/>
        <w:rPr>
          <w:rFonts w:ascii="Times New Roman" w:eastAsia="Times New Roman" w:hAnsi="Times New Roman" w:cs="Times New Roman"/>
          <w:sz w:val="24"/>
          <w:szCs w:val="20"/>
          <w:lang w:eastAsia="pl-PL"/>
        </w:rPr>
      </w:pPr>
    </w:p>
    <w:p w:rsidR="007D563D" w:rsidRPr="00E0565D" w:rsidRDefault="007D563D" w:rsidP="007D563D">
      <w:pPr>
        <w:spacing w:after="0" w:line="240" w:lineRule="auto"/>
        <w:jc w:val="center"/>
        <w:rPr>
          <w:rFonts w:ascii="Times New Roman" w:eastAsia="Times New Roman" w:hAnsi="Times New Roman" w:cs="Times New Roman"/>
          <w:b/>
          <w:sz w:val="32"/>
          <w:szCs w:val="20"/>
          <w:lang w:eastAsia="pl-PL"/>
        </w:rPr>
      </w:pPr>
      <w:r w:rsidRPr="00E0565D">
        <w:rPr>
          <w:rFonts w:ascii="Times New Roman" w:eastAsia="Times New Roman" w:hAnsi="Times New Roman" w:cs="Times New Roman"/>
          <w:b/>
          <w:sz w:val="32"/>
          <w:szCs w:val="20"/>
          <w:lang w:eastAsia="pl-PL"/>
        </w:rPr>
        <w:t xml:space="preserve">ZATWIERDZONA PRZEZ: Zarząd PKP Szybka Kolej Miejska                 w Trójmieście sp. z o.o. </w:t>
      </w:r>
    </w:p>
    <w:p w:rsidR="007D563D" w:rsidRPr="00E0565D" w:rsidRDefault="007D563D" w:rsidP="007D563D">
      <w:pPr>
        <w:spacing w:after="0" w:line="240" w:lineRule="auto"/>
        <w:rPr>
          <w:rFonts w:ascii="Times New Roman" w:eastAsia="Times New Roman" w:hAnsi="Times New Roman" w:cs="Times New Roman"/>
          <w:sz w:val="24"/>
          <w:szCs w:val="20"/>
          <w:lang w:eastAsia="pl-PL"/>
        </w:rPr>
      </w:pPr>
    </w:p>
    <w:p w:rsidR="007D563D" w:rsidRPr="00E0565D" w:rsidRDefault="007D563D" w:rsidP="007D563D">
      <w:pPr>
        <w:spacing w:after="0" w:line="240" w:lineRule="auto"/>
        <w:rPr>
          <w:rFonts w:ascii="Times New Roman" w:eastAsia="Times New Roman" w:hAnsi="Times New Roman" w:cs="Times New Roman"/>
          <w:sz w:val="24"/>
          <w:szCs w:val="20"/>
          <w:lang w:eastAsia="pl-PL"/>
        </w:rPr>
      </w:pPr>
    </w:p>
    <w:p w:rsidR="007D563D" w:rsidRPr="00E0565D" w:rsidRDefault="007D563D" w:rsidP="007D563D">
      <w:pPr>
        <w:spacing w:after="0" w:line="240" w:lineRule="auto"/>
        <w:jc w:val="center"/>
        <w:rPr>
          <w:rFonts w:ascii="Times New Roman" w:eastAsia="Times New Roman" w:hAnsi="Times New Roman" w:cs="Times New Roman"/>
          <w:b/>
          <w:sz w:val="32"/>
          <w:szCs w:val="20"/>
          <w:lang w:eastAsia="pl-PL"/>
        </w:rPr>
      </w:pPr>
      <w:r w:rsidRPr="00E0565D">
        <w:rPr>
          <w:rFonts w:ascii="Times New Roman" w:eastAsia="Times New Roman" w:hAnsi="Times New Roman" w:cs="Times New Roman"/>
          <w:b/>
          <w:sz w:val="32"/>
          <w:szCs w:val="20"/>
          <w:lang w:eastAsia="pl-PL"/>
        </w:rPr>
        <w:t xml:space="preserve">DNIA </w:t>
      </w:r>
      <w:r>
        <w:rPr>
          <w:rFonts w:ascii="Times New Roman" w:eastAsia="Times New Roman" w:hAnsi="Times New Roman" w:cs="Times New Roman"/>
          <w:b/>
          <w:sz w:val="32"/>
          <w:szCs w:val="20"/>
          <w:lang w:eastAsia="pl-PL"/>
        </w:rPr>
        <w:t>19 czerwca</w:t>
      </w:r>
      <w:r w:rsidRPr="00E0565D">
        <w:rPr>
          <w:rFonts w:ascii="Times New Roman" w:eastAsia="Times New Roman" w:hAnsi="Times New Roman" w:cs="Times New Roman"/>
          <w:b/>
          <w:sz w:val="32"/>
          <w:szCs w:val="20"/>
          <w:lang w:eastAsia="pl-PL"/>
        </w:rPr>
        <w:t xml:space="preserve"> 2019 ROKU</w:t>
      </w:r>
    </w:p>
    <w:p w:rsidR="007D563D" w:rsidRPr="00E0565D" w:rsidRDefault="007D563D" w:rsidP="007D563D">
      <w:pPr>
        <w:spacing w:after="0" w:line="240" w:lineRule="auto"/>
        <w:rPr>
          <w:rFonts w:ascii="Times New Roman" w:eastAsia="Times New Roman" w:hAnsi="Times New Roman" w:cs="Times New Roman"/>
          <w:sz w:val="24"/>
          <w:szCs w:val="20"/>
          <w:lang w:eastAsia="pl-PL"/>
        </w:rPr>
      </w:pPr>
    </w:p>
    <w:p w:rsidR="007D563D" w:rsidRPr="00E0565D" w:rsidRDefault="007D563D" w:rsidP="007D563D">
      <w:pPr>
        <w:tabs>
          <w:tab w:val="left" w:leader="dot" w:pos="9072"/>
        </w:tabs>
        <w:spacing w:before="120" w:after="0" w:line="288" w:lineRule="auto"/>
        <w:jc w:val="both"/>
        <w:rPr>
          <w:rFonts w:ascii="Times New Roman" w:eastAsia="Times New Roman" w:hAnsi="Times New Roman" w:cs="Times New Roman"/>
          <w:b/>
          <w:bCs/>
          <w:i/>
          <w:iCs/>
          <w:sz w:val="28"/>
          <w:szCs w:val="28"/>
          <w:lang w:eastAsia="pl-PL"/>
        </w:rPr>
      </w:pPr>
    </w:p>
    <w:p w:rsidR="007D563D" w:rsidRPr="00E0565D" w:rsidRDefault="007D563D" w:rsidP="007D563D">
      <w:pPr>
        <w:tabs>
          <w:tab w:val="left" w:leader="dot" w:pos="9072"/>
        </w:tabs>
        <w:spacing w:before="120" w:after="0" w:line="288" w:lineRule="auto"/>
        <w:jc w:val="both"/>
        <w:rPr>
          <w:rFonts w:ascii="Times New Roman" w:eastAsia="Times New Roman" w:hAnsi="Times New Roman" w:cs="Times New Roman"/>
          <w:b/>
          <w:sz w:val="28"/>
          <w:szCs w:val="28"/>
          <w:lang w:eastAsia="pl-PL"/>
        </w:rPr>
      </w:pPr>
      <w:r w:rsidRPr="00E0565D">
        <w:rPr>
          <w:rFonts w:ascii="Times New Roman" w:eastAsia="Times New Roman" w:hAnsi="Times New Roman" w:cs="Times New Roman"/>
          <w:b/>
          <w:bCs/>
          <w:i/>
          <w:iCs/>
          <w:sz w:val="28"/>
          <w:szCs w:val="28"/>
          <w:lang w:eastAsia="pl-PL"/>
        </w:rPr>
        <w:t>dotyczy:</w:t>
      </w:r>
      <w:r w:rsidRPr="00E0565D">
        <w:rPr>
          <w:rFonts w:ascii="Times New Roman" w:eastAsia="Times New Roman" w:hAnsi="Times New Roman" w:cs="Times New Roman"/>
          <w:b/>
          <w:bCs/>
          <w:sz w:val="28"/>
          <w:szCs w:val="28"/>
          <w:lang w:eastAsia="pl-PL"/>
        </w:rPr>
        <w:t xml:space="preserve"> postępowania prowadzonego w trybie przetargu nieograniczonego </w:t>
      </w:r>
      <w:r w:rsidRPr="00E0565D">
        <w:rPr>
          <w:rFonts w:ascii="Times New Roman" w:eastAsia="Times New Roman" w:hAnsi="Times New Roman" w:cs="Times New Roman"/>
          <w:b/>
          <w:sz w:val="28"/>
          <w:szCs w:val="28"/>
          <w:lang w:eastAsia="pl-PL"/>
        </w:rPr>
        <w:t xml:space="preserve">na </w:t>
      </w:r>
      <w:r>
        <w:rPr>
          <w:rFonts w:ascii="Times New Roman" w:eastAsia="Times New Roman" w:hAnsi="Times New Roman" w:cs="Times New Roman"/>
          <w:b/>
          <w:sz w:val="28"/>
          <w:szCs w:val="28"/>
          <w:lang w:eastAsia="pl-PL"/>
        </w:rPr>
        <w:t>dostawę 3 nowych automatów z opcją zakupu 6 dodatkowych</w:t>
      </w:r>
      <w:r w:rsidRPr="00E0565D">
        <w:rPr>
          <w:rFonts w:ascii="Times New Roman" w:eastAsia="Times New Roman" w:hAnsi="Times New Roman" w:cs="Times New Roman"/>
          <w:sz w:val="24"/>
          <w:szCs w:val="20"/>
          <w:lang w:eastAsia="pl-PL"/>
        </w:rPr>
        <w:t xml:space="preserve"> </w:t>
      </w:r>
      <w:bookmarkStart w:id="0" w:name="_Hlk511719493"/>
      <w:r w:rsidRPr="00E0565D">
        <w:rPr>
          <w:rFonts w:ascii="Times New Roman" w:eastAsia="Times New Roman" w:hAnsi="Times New Roman" w:cs="Times New Roman"/>
          <w:b/>
          <w:sz w:val="28"/>
          <w:szCs w:val="28"/>
          <w:lang w:eastAsia="pl-PL"/>
        </w:rPr>
        <w:t>dla PKP Szybka Kolej Miejska w Trójmieście Sp. z o.o</w:t>
      </w:r>
      <w:bookmarkEnd w:id="0"/>
      <w:r w:rsidRPr="00E0565D">
        <w:rPr>
          <w:rFonts w:ascii="Times New Roman" w:eastAsia="Times New Roman" w:hAnsi="Times New Roman" w:cs="Times New Roman"/>
          <w:b/>
          <w:sz w:val="28"/>
          <w:szCs w:val="28"/>
          <w:lang w:eastAsia="pl-PL"/>
        </w:rPr>
        <w:t>.</w:t>
      </w:r>
    </w:p>
    <w:p w:rsidR="007D563D" w:rsidRPr="00E0565D" w:rsidRDefault="007D563D" w:rsidP="007D563D">
      <w:pPr>
        <w:spacing w:after="0" w:line="240" w:lineRule="auto"/>
        <w:jc w:val="both"/>
        <w:rPr>
          <w:rFonts w:ascii="Times New Roman" w:eastAsia="Times New Roman" w:hAnsi="Times New Roman" w:cs="Times New Roman"/>
          <w:b/>
          <w:sz w:val="32"/>
          <w:szCs w:val="24"/>
          <w:lang w:eastAsia="pl-PL"/>
        </w:rPr>
      </w:pPr>
    </w:p>
    <w:p w:rsidR="007D563D" w:rsidRPr="00E0565D" w:rsidRDefault="007D563D" w:rsidP="007D563D">
      <w:pPr>
        <w:spacing w:after="0" w:line="240" w:lineRule="auto"/>
        <w:jc w:val="both"/>
        <w:rPr>
          <w:rFonts w:ascii="Times New Roman" w:eastAsia="Times New Roman" w:hAnsi="Times New Roman" w:cs="Times New Roman"/>
          <w:b/>
          <w:i/>
          <w:sz w:val="32"/>
          <w:szCs w:val="20"/>
          <w:lang w:eastAsia="pl-PL"/>
        </w:rPr>
      </w:pPr>
      <w:r w:rsidRPr="00E0565D">
        <w:rPr>
          <w:rFonts w:ascii="Times New Roman" w:eastAsia="Times New Roman" w:hAnsi="Times New Roman" w:cs="Times New Roman"/>
          <w:b/>
          <w:i/>
          <w:sz w:val="32"/>
          <w:szCs w:val="20"/>
          <w:lang w:eastAsia="pl-PL"/>
        </w:rPr>
        <w:t>UWAGA: Niniejsze postępowanie prowadzone jest w oparciu                     o przepisy</w:t>
      </w:r>
      <w:r w:rsidRPr="00E0565D">
        <w:rPr>
          <w:rFonts w:ascii="Times New Roman" w:eastAsia="Times New Roman" w:hAnsi="Times New Roman" w:cs="Times New Roman"/>
          <w:sz w:val="24"/>
          <w:szCs w:val="20"/>
          <w:lang w:eastAsia="pl-PL"/>
        </w:rPr>
        <w:t xml:space="preserve"> </w:t>
      </w:r>
      <w:bookmarkStart w:id="1" w:name="_Hlk8887678"/>
      <w:r w:rsidRPr="00E0565D">
        <w:rPr>
          <w:rFonts w:ascii="Times New Roman" w:eastAsia="Times New Roman" w:hAnsi="Times New Roman" w:cs="Times New Roman"/>
          <w:b/>
          <w:i/>
          <w:sz w:val="32"/>
          <w:szCs w:val="32"/>
          <w:lang w:eastAsia="pl-PL"/>
        </w:rPr>
        <w:t>Regulaminu udzielania przez PKP Szybka Kolej Miejska w Trójmieście Sp. z o.o. zamówień sektorowych podprogowych na roboty budowlane, dostawy i usługi, o których mowa w art. 132 ustawy Prawo zamówień publicznych (tj. Dz. U. z 2018 r. poz. 1986 z późn. zm.)</w:t>
      </w:r>
      <w:bookmarkEnd w:id="1"/>
      <w:r w:rsidRPr="00E0565D">
        <w:rPr>
          <w:rFonts w:ascii="Times New Roman" w:eastAsia="Times New Roman" w:hAnsi="Times New Roman" w:cs="Times New Roman"/>
          <w:b/>
          <w:bCs/>
          <w:i/>
          <w:iCs/>
          <w:sz w:val="32"/>
          <w:szCs w:val="32"/>
          <w:lang w:eastAsia="pl-PL"/>
        </w:rPr>
        <w:t>*</w:t>
      </w:r>
      <w:r w:rsidRPr="00E0565D">
        <w:rPr>
          <w:rFonts w:ascii="Times New Roman" w:eastAsia="Times New Roman" w:hAnsi="Times New Roman" w:cs="Times New Roman"/>
          <w:b/>
          <w:i/>
          <w:sz w:val="32"/>
          <w:szCs w:val="20"/>
          <w:lang w:eastAsia="pl-PL"/>
        </w:rPr>
        <w:t xml:space="preserve"> </w:t>
      </w:r>
    </w:p>
    <w:p w:rsidR="007D563D" w:rsidRPr="00E0565D" w:rsidRDefault="007D563D" w:rsidP="007D563D">
      <w:pPr>
        <w:spacing w:after="0" w:line="240" w:lineRule="auto"/>
        <w:jc w:val="both"/>
        <w:rPr>
          <w:rFonts w:ascii="Times New Roman" w:eastAsia="Times New Roman" w:hAnsi="Times New Roman" w:cs="Times New Roman"/>
          <w:b/>
          <w:i/>
          <w:sz w:val="32"/>
          <w:szCs w:val="20"/>
          <w:lang w:eastAsia="pl-PL"/>
        </w:rPr>
      </w:pPr>
    </w:p>
    <w:p w:rsidR="007D563D" w:rsidRPr="00E0565D" w:rsidRDefault="007D563D" w:rsidP="007D563D">
      <w:pPr>
        <w:spacing w:after="0" w:line="240" w:lineRule="auto"/>
        <w:jc w:val="both"/>
        <w:rPr>
          <w:rFonts w:ascii="Times New Roman" w:eastAsia="Times New Roman" w:hAnsi="Times New Roman" w:cs="Times New Roman"/>
          <w:b/>
          <w:i/>
          <w:sz w:val="32"/>
          <w:szCs w:val="20"/>
          <w:lang w:eastAsia="pl-PL"/>
        </w:rPr>
      </w:pPr>
      <w:r w:rsidRPr="00E0565D">
        <w:rPr>
          <w:rFonts w:ascii="Times New Roman" w:eastAsia="Times New Roman" w:hAnsi="Times New Roman" w:cs="Times New Roman"/>
          <w:b/>
          <w:i/>
          <w:sz w:val="32"/>
          <w:szCs w:val="20"/>
          <w:lang w:eastAsia="pl-PL"/>
        </w:rPr>
        <w:t xml:space="preserve">*Przedmiotowy Regulamin znajduje się na stronie: </w:t>
      </w:r>
      <w:hyperlink r:id="rId5" w:history="1">
        <w:r w:rsidRPr="00E0565D">
          <w:rPr>
            <w:rFonts w:ascii="Times New Roman" w:eastAsia="Times New Roman" w:hAnsi="Times New Roman" w:cs="Times New Roman"/>
            <w:b/>
            <w:i/>
            <w:color w:val="0000FF"/>
            <w:sz w:val="32"/>
            <w:szCs w:val="20"/>
            <w:u w:val="single"/>
            <w:lang w:eastAsia="pl-PL"/>
          </w:rPr>
          <w:t>www.skm.pkp.pl</w:t>
        </w:r>
      </w:hyperlink>
    </w:p>
    <w:p w:rsidR="007D563D" w:rsidRPr="00E0565D" w:rsidRDefault="007D563D" w:rsidP="007D563D">
      <w:pPr>
        <w:spacing w:after="0" w:line="240" w:lineRule="auto"/>
        <w:rPr>
          <w:rFonts w:ascii="Times New Roman" w:eastAsia="Times New Roman" w:hAnsi="Times New Roman" w:cs="Times New Roman"/>
          <w:b/>
          <w:szCs w:val="20"/>
          <w:lang w:eastAsia="pl-PL"/>
        </w:rPr>
      </w:pPr>
    </w:p>
    <w:p w:rsidR="007D563D" w:rsidRPr="00E0565D" w:rsidRDefault="007D563D" w:rsidP="007D563D">
      <w:pPr>
        <w:spacing w:after="0" w:line="240" w:lineRule="auto"/>
        <w:rPr>
          <w:rFonts w:ascii="Times New Roman" w:eastAsia="Times New Roman" w:hAnsi="Times New Roman" w:cs="Times New Roman"/>
          <w:b/>
          <w:szCs w:val="20"/>
          <w:lang w:eastAsia="pl-PL"/>
        </w:rPr>
      </w:pPr>
    </w:p>
    <w:p w:rsidR="007D563D" w:rsidRPr="00E0565D" w:rsidRDefault="007D563D" w:rsidP="007D563D">
      <w:pPr>
        <w:spacing w:after="0" w:line="240" w:lineRule="auto"/>
        <w:rPr>
          <w:rFonts w:ascii="Times New Roman" w:eastAsia="Times New Roman" w:hAnsi="Times New Roman" w:cs="Times New Roman"/>
          <w:b/>
          <w:szCs w:val="20"/>
          <w:lang w:eastAsia="pl-PL"/>
        </w:rPr>
      </w:pPr>
    </w:p>
    <w:p w:rsidR="007D563D" w:rsidRPr="00E0565D" w:rsidRDefault="007D563D" w:rsidP="007D563D">
      <w:pPr>
        <w:spacing w:after="0" w:line="240" w:lineRule="auto"/>
        <w:rPr>
          <w:rFonts w:ascii="Times New Roman" w:eastAsia="Times New Roman" w:hAnsi="Times New Roman" w:cs="Times New Roman"/>
          <w:b/>
          <w:szCs w:val="20"/>
          <w:lang w:eastAsia="pl-PL"/>
        </w:rPr>
      </w:pPr>
    </w:p>
    <w:p w:rsidR="007D563D" w:rsidRPr="00E0565D" w:rsidRDefault="007D563D" w:rsidP="007D563D">
      <w:pPr>
        <w:spacing w:after="0" w:line="240" w:lineRule="auto"/>
        <w:rPr>
          <w:rFonts w:ascii="Times New Roman" w:eastAsia="Times New Roman" w:hAnsi="Times New Roman" w:cs="Times New Roman"/>
          <w:b/>
          <w:szCs w:val="20"/>
          <w:lang w:eastAsia="pl-PL"/>
        </w:rPr>
      </w:pPr>
    </w:p>
    <w:p w:rsidR="007D563D" w:rsidRPr="00E0565D" w:rsidRDefault="007D563D" w:rsidP="007D563D">
      <w:pPr>
        <w:spacing w:after="0" w:line="240" w:lineRule="auto"/>
        <w:rPr>
          <w:rFonts w:ascii="Times New Roman" w:eastAsia="Times New Roman" w:hAnsi="Times New Roman" w:cs="Times New Roman"/>
          <w:b/>
          <w:szCs w:val="20"/>
          <w:lang w:eastAsia="pl-PL"/>
        </w:rPr>
      </w:pPr>
    </w:p>
    <w:p w:rsidR="007D563D" w:rsidRPr="00E0565D" w:rsidRDefault="007D563D" w:rsidP="007D563D">
      <w:pPr>
        <w:spacing w:after="0" w:line="240" w:lineRule="auto"/>
        <w:rPr>
          <w:rFonts w:ascii="Times New Roman" w:eastAsia="Times New Roman" w:hAnsi="Times New Roman" w:cs="Times New Roman"/>
          <w:b/>
          <w:szCs w:val="20"/>
          <w:lang w:eastAsia="pl-PL"/>
        </w:rPr>
      </w:pPr>
    </w:p>
    <w:p w:rsidR="007D563D" w:rsidRPr="00E0565D" w:rsidRDefault="007D563D" w:rsidP="007D563D">
      <w:pPr>
        <w:spacing w:after="0" w:line="240" w:lineRule="auto"/>
        <w:rPr>
          <w:rFonts w:ascii="Times New Roman" w:eastAsia="Times New Roman" w:hAnsi="Times New Roman" w:cs="Times New Roman"/>
          <w:b/>
          <w:szCs w:val="20"/>
          <w:u w:val="single"/>
          <w:lang w:eastAsia="pl-PL"/>
        </w:rPr>
      </w:pPr>
      <w:r w:rsidRPr="00E0565D">
        <w:rPr>
          <w:rFonts w:ascii="Times New Roman" w:eastAsia="Times New Roman" w:hAnsi="Times New Roman" w:cs="Times New Roman"/>
          <w:b/>
          <w:szCs w:val="20"/>
          <w:lang w:eastAsia="pl-PL"/>
        </w:rPr>
        <w:lastRenderedPageBreak/>
        <w:t>I. STRONY ZAMÓWIENIA PUBLICZNEGO.</w:t>
      </w:r>
    </w:p>
    <w:p w:rsidR="007D563D" w:rsidRPr="00E0565D" w:rsidRDefault="007D563D" w:rsidP="007D563D">
      <w:pPr>
        <w:spacing w:after="0" w:line="240" w:lineRule="auto"/>
        <w:rPr>
          <w:rFonts w:ascii="Times New Roman" w:eastAsia="Times New Roman" w:hAnsi="Times New Roman" w:cs="Times New Roman"/>
          <w:szCs w:val="20"/>
          <w:u w:val="single"/>
          <w:lang w:eastAsia="pl-PL"/>
        </w:rPr>
      </w:pPr>
      <w:r w:rsidRPr="00E0565D">
        <w:rPr>
          <w:rFonts w:ascii="Times New Roman" w:eastAsia="Times New Roman" w:hAnsi="Times New Roman" w:cs="Times New Roman"/>
          <w:b/>
          <w:szCs w:val="20"/>
          <w:u w:val="single"/>
          <w:lang w:eastAsia="pl-PL"/>
        </w:rPr>
        <w:t>1.1</w:t>
      </w:r>
      <w:r w:rsidRPr="00E0565D">
        <w:rPr>
          <w:rFonts w:ascii="Times New Roman" w:eastAsia="Times New Roman" w:hAnsi="Times New Roman" w:cs="Times New Roman"/>
          <w:szCs w:val="20"/>
          <w:u w:val="single"/>
          <w:lang w:eastAsia="pl-PL"/>
        </w:rPr>
        <w:t xml:space="preserve"> Zamawiający:</w:t>
      </w:r>
    </w:p>
    <w:p w:rsidR="007D563D" w:rsidRPr="00E0565D" w:rsidRDefault="007D563D" w:rsidP="007D563D">
      <w:pPr>
        <w:spacing w:after="0" w:line="24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Zamawiającym w postępowaniu o udzielenie zamówienia publicznego jest:</w:t>
      </w:r>
    </w:p>
    <w:p w:rsidR="007D563D" w:rsidRPr="00E0565D" w:rsidRDefault="007D563D" w:rsidP="007D563D">
      <w:pPr>
        <w:spacing w:after="0" w:line="240" w:lineRule="auto"/>
        <w:ind w:left="1980"/>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PKP SZYBKA KOLEJ MIEJSKA W TRÓJMIEŚCIE  Sp. z o.o.</w:t>
      </w:r>
    </w:p>
    <w:p w:rsidR="007D563D" w:rsidRPr="00E0565D" w:rsidRDefault="007D563D" w:rsidP="007D563D">
      <w:pPr>
        <w:spacing w:after="0" w:line="240" w:lineRule="auto"/>
        <w:ind w:left="1980"/>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sidRPr="00E0565D">
          <w:rPr>
            <w:rFonts w:ascii="Times New Roman" w:eastAsia="Times New Roman" w:hAnsi="Times New Roman" w:cs="Times New Roman"/>
            <w:szCs w:val="20"/>
            <w:lang w:eastAsia="pl-PL"/>
          </w:rPr>
          <w:t>350 a</w:t>
        </w:r>
      </w:smartTag>
      <w:r w:rsidRPr="00E0565D">
        <w:rPr>
          <w:rFonts w:ascii="Times New Roman" w:eastAsia="Times New Roman" w:hAnsi="Times New Roman" w:cs="Times New Roman"/>
          <w:szCs w:val="20"/>
          <w:lang w:eastAsia="pl-PL"/>
        </w:rPr>
        <w:t xml:space="preserve">, </w:t>
      </w:r>
    </w:p>
    <w:p w:rsidR="007D563D" w:rsidRPr="00E0565D" w:rsidRDefault="007D563D" w:rsidP="007D563D">
      <w:pPr>
        <w:spacing w:after="0" w:line="240" w:lineRule="auto"/>
        <w:ind w:left="1980"/>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81-002 Gdynia </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zarejestrowana w rejestrze przedsiębiorców prowadzonym przez Sąd Rejonowy Gdańsk – Północ                      w Gdańsku, VIII Wydział Gospodarczy Krajowego Rejestru Sądowego pod numerem KRS 0000076705, NIP 958-13-70-512, Regon 192488478, Kapitał Zakładowy 165 919 000,00 zł</w:t>
      </w:r>
    </w:p>
    <w:p w:rsidR="007D563D" w:rsidRPr="00E0565D" w:rsidRDefault="007D563D" w:rsidP="007D563D">
      <w:pPr>
        <w:spacing w:after="0" w:line="240" w:lineRule="auto"/>
        <w:rPr>
          <w:rFonts w:ascii="Times New Roman" w:eastAsia="Times New Roman" w:hAnsi="Times New Roman" w:cs="Times New Roman"/>
          <w:szCs w:val="20"/>
          <w:u w:val="single"/>
          <w:lang w:eastAsia="pl-PL"/>
        </w:rPr>
      </w:pPr>
      <w:r w:rsidRPr="00E0565D">
        <w:rPr>
          <w:rFonts w:ascii="Times New Roman" w:eastAsia="Times New Roman" w:hAnsi="Times New Roman" w:cs="Times New Roman"/>
          <w:b/>
          <w:szCs w:val="20"/>
          <w:u w:val="single"/>
          <w:lang w:eastAsia="pl-PL"/>
        </w:rPr>
        <w:t>1.2</w:t>
      </w:r>
      <w:r w:rsidRPr="00E0565D">
        <w:rPr>
          <w:rFonts w:ascii="Times New Roman" w:eastAsia="Times New Roman" w:hAnsi="Times New Roman" w:cs="Times New Roman"/>
          <w:szCs w:val="20"/>
          <w:u w:val="single"/>
          <w:lang w:eastAsia="pl-PL"/>
        </w:rPr>
        <w:t xml:space="preserve"> Wykonawcy:</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O udzielenie niniejszego zamówienia publicznego mogą ubiegać się Wykonawcy spełniający warunki określone w § 11 ust.1 Regulaminu udzielania przez PKP Szybka Kolej Miejska w Trójmieście</w:t>
      </w:r>
      <w:r>
        <w:rPr>
          <w:rFonts w:ascii="Times New Roman" w:eastAsia="Times New Roman" w:hAnsi="Times New Roman" w:cs="Times New Roman"/>
          <w:szCs w:val="20"/>
          <w:lang w:eastAsia="pl-PL"/>
        </w:rPr>
        <w:t xml:space="preserve"> </w:t>
      </w:r>
      <w:r w:rsidRPr="00E0565D">
        <w:rPr>
          <w:rFonts w:ascii="Times New Roman" w:eastAsia="Times New Roman" w:hAnsi="Times New Roman" w:cs="Times New Roman"/>
          <w:szCs w:val="20"/>
          <w:lang w:eastAsia="pl-PL"/>
        </w:rPr>
        <w:t>Sp. z o.o.  zamówień sektorowych podprogowych na roboty budowlane, dostawy i usługi, o których mowa w art. 132 ustawy Prawo zamówień publicznych (tj. Dz. U. z 2018 r., poz. 1986 z późn. zm.)  oraz  w niniejszej Specyfikacji Istotnych Warunków Zamówienia.</w:t>
      </w: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II. SPOSÓB PRZYGOTOWANIA OFERTY.</w:t>
      </w:r>
    </w:p>
    <w:p w:rsidR="007D563D" w:rsidRPr="00E0565D" w:rsidRDefault="007D563D" w:rsidP="007D563D">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 xml:space="preserve">2.1 </w:t>
      </w:r>
      <w:r w:rsidRPr="00E0565D">
        <w:rPr>
          <w:rFonts w:ascii="Times New Roman" w:eastAsia="Times New Roman" w:hAnsi="Times New Roman" w:cs="Times New Roman"/>
          <w:szCs w:val="20"/>
          <w:lang w:eastAsia="pl-PL"/>
        </w:rPr>
        <w:t>Ofertę  należy przedstawić zgodnie z wymaganiami określonymi w Specyfikacji Istotnych Warunków Zamówienia (zwanej dalej: SIWZ).</w:t>
      </w:r>
    </w:p>
    <w:p w:rsidR="007D563D" w:rsidRPr="00E0565D" w:rsidRDefault="007D563D" w:rsidP="007D563D">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 xml:space="preserve">2.2  </w:t>
      </w:r>
      <w:r w:rsidRPr="00E0565D">
        <w:rPr>
          <w:rFonts w:ascii="Times New Roman" w:eastAsia="Times New Roman" w:hAnsi="Times New Roman" w:cs="Times New Roman"/>
          <w:szCs w:val="20"/>
          <w:lang w:eastAsia="pl-PL"/>
        </w:rPr>
        <w:t>Wszelkie koszty związane z przygotowaniem i złożeniem oferty ponoszą Wykonawcy.</w:t>
      </w:r>
    </w:p>
    <w:p w:rsidR="007D563D" w:rsidRPr="00E0565D" w:rsidRDefault="007D563D" w:rsidP="007D563D">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2.3</w:t>
      </w:r>
      <w:r w:rsidRPr="00E0565D">
        <w:rPr>
          <w:rFonts w:ascii="Times New Roman" w:eastAsia="Times New Roman" w:hAnsi="Times New Roman" w:cs="Times New Roman"/>
          <w:szCs w:val="20"/>
          <w:lang w:eastAsia="pl-PL"/>
        </w:rPr>
        <w:t xml:space="preserve"> Oferta musi być sporządzona w języku polskim, z zachowaniem formy pisemnej pod rygorem nieważności oraz podpisana przez osobę upoważnioną do reprezentowania Wykonawcy na zewnątrz.</w:t>
      </w:r>
    </w:p>
    <w:p w:rsidR="007D563D" w:rsidRPr="00E0565D" w:rsidRDefault="007D563D" w:rsidP="007D563D">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2.4</w:t>
      </w:r>
      <w:r w:rsidRPr="00E0565D">
        <w:rPr>
          <w:rFonts w:ascii="Times New Roman" w:eastAsia="Times New Roman" w:hAnsi="Times New Roman" w:cs="Times New Roman"/>
          <w:szCs w:val="20"/>
          <w:lang w:eastAsia="pl-PL"/>
        </w:rPr>
        <w:t xml:space="preserve"> Ofertę - wraz ze wszystkimi załącznikami - należy umieścić w zamkniętej kopercie, opatrzonej następującymi napisami: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1"/>
        <w:gridCol w:w="4461"/>
      </w:tblGrid>
      <w:tr w:rsidR="007D563D" w:rsidRPr="00E0565D" w:rsidTr="001226A5">
        <w:tc>
          <w:tcPr>
            <w:tcW w:w="4611" w:type="dxa"/>
            <w:shd w:val="clear" w:color="auto" w:fill="auto"/>
          </w:tcPr>
          <w:p w:rsidR="007D563D" w:rsidRPr="00E0565D" w:rsidRDefault="007D563D" w:rsidP="001226A5">
            <w:pPr>
              <w:spacing w:after="0" w:line="240" w:lineRule="auto"/>
              <w:jc w:val="both"/>
              <w:rPr>
                <w:rFonts w:ascii="Times New Roman" w:eastAsia="Times New Roman" w:hAnsi="Times New Roman" w:cs="Times New Roman"/>
                <w:lang w:eastAsia="pl-PL"/>
              </w:rPr>
            </w:pPr>
          </w:p>
          <w:p w:rsidR="007D563D" w:rsidRPr="00E0565D" w:rsidRDefault="007D563D" w:rsidP="001226A5">
            <w:p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b/>
                <w:u w:val="single"/>
                <w:lang w:eastAsia="pl-PL"/>
              </w:rPr>
              <w:t>WYKONAWCA</w:t>
            </w:r>
            <w:r w:rsidRPr="00E0565D">
              <w:rPr>
                <w:rFonts w:ascii="Times New Roman" w:eastAsia="Times New Roman" w:hAnsi="Times New Roman" w:cs="Times New Roman"/>
                <w:lang w:eastAsia="pl-PL"/>
              </w:rPr>
              <w:t>: (nazwa i adres)</w:t>
            </w:r>
          </w:p>
          <w:p w:rsidR="007D563D" w:rsidRPr="00E0565D" w:rsidRDefault="007D563D" w:rsidP="001226A5">
            <w:pPr>
              <w:spacing w:after="0" w:line="240" w:lineRule="auto"/>
              <w:jc w:val="both"/>
              <w:rPr>
                <w:rFonts w:ascii="Times New Roman" w:eastAsia="Times New Roman" w:hAnsi="Times New Roman" w:cs="Times New Roman"/>
                <w:lang w:eastAsia="pl-PL"/>
              </w:rPr>
            </w:pPr>
          </w:p>
          <w:p w:rsidR="007D563D" w:rsidRPr="00E0565D" w:rsidRDefault="007D563D" w:rsidP="001226A5">
            <w:pPr>
              <w:spacing w:after="0" w:line="240" w:lineRule="auto"/>
              <w:jc w:val="both"/>
              <w:rPr>
                <w:rFonts w:ascii="Times New Roman" w:eastAsia="Times New Roman" w:hAnsi="Times New Roman" w:cs="Times New Roman"/>
                <w:lang w:eastAsia="pl-PL"/>
              </w:rPr>
            </w:pPr>
          </w:p>
          <w:p w:rsidR="007D563D" w:rsidRPr="00E0565D" w:rsidRDefault="007D563D" w:rsidP="001226A5">
            <w:pPr>
              <w:spacing w:after="0" w:line="240" w:lineRule="auto"/>
              <w:jc w:val="both"/>
              <w:rPr>
                <w:rFonts w:ascii="Times New Roman" w:eastAsia="Times New Roman" w:hAnsi="Times New Roman" w:cs="Times New Roman"/>
                <w:lang w:eastAsia="pl-PL"/>
              </w:rPr>
            </w:pPr>
          </w:p>
          <w:p w:rsidR="007D563D" w:rsidRPr="00E0565D" w:rsidRDefault="007D563D" w:rsidP="001226A5">
            <w:pPr>
              <w:spacing w:after="0" w:line="240" w:lineRule="auto"/>
              <w:jc w:val="both"/>
              <w:rPr>
                <w:rFonts w:ascii="Times New Roman" w:eastAsia="Times New Roman" w:hAnsi="Times New Roman" w:cs="Times New Roman"/>
                <w:lang w:eastAsia="pl-PL"/>
              </w:rPr>
            </w:pPr>
          </w:p>
          <w:p w:rsidR="007D563D" w:rsidRPr="00E0565D" w:rsidRDefault="007D563D" w:rsidP="001226A5">
            <w:pPr>
              <w:spacing w:after="0" w:line="240" w:lineRule="auto"/>
              <w:jc w:val="both"/>
              <w:rPr>
                <w:rFonts w:ascii="Times New Roman" w:eastAsia="Times New Roman" w:hAnsi="Times New Roman" w:cs="Times New Roman"/>
                <w:lang w:eastAsia="pl-PL"/>
              </w:rPr>
            </w:pPr>
          </w:p>
          <w:p w:rsidR="007D563D" w:rsidRPr="00E0565D" w:rsidRDefault="007D563D" w:rsidP="001226A5">
            <w:pPr>
              <w:spacing w:after="0" w:line="240" w:lineRule="auto"/>
              <w:jc w:val="both"/>
              <w:rPr>
                <w:rFonts w:ascii="Times New Roman" w:eastAsia="Times New Roman" w:hAnsi="Times New Roman" w:cs="Times New Roman"/>
                <w:lang w:eastAsia="pl-PL"/>
              </w:rPr>
            </w:pPr>
          </w:p>
        </w:tc>
        <w:tc>
          <w:tcPr>
            <w:tcW w:w="4461" w:type="dxa"/>
            <w:shd w:val="clear" w:color="auto" w:fill="auto"/>
          </w:tcPr>
          <w:p w:rsidR="007D563D" w:rsidRPr="00E0565D" w:rsidRDefault="007D563D" w:rsidP="001226A5">
            <w:pPr>
              <w:spacing w:after="0" w:line="240" w:lineRule="auto"/>
              <w:jc w:val="both"/>
              <w:rPr>
                <w:rFonts w:ascii="Times New Roman" w:eastAsia="Times New Roman" w:hAnsi="Times New Roman" w:cs="Times New Roman"/>
                <w:lang w:eastAsia="pl-PL"/>
              </w:rPr>
            </w:pPr>
          </w:p>
          <w:p w:rsidR="007D563D" w:rsidRPr="00E0565D" w:rsidRDefault="007D563D" w:rsidP="001226A5">
            <w:pPr>
              <w:spacing w:after="0" w:line="240" w:lineRule="auto"/>
              <w:jc w:val="both"/>
              <w:rPr>
                <w:rFonts w:ascii="Times New Roman" w:eastAsia="Times New Roman" w:hAnsi="Times New Roman" w:cs="Times New Roman"/>
                <w:b/>
                <w:u w:val="single"/>
                <w:lang w:eastAsia="pl-PL"/>
              </w:rPr>
            </w:pPr>
            <w:r w:rsidRPr="00E0565D">
              <w:rPr>
                <w:rFonts w:ascii="Times New Roman" w:eastAsia="Times New Roman" w:hAnsi="Times New Roman" w:cs="Times New Roman"/>
                <w:b/>
                <w:u w:val="single"/>
                <w:lang w:eastAsia="pl-PL"/>
              </w:rPr>
              <w:t>ZAMAWIAJĄCY:</w:t>
            </w:r>
          </w:p>
          <w:p w:rsidR="007D563D" w:rsidRPr="00E0565D" w:rsidRDefault="007D563D" w:rsidP="001226A5">
            <w:pPr>
              <w:spacing w:after="0" w:line="240" w:lineRule="auto"/>
              <w:jc w:val="center"/>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PKP Szybka Kolej Miejska</w:t>
            </w:r>
          </w:p>
          <w:p w:rsidR="007D563D" w:rsidRPr="00E0565D" w:rsidRDefault="007D563D" w:rsidP="001226A5">
            <w:pPr>
              <w:spacing w:after="0" w:line="240" w:lineRule="auto"/>
              <w:jc w:val="center"/>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w Trójmieście Sp. z o.o.</w:t>
            </w:r>
          </w:p>
          <w:p w:rsidR="007D563D" w:rsidRPr="00E0565D" w:rsidRDefault="007D563D" w:rsidP="001226A5">
            <w:pPr>
              <w:spacing w:after="0" w:line="240" w:lineRule="auto"/>
              <w:jc w:val="center"/>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E0565D">
                <w:rPr>
                  <w:rFonts w:ascii="Times New Roman" w:eastAsia="Times New Roman" w:hAnsi="Times New Roman" w:cs="Times New Roman"/>
                  <w:lang w:eastAsia="pl-PL"/>
                </w:rPr>
                <w:t>350 a</w:t>
              </w:r>
            </w:smartTag>
          </w:p>
          <w:p w:rsidR="007D563D" w:rsidRPr="00E0565D" w:rsidRDefault="007D563D" w:rsidP="001226A5">
            <w:pPr>
              <w:spacing w:after="0" w:line="240" w:lineRule="auto"/>
              <w:jc w:val="center"/>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81-002 Gdynia</w:t>
            </w:r>
          </w:p>
          <w:p w:rsidR="007D563D" w:rsidRPr="00E0565D" w:rsidRDefault="007D563D" w:rsidP="001226A5">
            <w:pPr>
              <w:spacing w:after="0" w:line="240" w:lineRule="auto"/>
              <w:jc w:val="center"/>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pok. nr 303</w:t>
            </w:r>
          </w:p>
        </w:tc>
      </w:tr>
      <w:tr w:rsidR="007D563D" w:rsidRPr="00E0565D" w:rsidTr="001226A5">
        <w:tc>
          <w:tcPr>
            <w:tcW w:w="9072" w:type="dxa"/>
            <w:gridSpan w:val="2"/>
            <w:shd w:val="clear" w:color="auto" w:fill="auto"/>
          </w:tcPr>
          <w:p w:rsidR="007D563D" w:rsidRPr="00E0565D" w:rsidRDefault="007D563D" w:rsidP="001226A5">
            <w:pPr>
              <w:spacing w:after="0" w:line="240" w:lineRule="auto"/>
              <w:jc w:val="both"/>
              <w:rPr>
                <w:rFonts w:ascii="Times New Roman" w:eastAsia="Times New Roman" w:hAnsi="Times New Roman" w:cs="Times New Roman"/>
                <w:lang w:eastAsia="pl-PL"/>
              </w:rPr>
            </w:pPr>
          </w:p>
          <w:p w:rsidR="007D563D" w:rsidRPr="00E0565D" w:rsidRDefault="007D563D" w:rsidP="001226A5">
            <w:pPr>
              <w:spacing w:after="0" w:line="240" w:lineRule="auto"/>
              <w:jc w:val="both"/>
              <w:rPr>
                <w:rFonts w:ascii="Times New Roman" w:eastAsia="Times New Roman" w:hAnsi="Times New Roman" w:cs="Times New Roman"/>
                <w:lang w:eastAsia="pl-PL"/>
              </w:rPr>
            </w:pPr>
          </w:p>
          <w:p w:rsidR="007D563D" w:rsidRPr="00E0565D" w:rsidRDefault="007D563D" w:rsidP="001226A5">
            <w:pPr>
              <w:spacing w:after="0" w:line="240" w:lineRule="auto"/>
              <w:jc w:val="both"/>
              <w:rPr>
                <w:rFonts w:ascii="Times New Roman" w:eastAsia="Times New Roman" w:hAnsi="Times New Roman" w:cs="Times New Roman"/>
                <w:lang w:eastAsia="pl-PL"/>
              </w:rPr>
            </w:pPr>
          </w:p>
          <w:p w:rsidR="007D563D" w:rsidRPr="00E0565D" w:rsidRDefault="007D563D" w:rsidP="001226A5">
            <w:pPr>
              <w:spacing w:after="0" w:line="240" w:lineRule="auto"/>
              <w:jc w:val="center"/>
              <w:rPr>
                <w:rFonts w:ascii="Times New Roman" w:eastAsia="Times New Roman" w:hAnsi="Times New Roman" w:cs="Times New Roman"/>
                <w:b/>
                <w:sz w:val="28"/>
                <w:szCs w:val="28"/>
                <w:lang w:eastAsia="pl-PL"/>
              </w:rPr>
            </w:pPr>
            <w:r w:rsidRPr="00E0565D">
              <w:rPr>
                <w:rFonts w:ascii="Times New Roman" w:eastAsia="Times New Roman" w:hAnsi="Times New Roman" w:cs="Times New Roman"/>
                <w:b/>
                <w:sz w:val="28"/>
                <w:szCs w:val="28"/>
                <w:lang w:eastAsia="pl-PL"/>
              </w:rPr>
              <w:t>OFERTA PRZETARGOWA znak: SKMMU.086.</w:t>
            </w:r>
            <w:r>
              <w:rPr>
                <w:rFonts w:ascii="Times New Roman" w:eastAsia="Times New Roman" w:hAnsi="Times New Roman" w:cs="Times New Roman"/>
                <w:b/>
                <w:sz w:val="28"/>
                <w:szCs w:val="28"/>
                <w:lang w:eastAsia="pl-PL"/>
              </w:rPr>
              <w:t>2</w:t>
            </w:r>
            <w:r w:rsidRPr="00E0565D">
              <w:rPr>
                <w:rFonts w:ascii="Times New Roman" w:eastAsia="Times New Roman" w:hAnsi="Times New Roman" w:cs="Times New Roman"/>
                <w:b/>
                <w:sz w:val="28"/>
                <w:szCs w:val="28"/>
                <w:lang w:eastAsia="pl-PL"/>
              </w:rPr>
              <w:t>8.19</w:t>
            </w:r>
          </w:p>
          <w:p w:rsidR="007D563D" w:rsidRPr="00E0565D" w:rsidRDefault="007D563D" w:rsidP="001226A5">
            <w:pPr>
              <w:spacing w:after="0" w:line="240" w:lineRule="auto"/>
              <w:jc w:val="center"/>
              <w:rPr>
                <w:rFonts w:ascii="Times New Roman" w:eastAsia="Times New Roman" w:hAnsi="Times New Roman" w:cs="Times New Roman"/>
                <w:lang w:eastAsia="pl-PL"/>
              </w:rPr>
            </w:pPr>
          </w:p>
          <w:p w:rsidR="007D563D" w:rsidRPr="00E0565D" w:rsidRDefault="007D563D" w:rsidP="001226A5">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Automaty biletowe</w:t>
            </w:r>
          </w:p>
          <w:p w:rsidR="007D563D" w:rsidRPr="00E0565D" w:rsidRDefault="007D563D" w:rsidP="001226A5">
            <w:pPr>
              <w:spacing w:after="0" w:line="240" w:lineRule="auto"/>
              <w:jc w:val="center"/>
              <w:rPr>
                <w:rFonts w:ascii="Times New Roman" w:eastAsia="Times New Roman" w:hAnsi="Times New Roman" w:cs="Times New Roman"/>
                <w:b/>
                <w:lang w:eastAsia="pl-PL"/>
              </w:rPr>
            </w:pPr>
          </w:p>
          <w:p w:rsidR="007D563D" w:rsidRPr="00E0565D" w:rsidRDefault="007D563D" w:rsidP="001226A5">
            <w:pPr>
              <w:spacing w:after="0" w:line="240" w:lineRule="auto"/>
              <w:jc w:val="center"/>
              <w:rPr>
                <w:rFonts w:ascii="Times New Roman" w:eastAsia="Times New Roman" w:hAnsi="Times New Roman" w:cs="Times New Roman"/>
                <w:b/>
                <w:lang w:eastAsia="pl-PL"/>
              </w:rPr>
            </w:pPr>
            <w:r w:rsidRPr="00E0565D">
              <w:rPr>
                <w:rFonts w:ascii="Times New Roman" w:eastAsia="Times New Roman" w:hAnsi="Times New Roman" w:cs="Times New Roman"/>
                <w:b/>
                <w:lang w:eastAsia="pl-PL"/>
              </w:rPr>
              <w:t xml:space="preserve">NIE OTWIERAĆ PRZED – </w:t>
            </w:r>
            <w:r>
              <w:rPr>
                <w:rFonts w:ascii="Times New Roman" w:eastAsia="Times New Roman" w:hAnsi="Times New Roman" w:cs="Times New Roman"/>
                <w:b/>
                <w:lang w:eastAsia="pl-PL"/>
              </w:rPr>
              <w:t>26</w:t>
            </w:r>
            <w:r w:rsidRPr="00E0565D">
              <w:rPr>
                <w:rFonts w:ascii="Times New Roman" w:eastAsia="Times New Roman" w:hAnsi="Times New Roman" w:cs="Times New Roman"/>
                <w:b/>
                <w:lang w:eastAsia="pl-PL"/>
              </w:rPr>
              <w:t xml:space="preserve"> </w:t>
            </w:r>
            <w:r>
              <w:rPr>
                <w:rFonts w:ascii="Times New Roman" w:eastAsia="Times New Roman" w:hAnsi="Times New Roman" w:cs="Times New Roman"/>
                <w:b/>
                <w:lang w:eastAsia="pl-PL"/>
              </w:rPr>
              <w:t>czerwca</w:t>
            </w:r>
            <w:r w:rsidRPr="00E0565D">
              <w:rPr>
                <w:rFonts w:ascii="Times New Roman" w:eastAsia="Times New Roman" w:hAnsi="Times New Roman" w:cs="Times New Roman"/>
                <w:b/>
                <w:lang w:eastAsia="pl-PL"/>
              </w:rPr>
              <w:t xml:space="preserve"> 2019 roku, godz. 11:00 </w:t>
            </w:r>
          </w:p>
          <w:p w:rsidR="007D563D" w:rsidRPr="00E0565D" w:rsidRDefault="007D563D" w:rsidP="001226A5">
            <w:pPr>
              <w:spacing w:after="0" w:line="240" w:lineRule="auto"/>
              <w:jc w:val="center"/>
              <w:rPr>
                <w:rFonts w:ascii="Times New Roman" w:eastAsia="Times New Roman" w:hAnsi="Times New Roman" w:cs="Times New Roman"/>
                <w:b/>
                <w:lang w:eastAsia="pl-PL"/>
              </w:rPr>
            </w:pPr>
          </w:p>
          <w:p w:rsidR="007D563D" w:rsidRPr="00E0565D" w:rsidRDefault="007D563D" w:rsidP="001226A5">
            <w:pPr>
              <w:spacing w:after="0" w:line="240" w:lineRule="auto"/>
              <w:jc w:val="both"/>
              <w:rPr>
                <w:rFonts w:ascii="Times New Roman" w:eastAsia="Times New Roman" w:hAnsi="Times New Roman" w:cs="Times New Roman"/>
                <w:lang w:eastAsia="pl-PL"/>
              </w:rPr>
            </w:pPr>
          </w:p>
          <w:p w:rsidR="007D563D" w:rsidRPr="00E0565D" w:rsidRDefault="007D563D" w:rsidP="001226A5">
            <w:pPr>
              <w:spacing w:after="0" w:line="240" w:lineRule="auto"/>
              <w:jc w:val="both"/>
              <w:rPr>
                <w:rFonts w:ascii="Times New Roman" w:eastAsia="Times New Roman" w:hAnsi="Times New Roman" w:cs="Times New Roman"/>
                <w:lang w:eastAsia="pl-PL"/>
              </w:rPr>
            </w:pPr>
          </w:p>
          <w:p w:rsidR="007D563D" w:rsidRPr="00E0565D" w:rsidRDefault="007D563D" w:rsidP="001226A5">
            <w:pPr>
              <w:spacing w:after="0" w:line="240" w:lineRule="auto"/>
              <w:jc w:val="both"/>
              <w:rPr>
                <w:rFonts w:ascii="Times New Roman" w:eastAsia="Times New Roman" w:hAnsi="Times New Roman" w:cs="Times New Roman"/>
                <w:lang w:eastAsia="pl-PL"/>
              </w:rPr>
            </w:pPr>
          </w:p>
          <w:p w:rsidR="007D563D" w:rsidRPr="00E0565D" w:rsidRDefault="007D563D" w:rsidP="001226A5">
            <w:pPr>
              <w:spacing w:after="0" w:line="240" w:lineRule="auto"/>
              <w:jc w:val="both"/>
              <w:rPr>
                <w:rFonts w:ascii="Times New Roman" w:eastAsia="Times New Roman" w:hAnsi="Times New Roman" w:cs="Times New Roman"/>
                <w:lang w:eastAsia="pl-PL"/>
              </w:rPr>
            </w:pPr>
          </w:p>
        </w:tc>
      </w:tr>
    </w:tbl>
    <w:p w:rsidR="007D563D" w:rsidRPr="00E0565D" w:rsidRDefault="007D563D" w:rsidP="007D563D">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Cs w:val="20"/>
          <w:lang w:eastAsia="pl-PL"/>
        </w:rPr>
      </w:pPr>
    </w:p>
    <w:p w:rsidR="007D563D" w:rsidRPr="00E0565D" w:rsidRDefault="007D563D" w:rsidP="007D563D">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u w:val="single"/>
          <w:lang w:eastAsia="pl-PL"/>
        </w:rPr>
      </w:pPr>
      <w:r w:rsidRPr="00E0565D">
        <w:rPr>
          <w:rFonts w:ascii="Times New Roman" w:eastAsia="Times New Roman" w:hAnsi="Times New Roman" w:cs="Times New Roman"/>
          <w:szCs w:val="20"/>
          <w:u w:val="single"/>
          <w:lang w:eastAsia="pl-PL"/>
        </w:rPr>
        <w:t>Zamknięcie koperty powinno wykluczać możliwość przypadkowego jej otwarcia.</w:t>
      </w:r>
    </w:p>
    <w:p w:rsidR="007D563D" w:rsidRPr="00E0565D" w:rsidRDefault="007D563D" w:rsidP="007D563D">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u w:val="single"/>
          <w:lang w:eastAsia="pl-PL"/>
        </w:rPr>
      </w:pPr>
      <w:r w:rsidRPr="00E0565D">
        <w:rPr>
          <w:rFonts w:ascii="Times New Roman" w:eastAsia="Times New Roman" w:hAnsi="Times New Roman" w:cs="Times New Roman"/>
          <w:szCs w:val="20"/>
          <w:u w:val="single"/>
          <w:lang w:eastAsia="pl-PL"/>
        </w:rPr>
        <w:t>UWAGA:</w:t>
      </w:r>
      <w:r w:rsidRPr="00E0565D">
        <w:rPr>
          <w:rFonts w:ascii="Times New Roman" w:eastAsia="Times New Roman" w:hAnsi="Times New Roman" w:cs="Times New Roman"/>
          <w:b/>
          <w:szCs w:val="20"/>
          <w:u w:val="single"/>
          <w:lang w:eastAsia="pl-PL"/>
        </w:rPr>
        <w:t xml:space="preserve"> Wykonawca może złożyć tylko jedną ofertę w postępowaniu.</w:t>
      </w:r>
    </w:p>
    <w:p w:rsidR="007D563D" w:rsidRPr="00E0565D" w:rsidRDefault="007D563D" w:rsidP="007D563D">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Cs w:val="20"/>
          <w:u w:val="single"/>
          <w:lang w:eastAsia="pl-PL"/>
        </w:rPr>
      </w:pPr>
      <w:r w:rsidRPr="00E0565D">
        <w:rPr>
          <w:rFonts w:ascii="Times New Roman" w:eastAsia="Times New Roman" w:hAnsi="Times New Roman" w:cs="Times New Roman"/>
          <w:b/>
          <w:szCs w:val="20"/>
          <w:u w:val="single"/>
          <w:lang w:eastAsia="pl-PL"/>
        </w:rPr>
        <w:t xml:space="preserve">Zamawiający </w:t>
      </w:r>
      <w:r>
        <w:rPr>
          <w:rFonts w:ascii="Times New Roman" w:eastAsia="Times New Roman" w:hAnsi="Times New Roman" w:cs="Times New Roman"/>
          <w:b/>
          <w:szCs w:val="20"/>
          <w:u w:val="single"/>
          <w:lang w:eastAsia="pl-PL"/>
        </w:rPr>
        <w:t>nie dopuszcza</w:t>
      </w:r>
      <w:r w:rsidRPr="00E0565D">
        <w:rPr>
          <w:rFonts w:ascii="Times New Roman" w:eastAsia="Times New Roman" w:hAnsi="Times New Roman" w:cs="Times New Roman"/>
          <w:b/>
          <w:szCs w:val="20"/>
          <w:u w:val="single"/>
          <w:lang w:eastAsia="pl-PL"/>
        </w:rPr>
        <w:t xml:space="preserve"> złożeni</w:t>
      </w:r>
      <w:r>
        <w:rPr>
          <w:rFonts w:ascii="Times New Roman" w:eastAsia="Times New Roman" w:hAnsi="Times New Roman" w:cs="Times New Roman"/>
          <w:b/>
          <w:szCs w:val="20"/>
          <w:u w:val="single"/>
          <w:lang w:eastAsia="pl-PL"/>
        </w:rPr>
        <w:t>a</w:t>
      </w:r>
      <w:r w:rsidRPr="00E0565D">
        <w:rPr>
          <w:rFonts w:ascii="Times New Roman" w:eastAsia="Times New Roman" w:hAnsi="Times New Roman" w:cs="Times New Roman"/>
          <w:b/>
          <w:szCs w:val="20"/>
          <w:u w:val="single"/>
          <w:lang w:eastAsia="pl-PL"/>
        </w:rPr>
        <w:t xml:space="preserve"> oferty częściowej. Niedopuszczalne jest składanie ofert wariantowych. Zamawiający przewiduje </w:t>
      </w:r>
      <w:r>
        <w:rPr>
          <w:rFonts w:ascii="Times New Roman" w:eastAsia="Times New Roman" w:hAnsi="Times New Roman" w:cs="Times New Roman"/>
          <w:b/>
          <w:szCs w:val="20"/>
          <w:u w:val="single"/>
          <w:lang w:eastAsia="pl-PL"/>
        </w:rPr>
        <w:t>prawo opcji rozszerzenia dostawy o dodatkowych 6 automatów</w:t>
      </w:r>
      <w:r w:rsidRPr="00E0565D">
        <w:rPr>
          <w:rFonts w:ascii="Times New Roman" w:eastAsia="Times New Roman" w:hAnsi="Times New Roman" w:cs="Times New Roman"/>
          <w:b/>
          <w:szCs w:val="20"/>
          <w:u w:val="single"/>
          <w:lang w:eastAsia="pl-PL"/>
        </w:rPr>
        <w:t>.</w:t>
      </w:r>
    </w:p>
    <w:p w:rsidR="007D563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 xml:space="preserve">2.5 </w:t>
      </w:r>
      <w:r w:rsidRPr="00E0565D">
        <w:rPr>
          <w:rFonts w:ascii="Times New Roman" w:eastAsia="Times New Roman" w:hAnsi="Times New Roman" w:cs="Times New Roman"/>
          <w:szCs w:val="20"/>
          <w:lang w:eastAsia="pl-PL"/>
        </w:rPr>
        <w:t>Wykonawca jest zobowiązany dołączyć do oferty następujące dokumenty stanowiące potwierdzenie spełniania niżej wymienionych warunków:</w:t>
      </w:r>
    </w:p>
    <w:p w:rsidR="007D563D" w:rsidRDefault="007D563D" w:rsidP="007D563D">
      <w:pPr>
        <w:spacing w:after="0" w:line="240" w:lineRule="auto"/>
        <w:jc w:val="both"/>
        <w:rPr>
          <w:rFonts w:ascii="Times New Roman" w:eastAsia="Times New Roman" w:hAnsi="Times New Roman" w:cs="Times New Roman"/>
          <w:szCs w:val="20"/>
          <w:lang w:eastAsia="pl-PL"/>
        </w:rPr>
      </w:pPr>
    </w:p>
    <w:p w:rsidR="007D563D" w:rsidRDefault="007D563D" w:rsidP="007D563D">
      <w:pPr>
        <w:spacing w:after="0" w:line="240" w:lineRule="auto"/>
        <w:jc w:val="both"/>
        <w:rPr>
          <w:rFonts w:ascii="Times New Roman" w:eastAsia="Times New Roman" w:hAnsi="Times New Roman" w:cs="Times New Roman"/>
          <w:szCs w:val="20"/>
          <w:lang w:eastAsia="pl-PL"/>
        </w:rPr>
      </w:pPr>
    </w:p>
    <w:p w:rsidR="007D563D" w:rsidRDefault="007D563D" w:rsidP="007D563D">
      <w:pPr>
        <w:spacing w:after="0" w:line="240" w:lineRule="auto"/>
        <w:jc w:val="both"/>
        <w:rPr>
          <w:rFonts w:ascii="Times New Roman" w:eastAsia="Times New Roman" w:hAnsi="Times New Roman" w:cs="Times New Roman"/>
          <w:szCs w:val="20"/>
          <w:lang w:eastAsia="pl-PL"/>
        </w:rPr>
      </w:pP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1/</w:t>
      </w: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7D563D" w:rsidRPr="00E0565D" w:rsidTr="001226A5">
        <w:tc>
          <w:tcPr>
            <w:tcW w:w="491"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bookmarkStart w:id="2" w:name="_Hlk9853692"/>
            <w:r w:rsidRPr="00E0565D">
              <w:rPr>
                <w:rFonts w:ascii="Times New Roman" w:eastAsia="Times New Roman" w:hAnsi="Times New Roman" w:cs="Times New Roman"/>
                <w:szCs w:val="20"/>
                <w:lang w:eastAsia="pl-PL"/>
              </w:rPr>
              <w:t>Lp.</w:t>
            </w:r>
          </w:p>
        </w:tc>
        <w:tc>
          <w:tcPr>
            <w:tcW w:w="4729"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Warunek</w:t>
            </w:r>
          </w:p>
        </w:tc>
        <w:tc>
          <w:tcPr>
            <w:tcW w:w="4242"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Potwierdzenie spełniania warunku</w:t>
            </w:r>
          </w:p>
        </w:tc>
      </w:tr>
      <w:tr w:rsidR="007D563D" w:rsidRPr="00E0565D" w:rsidTr="001226A5">
        <w:tc>
          <w:tcPr>
            <w:tcW w:w="491"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1.</w:t>
            </w:r>
          </w:p>
        </w:tc>
        <w:tc>
          <w:tcPr>
            <w:tcW w:w="4729" w:type="dxa"/>
          </w:tcPr>
          <w:p w:rsidR="007D563D" w:rsidRPr="00E0565D" w:rsidRDefault="007D563D" w:rsidP="001226A5">
            <w:p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 xml:space="preserve"> Wykonawca musi być uprawniony do występowania w obrocie prawnym zgodnie             z wymaganiami ustawowymi.</w:t>
            </w:r>
          </w:p>
        </w:tc>
        <w:tc>
          <w:tcPr>
            <w:tcW w:w="4242" w:type="dxa"/>
          </w:tcPr>
          <w:p w:rsidR="007D563D" w:rsidRPr="00E0565D" w:rsidRDefault="007D563D" w:rsidP="001226A5">
            <w:p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b/>
                <w:u w:val="single"/>
                <w:lang w:eastAsia="pl-PL"/>
              </w:rPr>
              <w:t>Aktualny</w:t>
            </w:r>
            <w:r w:rsidRPr="00E0565D">
              <w:rPr>
                <w:rFonts w:ascii="Times New Roman" w:eastAsia="Times New Roman" w:hAnsi="Times New Roman" w:cs="Times New Roman"/>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E0565D">
              <w:rPr>
                <w:rFonts w:ascii="Times New Roman" w:eastAsia="Times New Roman" w:hAnsi="Times New Roman" w:cs="Times New Roman"/>
                <w:bCs/>
                <w:lang w:eastAsia="pl-PL"/>
              </w:rPr>
              <w:t>§</w:t>
            </w:r>
            <w:r w:rsidRPr="00E0565D">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E0565D">
              <w:rPr>
                <w:rFonts w:ascii="Times New Roman" w:eastAsia="Times New Roman" w:hAnsi="Times New Roman" w:cs="Times New Roman"/>
                <w:bCs/>
                <w:lang w:eastAsia="pl-PL"/>
              </w:rPr>
              <w:t>§</w:t>
            </w:r>
            <w:r w:rsidRPr="00E0565D">
              <w:rPr>
                <w:rFonts w:ascii="Times New Roman" w:eastAsia="Times New Roman" w:hAnsi="Times New Roman" w:cs="Times New Roman"/>
                <w:lang w:eastAsia="pl-PL"/>
              </w:rPr>
              <w:t>13 ust. 1 pkt 2 ww. Regulaminu</w:t>
            </w:r>
          </w:p>
        </w:tc>
      </w:tr>
      <w:tr w:rsidR="007D563D" w:rsidRPr="00E0565D" w:rsidTr="001226A5">
        <w:tc>
          <w:tcPr>
            <w:tcW w:w="491"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2.</w:t>
            </w:r>
          </w:p>
        </w:tc>
        <w:tc>
          <w:tcPr>
            <w:tcW w:w="4729" w:type="dxa"/>
          </w:tcPr>
          <w:p w:rsidR="007D563D" w:rsidRPr="00E0565D" w:rsidRDefault="007D563D" w:rsidP="001226A5">
            <w:p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 xml:space="preserve">W przypadku podmiotów występujących wspólnie  </w:t>
            </w:r>
          </w:p>
        </w:tc>
        <w:tc>
          <w:tcPr>
            <w:tcW w:w="4242" w:type="dxa"/>
          </w:tcPr>
          <w:p w:rsidR="007D563D" w:rsidRPr="00E0565D" w:rsidRDefault="007D563D" w:rsidP="001226A5">
            <w:p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Pełnomocnictwo sygnatariusza</w:t>
            </w:r>
          </w:p>
        </w:tc>
      </w:tr>
      <w:tr w:rsidR="007D563D" w:rsidRPr="00E0565D" w:rsidTr="001226A5">
        <w:tc>
          <w:tcPr>
            <w:tcW w:w="491"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3.</w:t>
            </w:r>
          </w:p>
        </w:tc>
        <w:tc>
          <w:tcPr>
            <w:tcW w:w="4729" w:type="dxa"/>
          </w:tcPr>
          <w:p w:rsidR="007D563D" w:rsidRPr="00E0565D" w:rsidRDefault="007D563D" w:rsidP="001226A5">
            <w:p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Wykonawca musi spełniać wymagania określone  w § 11 ust.1 Regulaminu udzielania przez PKP Szybka Kolej Miejska w Trójmieście Sp. z o.o.  zamówień sektorowych podprogowych na roboty budowlane, dostawy i usługi, o których mowa w art. 132 ustawy Prawo zamówień publicznych (tj. Dz. U. z 2018 r. poz. 1986 z późn. zm.)</w:t>
            </w:r>
          </w:p>
        </w:tc>
        <w:tc>
          <w:tcPr>
            <w:tcW w:w="4242" w:type="dxa"/>
          </w:tcPr>
          <w:p w:rsidR="007D563D" w:rsidRPr="00E0565D" w:rsidRDefault="007D563D" w:rsidP="001226A5">
            <w:p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Pisemne oświadczenie Wykonawcy potwierdzające spełnianie tego warunku - na załączniku numer 3 do SIWZ</w:t>
            </w:r>
          </w:p>
          <w:p w:rsidR="007D563D" w:rsidRPr="00E0565D" w:rsidRDefault="007D563D" w:rsidP="001226A5">
            <w:pPr>
              <w:spacing w:after="0" w:line="240" w:lineRule="auto"/>
              <w:jc w:val="both"/>
              <w:rPr>
                <w:rFonts w:ascii="Times New Roman" w:eastAsia="Times New Roman" w:hAnsi="Times New Roman" w:cs="Times New Roman"/>
                <w:lang w:eastAsia="pl-PL"/>
              </w:rPr>
            </w:pPr>
          </w:p>
          <w:p w:rsidR="007D563D" w:rsidRPr="00E0565D" w:rsidRDefault="007D563D" w:rsidP="001226A5">
            <w:pPr>
              <w:spacing w:after="0" w:line="240" w:lineRule="auto"/>
              <w:jc w:val="both"/>
              <w:rPr>
                <w:rFonts w:ascii="Times New Roman" w:eastAsia="Times New Roman" w:hAnsi="Times New Roman" w:cs="Times New Roman"/>
                <w:lang w:eastAsia="pl-PL"/>
              </w:rPr>
            </w:pPr>
          </w:p>
          <w:p w:rsidR="007D563D" w:rsidRPr="00E0565D" w:rsidRDefault="007D563D" w:rsidP="001226A5">
            <w:pPr>
              <w:spacing w:after="0" w:line="240" w:lineRule="auto"/>
              <w:jc w:val="both"/>
              <w:rPr>
                <w:rFonts w:ascii="Times New Roman" w:eastAsia="Times New Roman" w:hAnsi="Times New Roman" w:cs="Times New Roman"/>
                <w:lang w:eastAsia="pl-PL"/>
              </w:rPr>
            </w:pPr>
          </w:p>
          <w:p w:rsidR="007D563D" w:rsidRPr="00E0565D" w:rsidRDefault="007D563D" w:rsidP="001226A5">
            <w:pPr>
              <w:spacing w:after="0" w:line="240" w:lineRule="auto"/>
              <w:jc w:val="both"/>
              <w:rPr>
                <w:rFonts w:ascii="Times New Roman" w:eastAsia="Times New Roman" w:hAnsi="Times New Roman" w:cs="Times New Roman"/>
                <w:lang w:eastAsia="pl-PL"/>
              </w:rPr>
            </w:pPr>
          </w:p>
        </w:tc>
      </w:tr>
      <w:tr w:rsidR="007D563D" w:rsidRPr="00E0565D" w:rsidTr="001226A5">
        <w:trPr>
          <w:trHeight w:val="281"/>
        </w:trPr>
        <w:tc>
          <w:tcPr>
            <w:tcW w:w="491"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4.</w:t>
            </w:r>
          </w:p>
        </w:tc>
        <w:tc>
          <w:tcPr>
            <w:tcW w:w="4729" w:type="dxa"/>
          </w:tcPr>
          <w:p w:rsidR="007D563D" w:rsidRPr="00E0565D" w:rsidRDefault="007D563D" w:rsidP="001226A5">
            <w:p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Wypełniony Formularz  oferty</w:t>
            </w:r>
          </w:p>
          <w:p w:rsidR="007D563D" w:rsidRPr="00E0565D" w:rsidRDefault="007D563D" w:rsidP="001226A5">
            <w:pPr>
              <w:spacing w:after="0" w:line="240" w:lineRule="auto"/>
              <w:jc w:val="both"/>
              <w:rPr>
                <w:rFonts w:ascii="Times New Roman" w:eastAsia="Times New Roman" w:hAnsi="Times New Roman" w:cs="Times New Roman"/>
                <w:lang w:eastAsia="pl-PL"/>
              </w:rPr>
            </w:pPr>
          </w:p>
        </w:tc>
        <w:tc>
          <w:tcPr>
            <w:tcW w:w="4242" w:type="dxa"/>
          </w:tcPr>
          <w:p w:rsidR="007D563D" w:rsidRPr="00E0565D" w:rsidRDefault="007D563D" w:rsidP="001226A5">
            <w:p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Na załączniku numer 1 do SIWZ.</w:t>
            </w:r>
          </w:p>
          <w:p w:rsidR="007D563D" w:rsidRPr="00E0565D" w:rsidRDefault="007D563D" w:rsidP="001226A5">
            <w:pPr>
              <w:spacing w:after="0" w:line="240" w:lineRule="auto"/>
              <w:jc w:val="both"/>
              <w:rPr>
                <w:rFonts w:ascii="Times New Roman" w:eastAsia="Times New Roman" w:hAnsi="Times New Roman" w:cs="Times New Roman"/>
                <w:lang w:eastAsia="pl-PL"/>
              </w:rPr>
            </w:pPr>
          </w:p>
        </w:tc>
      </w:tr>
      <w:tr w:rsidR="007D563D" w:rsidRPr="00E0565D" w:rsidTr="001226A5">
        <w:trPr>
          <w:trHeight w:val="1365"/>
        </w:trPr>
        <w:tc>
          <w:tcPr>
            <w:tcW w:w="491"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5</w:t>
            </w:r>
            <w:r w:rsidRPr="00E0565D">
              <w:rPr>
                <w:rFonts w:ascii="Times New Roman" w:eastAsia="Times New Roman" w:hAnsi="Times New Roman" w:cs="Times New Roman"/>
                <w:szCs w:val="20"/>
                <w:lang w:eastAsia="pl-PL"/>
              </w:rPr>
              <w:t>.</w:t>
            </w:r>
          </w:p>
          <w:p w:rsidR="007D563D" w:rsidRPr="00E0565D" w:rsidRDefault="007D563D" w:rsidP="001226A5">
            <w:pPr>
              <w:spacing w:after="0" w:line="240" w:lineRule="auto"/>
              <w:jc w:val="center"/>
              <w:rPr>
                <w:rFonts w:ascii="Times New Roman" w:eastAsia="Times New Roman" w:hAnsi="Times New Roman" w:cs="Times New Roman"/>
                <w:szCs w:val="20"/>
                <w:lang w:eastAsia="pl-PL"/>
              </w:rPr>
            </w:pPr>
          </w:p>
          <w:p w:rsidR="007D563D" w:rsidRPr="00E0565D" w:rsidRDefault="007D563D" w:rsidP="001226A5">
            <w:pPr>
              <w:spacing w:after="0" w:line="240" w:lineRule="auto"/>
              <w:jc w:val="center"/>
              <w:rPr>
                <w:rFonts w:ascii="Times New Roman" w:eastAsia="Times New Roman" w:hAnsi="Times New Roman" w:cs="Times New Roman"/>
                <w:szCs w:val="20"/>
                <w:lang w:eastAsia="pl-PL"/>
              </w:rPr>
            </w:pPr>
          </w:p>
          <w:p w:rsidR="007D563D" w:rsidRPr="00E0565D" w:rsidRDefault="007D563D" w:rsidP="001226A5">
            <w:pPr>
              <w:spacing w:after="0" w:line="240" w:lineRule="auto"/>
              <w:jc w:val="center"/>
              <w:rPr>
                <w:rFonts w:ascii="Times New Roman" w:eastAsia="Times New Roman" w:hAnsi="Times New Roman" w:cs="Times New Roman"/>
                <w:szCs w:val="20"/>
                <w:lang w:eastAsia="pl-PL"/>
              </w:rPr>
            </w:pPr>
          </w:p>
          <w:p w:rsidR="007D563D" w:rsidRPr="00E0565D" w:rsidRDefault="007D563D" w:rsidP="001226A5">
            <w:pPr>
              <w:spacing w:after="0" w:line="240" w:lineRule="auto"/>
              <w:jc w:val="center"/>
              <w:rPr>
                <w:rFonts w:ascii="Times New Roman" w:eastAsia="Times New Roman" w:hAnsi="Times New Roman" w:cs="Times New Roman"/>
                <w:szCs w:val="20"/>
                <w:lang w:eastAsia="pl-PL"/>
              </w:rPr>
            </w:pPr>
          </w:p>
          <w:p w:rsidR="007D563D" w:rsidRPr="00E0565D" w:rsidRDefault="007D563D" w:rsidP="001226A5">
            <w:pPr>
              <w:spacing w:after="0" w:line="240" w:lineRule="auto"/>
              <w:jc w:val="center"/>
              <w:rPr>
                <w:rFonts w:ascii="Times New Roman" w:eastAsia="Times New Roman" w:hAnsi="Times New Roman" w:cs="Times New Roman"/>
                <w:szCs w:val="20"/>
                <w:lang w:eastAsia="pl-PL"/>
              </w:rPr>
            </w:pPr>
          </w:p>
        </w:tc>
        <w:tc>
          <w:tcPr>
            <w:tcW w:w="4729" w:type="dxa"/>
          </w:tcPr>
          <w:p w:rsidR="007D563D" w:rsidRPr="00E0565D" w:rsidRDefault="007D563D" w:rsidP="001226A5">
            <w:pPr>
              <w:tabs>
                <w:tab w:val="left" w:pos="1395"/>
              </w:tabs>
              <w:spacing w:after="0" w:line="240" w:lineRule="auto"/>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Wykonawca jest zobowiązany wykazać się należytym wykonaniem (a w przypadku świadczeń okresowych lub ciągłych również wykonywaniem) w okresie ostatnich trzech lat przed upływem terminu składania ofert, a jeżeli okres prowadzenia działalności jest krótszy, to w tym okresie</w:t>
            </w:r>
            <w:r>
              <w:rPr>
                <w:rFonts w:ascii="Times New Roman" w:eastAsia="Times New Roman" w:hAnsi="Times New Roman" w:cs="Times New Roman"/>
                <w:lang w:eastAsia="pl-PL"/>
              </w:rPr>
              <w:t xml:space="preserve"> co najmniej jednej dostawy i uruchomienia przynajmniej trzech automatów biletowych, w których są sprzedawane bilety kolejowe z ulgami ustawowymi.</w:t>
            </w:r>
          </w:p>
        </w:tc>
        <w:tc>
          <w:tcPr>
            <w:tcW w:w="4242" w:type="dxa"/>
          </w:tcPr>
          <w:p w:rsidR="007D563D" w:rsidRPr="00E0565D" w:rsidRDefault="007D563D" w:rsidP="001226A5">
            <w:p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 xml:space="preserve"> 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p w:rsidR="007D563D" w:rsidRPr="00E0565D" w:rsidRDefault="007D563D" w:rsidP="001226A5">
            <w:pPr>
              <w:spacing w:after="0" w:line="240" w:lineRule="auto"/>
              <w:jc w:val="both"/>
              <w:rPr>
                <w:rFonts w:ascii="Times New Roman" w:eastAsia="Times New Roman" w:hAnsi="Times New Roman" w:cs="Times New Roman"/>
                <w:lang w:eastAsia="pl-PL"/>
              </w:rPr>
            </w:pPr>
          </w:p>
        </w:tc>
      </w:tr>
      <w:tr w:rsidR="007D563D" w:rsidRPr="00E0565D" w:rsidTr="001226A5">
        <w:trPr>
          <w:trHeight w:val="1365"/>
        </w:trPr>
        <w:tc>
          <w:tcPr>
            <w:tcW w:w="491" w:type="dxa"/>
          </w:tcPr>
          <w:p w:rsidR="007D563D" w:rsidRDefault="007D563D" w:rsidP="001226A5">
            <w:pPr>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6.</w:t>
            </w:r>
          </w:p>
        </w:tc>
        <w:tc>
          <w:tcPr>
            <w:tcW w:w="4729" w:type="dxa"/>
          </w:tcPr>
          <w:p w:rsidR="007D563D" w:rsidRPr="00E0565D" w:rsidRDefault="007D563D" w:rsidP="001226A5">
            <w:pPr>
              <w:tabs>
                <w:tab w:val="left" w:pos="1395"/>
              </w:tabs>
              <w:spacing w:after="0" w:line="240" w:lineRule="auto"/>
              <w:rPr>
                <w:rFonts w:ascii="Times New Roman" w:eastAsia="Times New Roman" w:hAnsi="Times New Roman" w:cs="Times New Roman"/>
                <w:lang w:eastAsia="pl-PL"/>
              </w:rPr>
            </w:pPr>
            <w:r w:rsidRPr="004B7505">
              <w:rPr>
                <w:rFonts w:ascii="Times New Roman" w:eastAsia="Times New Roman" w:hAnsi="Times New Roman" w:cs="Times New Roman"/>
                <w:lang w:eastAsia="pl-PL"/>
              </w:rPr>
              <w:t>Dowód wniesienia wadium</w:t>
            </w:r>
          </w:p>
        </w:tc>
        <w:tc>
          <w:tcPr>
            <w:tcW w:w="4242" w:type="dxa"/>
          </w:tcPr>
          <w:p w:rsidR="007D563D" w:rsidRPr="004B7505" w:rsidRDefault="007D563D" w:rsidP="001226A5">
            <w:pPr>
              <w:spacing w:after="0" w:line="240" w:lineRule="auto"/>
              <w:jc w:val="both"/>
              <w:rPr>
                <w:rFonts w:ascii="Times New Roman" w:eastAsia="Times New Roman" w:hAnsi="Times New Roman" w:cs="Times New Roman"/>
                <w:lang w:eastAsia="pl-PL"/>
              </w:rPr>
            </w:pPr>
            <w:r w:rsidRPr="004B7505">
              <w:rPr>
                <w:rFonts w:ascii="Times New Roman" w:eastAsia="Times New Roman" w:hAnsi="Times New Roman" w:cs="Times New Roman"/>
                <w:lang w:eastAsia="pl-PL"/>
              </w:rPr>
              <w:t>Dołączenie kserokopii dowodu wniesienia wadium zgodnie z pkt 1</w:t>
            </w:r>
            <w:r>
              <w:rPr>
                <w:rFonts w:ascii="Times New Roman" w:eastAsia="Times New Roman" w:hAnsi="Times New Roman" w:cs="Times New Roman"/>
                <w:lang w:eastAsia="pl-PL"/>
              </w:rPr>
              <w:t>4</w:t>
            </w:r>
            <w:r w:rsidRPr="004B7505">
              <w:rPr>
                <w:rFonts w:ascii="Times New Roman" w:eastAsia="Times New Roman" w:hAnsi="Times New Roman" w:cs="Times New Roman"/>
                <w:lang w:eastAsia="pl-PL"/>
              </w:rPr>
              <w:t>.2 SIWZ</w:t>
            </w:r>
          </w:p>
          <w:p w:rsidR="007D563D" w:rsidRPr="00E0565D" w:rsidRDefault="007D563D" w:rsidP="001226A5">
            <w:pPr>
              <w:spacing w:after="0" w:line="240" w:lineRule="auto"/>
              <w:jc w:val="both"/>
              <w:rPr>
                <w:rFonts w:ascii="Times New Roman" w:eastAsia="Times New Roman" w:hAnsi="Times New Roman" w:cs="Times New Roman"/>
                <w:lang w:eastAsia="pl-PL"/>
              </w:rPr>
            </w:pPr>
            <w:r w:rsidRPr="004B7505">
              <w:rPr>
                <w:rFonts w:ascii="Times New Roman" w:eastAsia="Times New Roman" w:hAnsi="Times New Roman" w:cs="Times New Roman"/>
                <w:lang w:eastAsia="pl-PL"/>
              </w:rPr>
              <w:t xml:space="preserve">Kserokopię dowodu wniesienia wadium należy dostarczyć do Wydziału </w:t>
            </w:r>
            <w:r>
              <w:rPr>
                <w:rFonts w:ascii="Times New Roman" w:eastAsia="Times New Roman" w:hAnsi="Times New Roman" w:cs="Times New Roman"/>
                <w:lang w:eastAsia="pl-PL"/>
              </w:rPr>
              <w:t>Zamówień Publicznych</w:t>
            </w:r>
            <w:r w:rsidRPr="004B7505">
              <w:rPr>
                <w:rFonts w:ascii="Times New Roman" w:eastAsia="Times New Roman" w:hAnsi="Times New Roman" w:cs="Times New Roman"/>
                <w:lang w:eastAsia="pl-PL"/>
              </w:rPr>
              <w:t xml:space="preserve"> i Umów (pok.</w:t>
            </w:r>
            <w:r>
              <w:rPr>
                <w:rFonts w:ascii="Times New Roman" w:eastAsia="Times New Roman" w:hAnsi="Times New Roman" w:cs="Times New Roman"/>
                <w:lang w:eastAsia="pl-PL"/>
              </w:rPr>
              <w:t xml:space="preserve"> </w:t>
            </w:r>
            <w:r w:rsidRPr="004B7505">
              <w:rPr>
                <w:rFonts w:ascii="Times New Roman" w:eastAsia="Times New Roman" w:hAnsi="Times New Roman" w:cs="Times New Roman"/>
                <w:lang w:eastAsia="pl-PL"/>
              </w:rPr>
              <w:t>3</w:t>
            </w:r>
            <w:r>
              <w:rPr>
                <w:rFonts w:ascii="Times New Roman" w:eastAsia="Times New Roman" w:hAnsi="Times New Roman" w:cs="Times New Roman"/>
                <w:lang w:eastAsia="pl-PL"/>
              </w:rPr>
              <w:t>0</w:t>
            </w:r>
            <w:r w:rsidRPr="004B7505">
              <w:rPr>
                <w:rFonts w:ascii="Times New Roman" w:eastAsia="Times New Roman" w:hAnsi="Times New Roman" w:cs="Times New Roman"/>
                <w:lang w:eastAsia="pl-PL"/>
              </w:rPr>
              <w:t>3)</w:t>
            </w:r>
            <w:r>
              <w:rPr>
                <w:rFonts w:ascii="Times New Roman" w:eastAsia="Times New Roman" w:hAnsi="Times New Roman" w:cs="Times New Roman"/>
                <w:lang w:eastAsia="pl-PL"/>
              </w:rPr>
              <w:t xml:space="preserve"> </w:t>
            </w:r>
            <w:r w:rsidRPr="004B7505">
              <w:rPr>
                <w:rFonts w:ascii="Times New Roman" w:eastAsia="Times New Roman" w:hAnsi="Times New Roman" w:cs="Times New Roman"/>
                <w:lang w:eastAsia="pl-PL"/>
              </w:rPr>
              <w:t>Zamawiającego najpóźniej do upływu terminu składania ofert. Dowód powinien być złożony w zamkniętej kopercie</w:t>
            </w:r>
          </w:p>
        </w:tc>
      </w:tr>
    </w:tbl>
    <w:bookmarkEnd w:id="2"/>
    <w:p w:rsidR="007D563D" w:rsidRPr="00E0565D" w:rsidRDefault="007D563D" w:rsidP="007D563D">
      <w:pPr>
        <w:pBdr>
          <w:top w:val="single" w:sz="6" w:space="31" w:color="auto"/>
          <w:left w:val="single" w:sz="6" w:space="0" w:color="auto"/>
          <w:bottom w:val="single" w:sz="6" w:space="0" w:color="auto"/>
          <w:right w:val="single" w:sz="6" w:space="18" w:color="auto"/>
        </w:pBdr>
        <w:spacing w:after="0" w:line="240" w:lineRule="auto"/>
        <w:jc w:val="center"/>
        <w:rPr>
          <w:rFonts w:ascii="Times New Roman" w:eastAsia="Times New Roman" w:hAnsi="Times New Roman" w:cs="Times New Roman"/>
          <w:b/>
          <w:sz w:val="28"/>
          <w:szCs w:val="20"/>
          <w:u w:val="single"/>
          <w:lang w:eastAsia="pl-PL"/>
        </w:rPr>
      </w:pPr>
      <w:r w:rsidRPr="00E0565D">
        <w:rPr>
          <w:rFonts w:ascii="Times New Roman" w:eastAsia="Times New Roman" w:hAnsi="Times New Roman" w:cs="Times New Roman"/>
          <w:b/>
          <w:sz w:val="28"/>
          <w:szCs w:val="20"/>
          <w:u w:val="single"/>
          <w:lang w:eastAsia="pl-PL"/>
        </w:rPr>
        <w:t>UWAGA:</w:t>
      </w:r>
    </w:p>
    <w:p w:rsidR="007D563D" w:rsidRPr="00E0565D" w:rsidRDefault="007D563D" w:rsidP="007D563D">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 xml:space="preserve">1/ </w:t>
      </w:r>
      <w:r w:rsidRPr="00E0565D">
        <w:rPr>
          <w:rFonts w:ascii="Times New Roman" w:eastAsia="Times New Roman" w:hAnsi="Times New Roman" w:cs="Times New Roman"/>
          <w:szCs w:val="20"/>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rsidR="007D563D" w:rsidRPr="00E0565D" w:rsidRDefault="007D563D" w:rsidP="007D563D">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Cs w:val="20"/>
          <w:lang w:eastAsia="pl-PL"/>
        </w:rPr>
      </w:pPr>
      <w:r>
        <w:rPr>
          <w:rFonts w:ascii="Times New Roman" w:eastAsia="Times New Roman" w:hAnsi="Times New Roman" w:cs="Times New Roman"/>
          <w:b/>
          <w:szCs w:val="20"/>
          <w:lang w:eastAsia="pl-PL"/>
        </w:rPr>
        <w:t>2</w:t>
      </w:r>
      <w:r w:rsidRPr="00E0565D">
        <w:rPr>
          <w:rFonts w:ascii="Times New Roman" w:eastAsia="Times New Roman" w:hAnsi="Times New Roman" w:cs="Times New Roman"/>
          <w:b/>
          <w:szCs w:val="20"/>
          <w:lang w:eastAsia="pl-PL"/>
        </w:rPr>
        <w:t xml:space="preserve">/ </w:t>
      </w:r>
      <w:r w:rsidRPr="00E0565D">
        <w:rPr>
          <w:rFonts w:ascii="Times New Roman" w:eastAsia="Times New Roman" w:hAnsi="Times New Roman" w:cs="Times New Roman"/>
          <w:szCs w:val="20"/>
          <w:lang w:eastAsia="pl-PL"/>
        </w:rPr>
        <w:t xml:space="preserve">Każdy z Wykonawców jest zobowiązany złożyć wymagane w SIWZ dokumenty w jednej z następujących form:  </w:t>
      </w:r>
    </w:p>
    <w:p w:rsidR="007D563D" w:rsidRPr="00E0565D" w:rsidRDefault="007D563D" w:rsidP="007D563D">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a/ oryginały</w:t>
      </w:r>
    </w:p>
    <w:p w:rsidR="007D563D" w:rsidRPr="00E0565D" w:rsidRDefault="007D563D" w:rsidP="007D563D">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lastRenderedPageBreak/>
        <w:t>b/ kserokopie - poświadczone za zgodność z oryginałem przez Wykonawcę</w:t>
      </w:r>
    </w:p>
    <w:p w:rsidR="007D563D" w:rsidRPr="00E0565D" w:rsidRDefault="007D563D" w:rsidP="007D563D">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3</w:t>
      </w:r>
      <w:r w:rsidRPr="00E0565D">
        <w:rPr>
          <w:rFonts w:ascii="Times New Roman" w:eastAsia="Times New Roman" w:hAnsi="Times New Roman" w:cs="Times New Roman"/>
          <w:b/>
          <w:szCs w:val="20"/>
          <w:lang w:eastAsia="pl-PL"/>
        </w:rPr>
        <w:t xml:space="preserve">/ dot. poz. 1 ( tabelka – pkt 2.5) </w:t>
      </w:r>
    </w:p>
    <w:p w:rsidR="007D563D" w:rsidRPr="00E0565D" w:rsidRDefault="007D563D" w:rsidP="007D563D">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szCs w:val="20"/>
          <w:u w:val="single"/>
          <w:lang w:eastAsia="pl-PL"/>
        </w:rPr>
      </w:pPr>
      <w:r w:rsidRPr="00E0565D">
        <w:rPr>
          <w:rFonts w:ascii="Times New Roman" w:eastAsia="Times New Roman" w:hAnsi="Times New Roman" w:cs="Times New Roman"/>
          <w:b/>
          <w:u w:val="single"/>
          <w:lang w:eastAsia="pl-PL"/>
        </w:rPr>
        <w:t>Aktualny</w:t>
      </w:r>
      <w:r w:rsidRPr="00E0565D">
        <w:rPr>
          <w:rFonts w:ascii="Times New Roman" w:eastAsia="Times New Roman" w:hAnsi="Times New Roman" w:cs="Times New Roman"/>
          <w:lang w:eastAsia="pl-PL"/>
        </w:rPr>
        <w:t xml:space="preserve"> odpis z właściwego rejestru albo aktualne potwierdzenie wpisu do CEiDG </w:t>
      </w:r>
      <w:r w:rsidRPr="00E0565D">
        <w:rPr>
          <w:rFonts w:ascii="Times New Roman" w:eastAsia="Times New Roman" w:hAnsi="Times New Roman" w:cs="Times New Roman"/>
          <w:b/>
          <w:szCs w:val="20"/>
          <w:lang w:eastAsia="pl-PL"/>
        </w:rPr>
        <w:t>-</w:t>
      </w:r>
      <w:r w:rsidRPr="00E0565D">
        <w:rPr>
          <w:rFonts w:ascii="Times New Roman" w:eastAsia="Times New Roman" w:hAnsi="Times New Roman" w:cs="Times New Roman"/>
          <w:szCs w:val="20"/>
          <w:lang w:eastAsia="pl-PL"/>
        </w:rPr>
        <w:t xml:space="preserve"> </w:t>
      </w:r>
      <w:r w:rsidRPr="00E0565D">
        <w:rPr>
          <w:rFonts w:ascii="Times New Roman" w:eastAsia="Times New Roman" w:hAnsi="Times New Roman" w:cs="Times New Roman"/>
          <w:b/>
          <w:szCs w:val="20"/>
          <w:lang w:eastAsia="pl-PL"/>
        </w:rPr>
        <w:t xml:space="preserve">wystawione nie wcześniej niż  </w:t>
      </w:r>
      <w:r w:rsidRPr="00E0565D">
        <w:rPr>
          <w:rFonts w:ascii="Times New Roman" w:eastAsia="Times New Roman" w:hAnsi="Times New Roman" w:cs="Times New Roman"/>
          <w:b/>
          <w:szCs w:val="20"/>
          <w:u w:val="single"/>
          <w:lang w:eastAsia="pl-PL"/>
        </w:rPr>
        <w:t>6 miesięcy przed upływem terminu składania ofert.</w:t>
      </w:r>
    </w:p>
    <w:p w:rsidR="007D563D" w:rsidRPr="00E0565D" w:rsidRDefault="007D563D" w:rsidP="007D563D">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Cs w:val="20"/>
          <w:u w:val="single"/>
          <w:lang w:eastAsia="pl-PL"/>
        </w:rPr>
      </w:pPr>
      <w:r>
        <w:rPr>
          <w:rFonts w:ascii="Times New Roman" w:eastAsia="Times New Roman" w:hAnsi="Times New Roman" w:cs="Times New Roman"/>
          <w:b/>
          <w:szCs w:val="20"/>
          <w:lang w:eastAsia="pl-PL"/>
        </w:rPr>
        <w:t>4</w:t>
      </w:r>
      <w:r w:rsidRPr="00E0565D">
        <w:rPr>
          <w:rFonts w:ascii="Times New Roman" w:eastAsia="Times New Roman" w:hAnsi="Times New Roman" w:cs="Times New Roman"/>
          <w:b/>
          <w:szCs w:val="20"/>
          <w:lang w:eastAsia="pl-PL"/>
        </w:rPr>
        <w:t xml:space="preserve">/ </w:t>
      </w:r>
      <w:r w:rsidRPr="00E0565D">
        <w:rPr>
          <w:rFonts w:ascii="Times New Roman" w:eastAsia="Times New Roman" w:hAnsi="Times New Roman" w:cs="Times New Roman"/>
          <w:szCs w:val="20"/>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 NIE UDOSTĘPNIAĆ  INNYM UCZESTNIKOM POSTĘPOWANIA. INFORMACJE STANOWIĄ TAJEMNICĘ PRZEDSIĘBIORSTWA W ROZUMIENIU PRZEPISÓW USTAWY                                          O ZWALCZANIU NIEUCZCIWEJ KONKURENCJI " i załączone jako odrębna część nie złączona                    z ofertą  w sposób trwały. </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2.6</w:t>
      </w:r>
      <w:r w:rsidRPr="00E0565D">
        <w:rPr>
          <w:rFonts w:ascii="Times New Roman" w:eastAsia="Times New Roman" w:hAnsi="Times New Roman" w:cs="Times New Roman"/>
          <w:szCs w:val="20"/>
          <w:lang w:eastAsia="pl-PL"/>
        </w:rPr>
        <w:t xml:space="preserve"> Wszelkie poprawki lub zmiany w tekście oferty muszą być parafowane przez osobę podpisującą ofertę.</w:t>
      </w: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III. USZCZEGÓŁOWIENIE PRZEDMIOTU ZAMÓWIENIA I OBOWIĄZKÓW WYKONAWCY.</w:t>
      </w:r>
    </w:p>
    <w:p w:rsidR="007D563D" w:rsidRPr="00E0565D" w:rsidRDefault="007D563D" w:rsidP="007D563D">
      <w:pPr>
        <w:spacing w:after="0" w:line="240" w:lineRule="auto"/>
        <w:jc w:val="both"/>
        <w:rPr>
          <w:rFonts w:ascii="Times New Roman" w:eastAsia="Times New Roman" w:hAnsi="Times New Roman" w:cs="Times New Roman"/>
          <w:szCs w:val="20"/>
          <w:u w:val="single"/>
          <w:lang w:eastAsia="pl-PL"/>
        </w:rPr>
      </w:pPr>
      <w:r w:rsidRPr="00E0565D">
        <w:rPr>
          <w:rFonts w:ascii="Times New Roman" w:eastAsia="Times New Roman" w:hAnsi="Times New Roman" w:cs="Times New Roman"/>
          <w:b/>
          <w:szCs w:val="20"/>
          <w:u w:val="single"/>
          <w:lang w:eastAsia="pl-PL"/>
        </w:rPr>
        <w:t>3.</w:t>
      </w:r>
      <w:r w:rsidRPr="00E0565D">
        <w:rPr>
          <w:rFonts w:ascii="Times New Roman" w:eastAsia="Times New Roman" w:hAnsi="Times New Roman" w:cs="Times New Roman"/>
          <w:szCs w:val="20"/>
          <w:u w:val="single"/>
          <w:lang w:eastAsia="pl-PL"/>
        </w:rPr>
        <w:t xml:space="preserve"> Określenie przedmiotu zamówienia.</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3.1</w:t>
      </w:r>
      <w:r w:rsidRPr="00E0565D">
        <w:rPr>
          <w:rFonts w:ascii="Times New Roman" w:eastAsia="Times New Roman" w:hAnsi="Times New Roman" w:cs="Times New Roman"/>
          <w:szCs w:val="20"/>
          <w:lang w:eastAsia="pl-PL"/>
        </w:rPr>
        <w:t xml:space="preserve"> Przedmiotem zamówienia jest:</w:t>
      </w:r>
    </w:p>
    <w:p w:rsidR="007D563D" w:rsidRPr="00DE6F92" w:rsidRDefault="007D563D" w:rsidP="007D563D">
      <w:pPr>
        <w:spacing w:after="0" w:line="24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xml:space="preserve">Dostawa 3 automatów biletowych z prawem opcji obejmującym </w:t>
      </w:r>
      <w:r w:rsidRPr="00DE6F92">
        <w:rPr>
          <w:rFonts w:ascii="Times New Roman" w:eastAsia="Times New Roman" w:hAnsi="Times New Roman" w:cs="Times New Roman"/>
          <w:szCs w:val="20"/>
          <w:lang w:eastAsia="pl-PL"/>
        </w:rPr>
        <w:t>dostawy</w:t>
      </w:r>
      <w:r>
        <w:rPr>
          <w:rFonts w:ascii="Times New Roman" w:eastAsia="Times New Roman" w:hAnsi="Times New Roman" w:cs="Times New Roman"/>
          <w:szCs w:val="20"/>
          <w:lang w:eastAsia="pl-PL"/>
        </w:rPr>
        <w:t>,</w:t>
      </w:r>
      <w:r w:rsidRPr="00DE6F92">
        <w:rPr>
          <w:rFonts w:ascii="Times New Roman" w:eastAsia="Times New Roman" w:hAnsi="Times New Roman" w:cs="Times New Roman"/>
          <w:szCs w:val="20"/>
          <w:lang w:eastAsia="pl-PL"/>
        </w:rPr>
        <w:t xml:space="preserve"> 6 dodatkowych automatów biletowych.</w:t>
      </w:r>
    </w:p>
    <w:p w:rsidR="007D563D" w:rsidRPr="00E0565D" w:rsidRDefault="007D563D" w:rsidP="007D563D">
      <w:pPr>
        <w:spacing w:after="0" w:line="240" w:lineRule="auto"/>
        <w:jc w:val="both"/>
        <w:rPr>
          <w:rFonts w:ascii="Times New Roman" w:eastAsia="Times New Roman" w:hAnsi="Times New Roman" w:cs="Times New Roman"/>
          <w:color w:val="000000"/>
          <w:lang w:eastAsia="pl-PL"/>
        </w:rPr>
      </w:pPr>
      <w:r w:rsidRPr="00DE6F92">
        <w:rPr>
          <w:rFonts w:ascii="Times New Roman" w:eastAsia="Times New Roman" w:hAnsi="Times New Roman" w:cs="Times New Roman"/>
          <w:color w:val="000000"/>
          <w:lang w:eastAsia="pl-PL"/>
        </w:rPr>
        <w:t xml:space="preserve">Szczegółowy opis przedmiotu zamówienia znajduje się w projekcie Umowy stanowiącym </w:t>
      </w:r>
      <w:r w:rsidRPr="00DE6F92">
        <w:rPr>
          <w:rFonts w:ascii="Times New Roman" w:eastAsia="Times New Roman" w:hAnsi="Times New Roman" w:cs="Times New Roman"/>
          <w:lang w:eastAsia="pl-PL"/>
        </w:rPr>
        <w:t>Załącznik nr 2 do</w:t>
      </w:r>
      <w:r w:rsidRPr="00DE6F92">
        <w:rPr>
          <w:rFonts w:ascii="Times New Roman" w:eastAsia="Times New Roman" w:hAnsi="Times New Roman" w:cs="Times New Roman"/>
          <w:i/>
          <w:lang w:eastAsia="pl-PL"/>
        </w:rPr>
        <w:t xml:space="preserve"> </w:t>
      </w:r>
      <w:r w:rsidRPr="00DE6F92">
        <w:rPr>
          <w:rFonts w:ascii="Times New Roman" w:eastAsia="Times New Roman" w:hAnsi="Times New Roman" w:cs="Times New Roman"/>
          <w:color w:val="000000"/>
          <w:lang w:eastAsia="pl-PL"/>
        </w:rPr>
        <w:t>niniejszej SIWZ.</w:t>
      </w:r>
    </w:p>
    <w:p w:rsidR="007D563D" w:rsidRPr="00E0565D" w:rsidRDefault="007D563D" w:rsidP="007D563D">
      <w:pPr>
        <w:spacing w:after="0" w:line="240" w:lineRule="auto"/>
        <w:jc w:val="both"/>
        <w:rPr>
          <w:rFonts w:ascii="Times New Roman" w:eastAsia="Times New Roman" w:hAnsi="Times New Roman" w:cs="Times New Roman"/>
          <w:lang w:eastAsia="pl-PL"/>
        </w:rPr>
      </w:pPr>
    </w:p>
    <w:p w:rsidR="007D563D" w:rsidRPr="00E0565D" w:rsidRDefault="007D563D" w:rsidP="007D563D">
      <w:pPr>
        <w:keepNext/>
        <w:widowControl w:val="0"/>
        <w:autoSpaceDE w:val="0"/>
        <w:autoSpaceDN w:val="0"/>
        <w:adjustRightInd w:val="0"/>
        <w:spacing w:after="0" w:line="240" w:lineRule="auto"/>
        <w:outlineLvl w:val="4"/>
        <w:rPr>
          <w:rFonts w:ascii="Arial" w:eastAsia="Times New Roman" w:hAnsi="Arial" w:cs="Times New Roman"/>
          <w:b/>
          <w:sz w:val="20"/>
          <w:szCs w:val="20"/>
          <w:lang w:eastAsia="pl-PL"/>
        </w:rPr>
      </w:pPr>
      <w:r w:rsidRPr="00E0565D">
        <w:rPr>
          <w:rFonts w:ascii="Times New Roman" w:eastAsia="Times New Roman" w:hAnsi="Times New Roman" w:cs="Times New Roman"/>
          <w:b/>
          <w:szCs w:val="16"/>
          <w:lang w:eastAsia="pl-PL"/>
        </w:rPr>
        <w:t xml:space="preserve">- oznaczenie wg CPV : </w:t>
      </w:r>
    </w:p>
    <w:tbl>
      <w:tblPr>
        <w:tblW w:w="9477"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701"/>
        <w:gridCol w:w="7776"/>
      </w:tblGrid>
      <w:tr w:rsidR="007D563D" w:rsidRPr="00E0565D" w:rsidTr="001226A5">
        <w:trPr>
          <w:trHeight w:val="340"/>
        </w:trPr>
        <w:tc>
          <w:tcPr>
            <w:tcW w:w="1701" w:type="dxa"/>
            <w:shd w:val="clear" w:color="auto" w:fill="FFFFFF"/>
          </w:tcPr>
          <w:p w:rsidR="007D563D" w:rsidRPr="00ED4676" w:rsidRDefault="007D563D" w:rsidP="001226A5">
            <w:pPr>
              <w:shd w:val="clear" w:color="auto" w:fill="FFFFFF"/>
              <w:spacing w:after="0" w:line="240" w:lineRule="auto"/>
              <w:jc w:val="both"/>
              <w:rPr>
                <w:rFonts w:ascii="Times New Roman" w:eastAsia="Times New Roman" w:hAnsi="Times New Roman" w:cs="Times New Roman"/>
                <w:b/>
                <w:bCs/>
                <w:lang w:eastAsia="pl-PL"/>
              </w:rPr>
            </w:pPr>
            <w:r w:rsidRPr="00ED4676">
              <w:rPr>
                <w:rFonts w:ascii="Times New Roman" w:eastAsia="Times New Roman" w:hAnsi="Times New Roman" w:cs="Times New Roman"/>
                <w:b/>
                <w:bCs/>
                <w:lang w:eastAsia="pl-PL"/>
              </w:rPr>
              <w:t>30144200-2</w:t>
            </w:r>
          </w:p>
          <w:p w:rsidR="007D563D" w:rsidRPr="00E0565D" w:rsidRDefault="007D563D" w:rsidP="001226A5">
            <w:pPr>
              <w:shd w:val="clear" w:color="auto" w:fill="FFFFFF"/>
              <w:spacing w:after="0" w:line="240" w:lineRule="auto"/>
              <w:jc w:val="both"/>
              <w:rPr>
                <w:rFonts w:ascii="Times New Roman" w:eastAsia="Times New Roman" w:hAnsi="Times New Roman" w:cs="Times New Roman"/>
                <w:lang w:eastAsia="pl-PL"/>
              </w:rPr>
            </w:pPr>
          </w:p>
        </w:tc>
        <w:tc>
          <w:tcPr>
            <w:tcW w:w="7776" w:type="dxa"/>
            <w:shd w:val="clear" w:color="auto" w:fill="FFFFFF"/>
          </w:tcPr>
          <w:p w:rsidR="007D563D" w:rsidRPr="00E0565D" w:rsidRDefault="007D563D" w:rsidP="001226A5">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Maszyny do wydawania biletów</w:t>
            </w:r>
          </w:p>
        </w:tc>
      </w:tr>
    </w:tbl>
    <w:p w:rsidR="007D563D" w:rsidRPr="00E0565D" w:rsidRDefault="007D563D" w:rsidP="007D563D">
      <w:pPr>
        <w:spacing w:after="0" w:line="240" w:lineRule="auto"/>
        <w:jc w:val="both"/>
        <w:rPr>
          <w:rFonts w:ascii="Times New Roman" w:eastAsia="Times New Roman" w:hAnsi="Times New Roman" w:cs="Times New Roman"/>
          <w:b/>
          <w:bCs/>
          <w:u w:val="single"/>
          <w:lang w:eastAsia="pl-PL"/>
        </w:rPr>
      </w:pPr>
    </w:p>
    <w:p w:rsidR="007D563D" w:rsidRPr="00E0565D" w:rsidRDefault="007D563D" w:rsidP="007D563D">
      <w:pPr>
        <w:spacing w:after="0" w:line="240" w:lineRule="auto"/>
        <w:jc w:val="both"/>
        <w:rPr>
          <w:rFonts w:ascii="Times New Roman" w:eastAsia="Times New Roman" w:hAnsi="Times New Roman" w:cs="Times New Roman"/>
          <w:b/>
          <w:bCs/>
          <w:u w:val="single"/>
          <w:lang w:eastAsia="pl-PL"/>
        </w:rPr>
      </w:pPr>
      <w:r w:rsidRPr="00E0565D">
        <w:rPr>
          <w:rFonts w:ascii="Times New Roman" w:eastAsia="Times New Roman" w:hAnsi="Times New Roman" w:cs="Times New Roman"/>
          <w:b/>
          <w:bCs/>
          <w:u w:val="single"/>
          <w:lang w:eastAsia="pl-PL"/>
        </w:rPr>
        <w:t>3.2 Termin realizacji przedmiotu zamówienia:</w:t>
      </w:r>
    </w:p>
    <w:p w:rsidR="007D563D" w:rsidRPr="00E0565D" w:rsidRDefault="007D563D" w:rsidP="007D563D">
      <w:pPr>
        <w:spacing w:after="0" w:line="240" w:lineRule="auto"/>
        <w:jc w:val="both"/>
        <w:rPr>
          <w:rFonts w:ascii="Times New Roman" w:eastAsia="Times New Roman" w:hAnsi="Times New Roman" w:cs="Times New Roman"/>
          <w:b/>
          <w:bCs/>
          <w:u w:val="single"/>
          <w:lang w:eastAsia="pl-PL"/>
        </w:rPr>
      </w:pPr>
      <w:r>
        <w:rPr>
          <w:rFonts w:ascii="Times New Roman" w:eastAsia="Times New Roman" w:hAnsi="Times New Roman" w:cs="Times New Roman"/>
          <w:b/>
          <w:bCs/>
          <w:u w:val="single"/>
          <w:lang w:eastAsia="pl-PL"/>
        </w:rPr>
        <w:t>W zakresie dostawy 3 automatów: –  do 30 listopada 2019 roku</w:t>
      </w:r>
    </w:p>
    <w:p w:rsidR="007D563D" w:rsidRPr="00E0565D" w:rsidRDefault="007D563D" w:rsidP="007D563D">
      <w:pPr>
        <w:spacing w:after="0" w:line="240" w:lineRule="auto"/>
        <w:jc w:val="both"/>
        <w:rPr>
          <w:rFonts w:ascii="Times New Roman" w:eastAsia="Times New Roman" w:hAnsi="Times New Roman" w:cs="Times New Roman"/>
          <w:b/>
          <w:bCs/>
          <w:u w:val="single"/>
          <w:lang w:eastAsia="pl-PL"/>
        </w:rPr>
      </w:pPr>
      <w:r>
        <w:rPr>
          <w:rFonts w:ascii="Times New Roman" w:eastAsia="Times New Roman" w:hAnsi="Times New Roman" w:cs="Times New Roman"/>
          <w:b/>
          <w:bCs/>
          <w:u w:val="single"/>
          <w:lang w:eastAsia="pl-PL"/>
        </w:rPr>
        <w:t>W zakresie objętym prawem opcji:</w:t>
      </w:r>
    </w:p>
    <w:p w:rsidR="007D563D" w:rsidRDefault="007D563D" w:rsidP="007D563D">
      <w:pPr>
        <w:spacing w:after="0" w:line="240" w:lineRule="auto"/>
        <w:jc w:val="both"/>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3 automaty do 30 listopada 2020 roku;</w:t>
      </w:r>
    </w:p>
    <w:p w:rsidR="007D563D" w:rsidRDefault="007D563D" w:rsidP="007D563D">
      <w:pPr>
        <w:spacing w:after="0" w:line="240" w:lineRule="auto"/>
        <w:jc w:val="both"/>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3 automaty do 30 listopada 2021 roku</w:t>
      </w:r>
    </w:p>
    <w:p w:rsidR="007D563D" w:rsidRPr="00011909" w:rsidRDefault="007D563D" w:rsidP="007D563D">
      <w:pPr>
        <w:spacing w:after="0" w:line="240" w:lineRule="auto"/>
        <w:jc w:val="both"/>
        <w:rPr>
          <w:rFonts w:ascii="Times New Roman" w:eastAsia="Times New Roman" w:hAnsi="Times New Roman" w:cs="Times New Roman"/>
          <w:bCs/>
          <w:szCs w:val="20"/>
          <w:lang w:eastAsia="pl-PL"/>
        </w:rPr>
      </w:pPr>
      <w:r w:rsidRPr="00011909">
        <w:rPr>
          <w:rFonts w:ascii="Times New Roman" w:eastAsia="Times New Roman" w:hAnsi="Times New Roman" w:cs="Times New Roman"/>
          <w:bCs/>
          <w:szCs w:val="20"/>
          <w:lang w:eastAsia="pl-PL"/>
        </w:rPr>
        <w:t>Zamawiający, za termin realizacji rozumie termin dostawy automatu - czyli dostarczenie automatu, jego instalację w wyznaczonym przez Zamawiającego miejscu i uruchomienie tak, aby mogła być przy użyciu tego automatu prowadzona sprzedaż biletów.</w:t>
      </w: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 xml:space="preserve">IV. CENA OFERTY </w:t>
      </w:r>
      <w:r w:rsidRPr="00E0565D">
        <w:rPr>
          <w:rFonts w:ascii="Times New Roman" w:eastAsia="Times New Roman" w:hAnsi="Times New Roman" w:cs="Times New Roman"/>
          <w:szCs w:val="20"/>
          <w:lang w:eastAsia="pl-PL"/>
        </w:rPr>
        <w:t>.</w:t>
      </w: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4.1</w:t>
      </w:r>
      <w:r w:rsidRPr="00E0565D">
        <w:rPr>
          <w:rFonts w:ascii="Times New Roman" w:eastAsia="Times New Roman" w:hAnsi="Times New Roman" w:cs="Times New Roman"/>
          <w:szCs w:val="20"/>
          <w:lang w:eastAsia="pl-PL"/>
        </w:rPr>
        <w:t xml:space="preserve"> Wykonawca jest zobowiązany określić cenę oferty w FORMULARZU OFERTY stanowiącym załącznik numer 1 do niniejszej SIWZ. </w:t>
      </w: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4.2</w:t>
      </w:r>
      <w:r w:rsidRPr="00E0565D">
        <w:rPr>
          <w:rFonts w:ascii="Times New Roman" w:eastAsia="Times New Roman" w:hAnsi="Times New Roman" w:cs="Times New Roman"/>
          <w:szCs w:val="20"/>
          <w:lang w:eastAsia="pl-PL"/>
        </w:rPr>
        <w:t xml:space="preserve"> </w:t>
      </w:r>
      <w:r w:rsidRPr="00E0565D">
        <w:rPr>
          <w:rFonts w:ascii="Times New Roman" w:eastAsia="Times New Roman" w:hAnsi="Times New Roman" w:cs="Times New Roman"/>
          <w:b/>
          <w:szCs w:val="20"/>
          <w:lang w:eastAsia="pl-PL"/>
        </w:rPr>
        <w:t>Cena oferty musi obejmować:</w:t>
      </w:r>
    </w:p>
    <w:p w:rsidR="007D563D" w:rsidRPr="00E0565D" w:rsidRDefault="007D563D" w:rsidP="007D563D">
      <w:pPr>
        <w:tabs>
          <w:tab w:val="num" w:pos="360"/>
        </w:tabs>
        <w:spacing w:after="0" w:line="240" w:lineRule="auto"/>
        <w:ind w:left="360" w:hanging="360"/>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wartość przedmiotu zamówienia,</w:t>
      </w:r>
    </w:p>
    <w:p w:rsidR="007D563D" w:rsidRPr="00E0565D" w:rsidRDefault="007D563D" w:rsidP="007D563D">
      <w:pPr>
        <w:tabs>
          <w:tab w:val="num" w:pos="360"/>
        </w:tabs>
        <w:spacing w:after="0" w:line="240" w:lineRule="auto"/>
        <w:ind w:left="360" w:hanging="360"/>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podatek VAT,</w:t>
      </w:r>
    </w:p>
    <w:p w:rsidR="007D563D" w:rsidRDefault="007D563D" w:rsidP="007D563D">
      <w:pPr>
        <w:spacing w:after="0" w:line="240" w:lineRule="auto"/>
        <w:contextualSpacing/>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 koszty transportu,</w:t>
      </w:r>
    </w:p>
    <w:p w:rsidR="007D563D" w:rsidRDefault="007D563D" w:rsidP="007D563D">
      <w:pPr>
        <w:spacing w:after="0" w:line="240" w:lineRule="auto"/>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 montaż i uruchomienie automatów,</w:t>
      </w:r>
    </w:p>
    <w:p w:rsidR="007D563D" w:rsidRDefault="007D563D" w:rsidP="007D563D">
      <w:pPr>
        <w:spacing w:after="0" w:line="240" w:lineRule="auto"/>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 oprogramowanie do automatów,</w:t>
      </w:r>
    </w:p>
    <w:p w:rsidR="007D563D" w:rsidRPr="00E0565D" w:rsidRDefault="007D563D" w:rsidP="007D563D">
      <w:pPr>
        <w:spacing w:after="0" w:line="240" w:lineRule="auto"/>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 przeszkolenie pracowników Zamawiającego w zakresie serwisu automatów</w:t>
      </w:r>
    </w:p>
    <w:p w:rsidR="007D563D" w:rsidRPr="00E0565D" w:rsidRDefault="007D563D" w:rsidP="007D563D">
      <w:pPr>
        <w:spacing w:after="0" w:line="240" w:lineRule="auto"/>
        <w:contextualSpacing/>
        <w:jc w:val="both"/>
        <w:rPr>
          <w:rFonts w:ascii="Times New Roman" w:eastAsia="Times New Roman" w:hAnsi="Times New Roman" w:cs="Times New Roman"/>
          <w:lang w:eastAsia="pl-PL"/>
        </w:rPr>
      </w:pPr>
      <w:r w:rsidRPr="00E0565D">
        <w:rPr>
          <w:rFonts w:ascii="Times New Roman" w:eastAsia="Times New Roman" w:hAnsi="Times New Roman" w:cs="Times New Roman"/>
          <w:sz w:val="24"/>
          <w:szCs w:val="24"/>
          <w:lang w:eastAsia="pl-PL"/>
        </w:rPr>
        <w:t>- wszelkie inne koszty towarzyszące bezpośrednio lub pośrednio wykonaniu zamówienia.</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4.3</w:t>
      </w:r>
      <w:r w:rsidRPr="00E0565D">
        <w:rPr>
          <w:rFonts w:ascii="Times New Roman" w:eastAsia="Times New Roman" w:hAnsi="Times New Roman" w:cs="Times New Roman"/>
          <w:szCs w:val="20"/>
          <w:lang w:eastAsia="pl-PL"/>
        </w:rPr>
        <w:t xml:space="preserve"> Waluta ceny ofertowej- PLN</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4.4</w:t>
      </w:r>
      <w:r w:rsidRPr="00E0565D">
        <w:rPr>
          <w:rFonts w:ascii="Times New Roman" w:eastAsia="Times New Roman" w:hAnsi="Times New Roman" w:cs="Times New Roman"/>
          <w:szCs w:val="20"/>
          <w:lang w:eastAsia="pl-PL"/>
        </w:rPr>
        <w:t xml:space="preserve"> W okresie obowiązywania Umowy – cena oferty określona w FORMULARZU OFERTY nie może ulec zmianie.</w:t>
      </w:r>
    </w:p>
    <w:p w:rsidR="007D563D" w:rsidRPr="00E0565D" w:rsidRDefault="007D563D" w:rsidP="007D563D">
      <w:pPr>
        <w:spacing w:after="0" w:line="240" w:lineRule="auto"/>
        <w:jc w:val="both"/>
        <w:rPr>
          <w:rFonts w:ascii="Times New Roman" w:eastAsia="Times New Roman" w:hAnsi="Times New Roman" w:cs="Times New Roman"/>
          <w:b/>
          <w:sz w:val="16"/>
          <w:szCs w:val="16"/>
          <w:lang w:eastAsia="pl-PL"/>
        </w:rPr>
      </w:pP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V. ZASADY OCENY OFERT.</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5.1</w:t>
      </w:r>
      <w:r w:rsidRPr="00E0565D">
        <w:rPr>
          <w:rFonts w:ascii="Times New Roman" w:eastAsia="Times New Roman" w:hAnsi="Times New Roman" w:cs="Times New Roman"/>
          <w:szCs w:val="20"/>
          <w:lang w:eastAsia="pl-PL"/>
        </w:rPr>
        <w:t xml:space="preserve"> Oceniane kryteria i ich ranga w ocenie.</w:t>
      </w:r>
    </w:p>
    <w:p w:rsidR="007D563D" w:rsidRPr="00E0565D" w:rsidRDefault="007D563D" w:rsidP="007D563D">
      <w:pPr>
        <w:spacing w:after="0" w:line="240" w:lineRule="auto"/>
        <w:jc w:val="both"/>
        <w:rPr>
          <w:rFonts w:ascii="Times New Roman" w:eastAsia="Times New Roman" w:hAnsi="Times New Roman" w:cs="Times New Roman"/>
          <w:sz w:val="10"/>
          <w:szCs w:val="10"/>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7D563D" w:rsidRPr="00E0565D" w:rsidTr="001226A5">
        <w:tc>
          <w:tcPr>
            <w:tcW w:w="637"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Lp.</w:t>
            </w:r>
          </w:p>
        </w:tc>
        <w:tc>
          <w:tcPr>
            <w:tcW w:w="7513"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KRYTERIUM</w:t>
            </w:r>
          </w:p>
        </w:tc>
        <w:tc>
          <w:tcPr>
            <w:tcW w:w="1061"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RANGA </w:t>
            </w:r>
          </w:p>
        </w:tc>
      </w:tr>
      <w:tr w:rsidR="007D563D" w:rsidRPr="00E0565D" w:rsidTr="001226A5">
        <w:tc>
          <w:tcPr>
            <w:tcW w:w="637"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1.</w:t>
            </w:r>
          </w:p>
        </w:tc>
        <w:tc>
          <w:tcPr>
            <w:tcW w:w="7513"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Cena oferty</w:t>
            </w:r>
          </w:p>
        </w:tc>
        <w:tc>
          <w:tcPr>
            <w:tcW w:w="1061" w:type="dxa"/>
          </w:tcPr>
          <w:p w:rsidR="007D563D" w:rsidRPr="00E0565D" w:rsidRDefault="007D563D" w:rsidP="001226A5">
            <w:pPr>
              <w:tabs>
                <w:tab w:val="center" w:pos="460"/>
              </w:tabs>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84</w:t>
            </w:r>
            <w:r w:rsidRPr="00E0565D">
              <w:rPr>
                <w:rFonts w:ascii="Times New Roman" w:eastAsia="Times New Roman" w:hAnsi="Times New Roman" w:cs="Times New Roman"/>
                <w:szCs w:val="20"/>
                <w:lang w:eastAsia="pl-PL"/>
              </w:rPr>
              <w:t>%</w:t>
            </w:r>
          </w:p>
        </w:tc>
      </w:tr>
      <w:tr w:rsidR="007D563D" w:rsidRPr="00E0565D" w:rsidTr="001226A5">
        <w:tc>
          <w:tcPr>
            <w:tcW w:w="637"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2.</w:t>
            </w:r>
          </w:p>
        </w:tc>
        <w:tc>
          <w:tcPr>
            <w:tcW w:w="7513"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Liczba uruchomionych automatów</w:t>
            </w:r>
          </w:p>
        </w:tc>
        <w:tc>
          <w:tcPr>
            <w:tcW w:w="1061" w:type="dxa"/>
          </w:tcPr>
          <w:p w:rsidR="007D563D" w:rsidRPr="00E0565D" w:rsidRDefault="007D563D" w:rsidP="001226A5">
            <w:pPr>
              <w:tabs>
                <w:tab w:val="center" w:pos="460"/>
              </w:tabs>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3%</w:t>
            </w:r>
          </w:p>
        </w:tc>
      </w:tr>
      <w:tr w:rsidR="007D563D" w:rsidRPr="00E0565D" w:rsidTr="001226A5">
        <w:tc>
          <w:tcPr>
            <w:tcW w:w="637"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lastRenderedPageBreak/>
              <w:t>3.</w:t>
            </w:r>
          </w:p>
        </w:tc>
        <w:tc>
          <w:tcPr>
            <w:tcW w:w="7513"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bookmarkStart w:id="3" w:name="_Hlk10035720"/>
            <w:r>
              <w:rPr>
                <w:rFonts w:ascii="Times New Roman" w:eastAsia="Times New Roman" w:hAnsi="Times New Roman" w:cs="Times New Roman"/>
                <w:szCs w:val="20"/>
                <w:lang w:eastAsia="pl-PL"/>
              </w:rPr>
              <w:t>Liczba pasażerskich przewoźników kolejowych którym Wykonawca dostarczył automaty</w:t>
            </w:r>
            <w:bookmarkEnd w:id="3"/>
          </w:p>
        </w:tc>
        <w:tc>
          <w:tcPr>
            <w:tcW w:w="1061" w:type="dxa"/>
          </w:tcPr>
          <w:p w:rsidR="007D563D" w:rsidRPr="00E0565D" w:rsidRDefault="007D563D" w:rsidP="001226A5">
            <w:pPr>
              <w:tabs>
                <w:tab w:val="center" w:pos="460"/>
              </w:tabs>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3%</w:t>
            </w:r>
          </w:p>
        </w:tc>
      </w:tr>
      <w:tr w:rsidR="007D563D" w:rsidRPr="00E0565D" w:rsidTr="001226A5">
        <w:tc>
          <w:tcPr>
            <w:tcW w:w="637"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4</w:t>
            </w:r>
            <w:r w:rsidRPr="00E0565D">
              <w:rPr>
                <w:rFonts w:ascii="Times New Roman" w:eastAsia="Times New Roman" w:hAnsi="Times New Roman" w:cs="Times New Roman"/>
                <w:szCs w:val="20"/>
                <w:lang w:eastAsia="pl-PL"/>
              </w:rPr>
              <w:t>.</w:t>
            </w:r>
          </w:p>
        </w:tc>
        <w:tc>
          <w:tcPr>
            <w:tcW w:w="7513"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Utrzymanie oprogramowania oraz serwis bazodanowy</w:t>
            </w:r>
          </w:p>
        </w:tc>
        <w:tc>
          <w:tcPr>
            <w:tcW w:w="1061" w:type="dxa"/>
          </w:tcPr>
          <w:p w:rsidR="007D563D" w:rsidRPr="00E0565D" w:rsidRDefault="007D563D" w:rsidP="001226A5">
            <w:pPr>
              <w:tabs>
                <w:tab w:val="center" w:pos="460"/>
              </w:tabs>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10</w:t>
            </w:r>
            <w:r w:rsidRPr="00E0565D">
              <w:rPr>
                <w:rFonts w:ascii="Times New Roman" w:eastAsia="Times New Roman" w:hAnsi="Times New Roman" w:cs="Times New Roman"/>
                <w:szCs w:val="20"/>
                <w:lang w:eastAsia="pl-PL"/>
              </w:rPr>
              <w:t>%</w:t>
            </w:r>
          </w:p>
        </w:tc>
      </w:tr>
    </w:tbl>
    <w:p w:rsidR="007D563D" w:rsidRPr="00E0565D" w:rsidRDefault="007D563D" w:rsidP="007D563D">
      <w:pPr>
        <w:spacing w:after="0" w:line="240" w:lineRule="auto"/>
        <w:jc w:val="both"/>
        <w:rPr>
          <w:rFonts w:ascii="Times New Roman" w:eastAsia="Times New Roman" w:hAnsi="Times New Roman" w:cs="Times New Roman"/>
          <w:b/>
          <w:szCs w:val="20"/>
          <w:lang w:eastAsia="pl-PL"/>
        </w:rPr>
      </w:pP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5.2</w:t>
      </w:r>
      <w:r w:rsidRPr="00E0565D">
        <w:rPr>
          <w:rFonts w:ascii="Times New Roman" w:eastAsia="Times New Roman" w:hAnsi="Times New Roman" w:cs="Times New Roman"/>
          <w:szCs w:val="20"/>
          <w:lang w:eastAsia="pl-PL"/>
        </w:rPr>
        <w:t xml:space="preserve">  </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 punktacja za  kryterium - </w:t>
      </w:r>
      <w:r w:rsidRPr="00E0565D">
        <w:rPr>
          <w:rFonts w:ascii="Times New Roman" w:eastAsia="Times New Roman" w:hAnsi="Times New Roman" w:cs="Times New Roman"/>
          <w:b/>
          <w:szCs w:val="20"/>
          <w:lang w:eastAsia="pl-PL"/>
        </w:rPr>
        <w:t>cena oferty</w:t>
      </w:r>
      <w:r w:rsidRPr="00E0565D">
        <w:rPr>
          <w:rFonts w:ascii="Times New Roman" w:eastAsia="Times New Roman" w:hAnsi="Times New Roman" w:cs="Times New Roman"/>
          <w:szCs w:val="20"/>
          <w:lang w:eastAsia="pl-PL"/>
        </w:rPr>
        <w:t>- obliczona będzie wg następującego wzoru:</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               najniższa z oferowanych cen  ofertowych</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C= -----------------------------------------------------------------------------------------  x </w:t>
      </w:r>
      <w:r>
        <w:rPr>
          <w:rFonts w:ascii="Times New Roman" w:eastAsia="Times New Roman" w:hAnsi="Times New Roman" w:cs="Times New Roman"/>
          <w:szCs w:val="20"/>
          <w:lang w:eastAsia="pl-PL"/>
        </w:rPr>
        <w:t>91</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                        cena ofertowa oferty rozpatrywanej</w:t>
      </w:r>
    </w:p>
    <w:p w:rsidR="007D563D" w:rsidRPr="00E0565D" w:rsidRDefault="007D563D" w:rsidP="007D563D">
      <w:pPr>
        <w:spacing w:after="0" w:line="240" w:lineRule="auto"/>
        <w:rPr>
          <w:rFonts w:ascii="Times New Roman" w:eastAsia="Times New Roman" w:hAnsi="Times New Roman" w:cs="Times New Roman"/>
          <w:szCs w:val="20"/>
          <w:lang w:eastAsia="pl-PL"/>
        </w:rPr>
      </w:pPr>
    </w:p>
    <w:p w:rsidR="007D563D" w:rsidRDefault="007D563D" w:rsidP="007D563D">
      <w:pPr>
        <w:spacing w:after="0" w:line="24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xml:space="preserve">- punktacja za kryterium - </w:t>
      </w:r>
      <w:r w:rsidRPr="00DA31CD">
        <w:rPr>
          <w:rFonts w:ascii="Times New Roman" w:eastAsia="Times New Roman" w:hAnsi="Times New Roman" w:cs="Times New Roman"/>
          <w:b/>
          <w:szCs w:val="20"/>
          <w:lang w:eastAsia="pl-PL"/>
        </w:rPr>
        <w:t>liczba uruchomionych automatów</w:t>
      </w:r>
      <w:r>
        <w:rPr>
          <w:rFonts w:ascii="Times New Roman" w:eastAsia="Times New Roman" w:hAnsi="Times New Roman" w:cs="Times New Roman"/>
          <w:szCs w:val="20"/>
          <w:lang w:eastAsia="pl-PL"/>
        </w:rPr>
        <w:t xml:space="preserve"> – przyznana zostanie w następujący sposób:</w:t>
      </w:r>
    </w:p>
    <w:p w:rsidR="007D563D" w:rsidRDefault="007D563D" w:rsidP="007D563D">
      <w:pPr>
        <w:spacing w:after="0" w:line="240" w:lineRule="auto"/>
        <w:rPr>
          <w:rFonts w:ascii="Times New Roman" w:eastAsia="Times New Roman" w:hAnsi="Times New Roman" w:cs="Times New Roman"/>
          <w:szCs w:val="20"/>
          <w:lang w:eastAsia="pl-PL"/>
        </w:rPr>
      </w:pPr>
    </w:p>
    <w:p w:rsidR="007D563D" w:rsidRDefault="007D563D" w:rsidP="007D563D">
      <w:pPr>
        <w:spacing w:after="0" w:line="24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xml:space="preserve">Wykonawca, który zadeklaruje największą liczbę uruchomionych automatów, otrzyma 3 pkt, </w:t>
      </w:r>
    </w:p>
    <w:p w:rsidR="007D563D" w:rsidRDefault="007D563D" w:rsidP="007D563D">
      <w:pPr>
        <w:spacing w:after="0" w:line="24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Drugi pod względem liczby zadeklarowanych uruchomionych  automatów Wykonawca otrzyma 2 pkt,</w:t>
      </w:r>
    </w:p>
    <w:p w:rsidR="007D563D" w:rsidRDefault="007D563D" w:rsidP="007D563D">
      <w:pPr>
        <w:spacing w:after="0" w:line="24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Trzeci pod względem liczby zadeklarowanych uruchomionych  automatów Wykonawca otrzyma 1 pkt,</w:t>
      </w:r>
    </w:p>
    <w:p w:rsidR="007D563D" w:rsidRDefault="007D563D" w:rsidP="007D563D">
      <w:pPr>
        <w:spacing w:after="0" w:line="24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xml:space="preserve">Pozostali Wykonawcy nie otrzymają punktów w tym kryterium. </w:t>
      </w:r>
    </w:p>
    <w:p w:rsidR="007D563D" w:rsidRDefault="007D563D" w:rsidP="007D563D">
      <w:pPr>
        <w:spacing w:after="0" w:line="240" w:lineRule="auto"/>
        <w:rPr>
          <w:rFonts w:ascii="Times New Roman" w:eastAsia="Times New Roman" w:hAnsi="Times New Roman" w:cs="Times New Roman"/>
          <w:szCs w:val="20"/>
          <w:lang w:eastAsia="pl-PL"/>
        </w:rPr>
      </w:pPr>
    </w:p>
    <w:p w:rsidR="007D563D" w:rsidRDefault="007D563D" w:rsidP="007D563D">
      <w:pPr>
        <w:spacing w:after="0" w:line="24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xml:space="preserve">- punktacja za kryterium - </w:t>
      </w:r>
      <w:r w:rsidRPr="004F4620">
        <w:rPr>
          <w:rFonts w:ascii="Times New Roman" w:eastAsia="Times New Roman" w:hAnsi="Times New Roman" w:cs="Times New Roman"/>
          <w:b/>
          <w:szCs w:val="20"/>
          <w:lang w:eastAsia="pl-PL"/>
        </w:rPr>
        <w:t>liczba pasażerskich przewoźników kolejowych którym Wykonawca dostarczył automaty</w:t>
      </w:r>
      <w:r>
        <w:rPr>
          <w:rFonts w:ascii="Times New Roman" w:eastAsia="Times New Roman" w:hAnsi="Times New Roman" w:cs="Times New Roman"/>
          <w:b/>
          <w:szCs w:val="20"/>
          <w:lang w:eastAsia="pl-PL"/>
        </w:rPr>
        <w:t xml:space="preserve"> </w:t>
      </w:r>
      <w:r>
        <w:rPr>
          <w:rFonts w:ascii="Times New Roman" w:eastAsia="Times New Roman" w:hAnsi="Times New Roman" w:cs="Times New Roman"/>
          <w:szCs w:val="20"/>
          <w:lang w:eastAsia="pl-PL"/>
        </w:rPr>
        <w:t>– przyznana zostanie w następujący sposób:</w:t>
      </w:r>
    </w:p>
    <w:p w:rsidR="007D563D" w:rsidRDefault="007D563D" w:rsidP="007D563D">
      <w:pPr>
        <w:spacing w:after="0" w:line="240" w:lineRule="auto"/>
        <w:rPr>
          <w:rFonts w:ascii="Times New Roman" w:eastAsia="Times New Roman" w:hAnsi="Times New Roman" w:cs="Times New Roman"/>
          <w:szCs w:val="20"/>
          <w:lang w:eastAsia="pl-PL"/>
        </w:rPr>
      </w:pPr>
    </w:p>
    <w:p w:rsidR="007D563D" w:rsidRDefault="007D563D" w:rsidP="007D563D">
      <w:pPr>
        <w:spacing w:after="0" w:line="24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Wykonawca, który legitymuje się uruchomieniem największej liczby usług przewoźników kolejowych otrzyma 3 pkt,</w:t>
      </w:r>
    </w:p>
    <w:p w:rsidR="007D563D" w:rsidRDefault="007D563D" w:rsidP="007D563D">
      <w:pPr>
        <w:spacing w:after="0" w:line="24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Drugi pod względem ilości uruchomionych usług dla przewoźników kolejowych otrzyma 2 pkt,</w:t>
      </w:r>
    </w:p>
    <w:p w:rsidR="007D563D" w:rsidRPr="007D568E" w:rsidRDefault="007D563D" w:rsidP="007D563D">
      <w:pPr>
        <w:spacing w:after="0" w:line="24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Trzeci</w:t>
      </w:r>
      <w:r w:rsidRPr="007D568E">
        <w:rPr>
          <w:rFonts w:ascii="Times New Roman" w:eastAsia="Times New Roman" w:hAnsi="Times New Roman" w:cs="Times New Roman"/>
          <w:szCs w:val="20"/>
          <w:lang w:eastAsia="pl-PL"/>
        </w:rPr>
        <w:t xml:space="preserve"> pod względem </w:t>
      </w:r>
      <w:r>
        <w:rPr>
          <w:rFonts w:ascii="Times New Roman" w:eastAsia="Times New Roman" w:hAnsi="Times New Roman" w:cs="Times New Roman"/>
          <w:szCs w:val="20"/>
          <w:lang w:eastAsia="pl-PL"/>
        </w:rPr>
        <w:t xml:space="preserve">ilości uruchomionych usług dla przewoźników kolejowych </w:t>
      </w:r>
      <w:r w:rsidRPr="007D568E">
        <w:rPr>
          <w:rFonts w:ascii="Times New Roman" w:eastAsia="Times New Roman" w:hAnsi="Times New Roman" w:cs="Times New Roman"/>
          <w:szCs w:val="20"/>
          <w:lang w:eastAsia="pl-PL"/>
        </w:rPr>
        <w:t xml:space="preserve">otrzyma </w:t>
      </w:r>
      <w:r>
        <w:rPr>
          <w:rFonts w:ascii="Times New Roman" w:eastAsia="Times New Roman" w:hAnsi="Times New Roman" w:cs="Times New Roman"/>
          <w:szCs w:val="20"/>
          <w:lang w:eastAsia="pl-PL"/>
        </w:rPr>
        <w:t>1</w:t>
      </w:r>
      <w:r w:rsidRPr="007D568E">
        <w:rPr>
          <w:rFonts w:ascii="Times New Roman" w:eastAsia="Times New Roman" w:hAnsi="Times New Roman" w:cs="Times New Roman"/>
          <w:szCs w:val="20"/>
          <w:lang w:eastAsia="pl-PL"/>
        </w:rPr>
        <w:t xml:space="preserve"> </w:t>
      </w:r>
      <w:r>
        <w:rPr>
          <w:rFonts w:ascii="Times New Roman" w:eastAsia="Times New Roman" w:hAnsi="Times New Roman" w:cs="Times New Roman"/>
          <w:szCs w:val="20"/>
          <w:lang w:eastAsia="pl-PL"/>
        </w:rPr>
        <w:t>p</w:t>
      </w:r>
      <w:r w:rsidRPr="007D568E">
        <w:rPr>
          <w:rFonts w:ascii="Times New Roman" w:eastAsia="Times New Roman" w:hAnsi="Times New Roman" w:cs="Times New Roman"/>
          <w:szCs w:val="20"/>
          <w:lang w:eastAsia="pl-PL"/>
        </w:rPr>
        <w:t>kt,</w:t>
      </w:r>
    </w:p>
    <w:p w:rsidR="007D563D" w:rsidRDefault="007D563D" w:rsidP="007D563D">
      <w:pPr>
        <w:spacing w:after="0" w:line="24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Pozostali wykonawcy nie otrzymają punktów w tym kryterium.</w:t>
      </w:r>
    </w:p>
    <w:p w:rsidR="007D563D" w:rsidRPr="004F4620" w:rsidRDefault="007D563D" w:rsidP="007D563D">
      <w:pPr>
        <w:spacing w:after="0" w:line="240" w:lineRule="auto"/>
        <w:rPr>
          <w:rFonts w:ascii="Times New Roman" w:eastAsia="Times New Roman" w:hAnsi="Times New Roman" w:cs="Times New Roman"/>
          <w:szCs w:val="20"/>
          <w:lang w:eastAsia="pl-PL"/>
        </w:rPr>
      </w:pPr>
    </w:p>
    <w:p w:rsidR="007D563D" w:rsidRPr="00E0565D" w:rsidRDefault="007D563D" w:rsidP="007D563D">
      <w:pPr>
        <w:spacing w:after="0" w:line="24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 punktacja za kryterium – </w:t>
      </w:r>
      <w:bookmarkStart w:id="4" w:name="_Hlk11738108"/>
      <w:r>
        <w:rPr>
          <w:rFonts w:ascii="Times New Roman" w:eastAsia="Times New Roman" w:hAnsi="Times New Roman" w:cs="Times New Roman"/>
          <w:b/>
          <w:szCs w:val="20"/>
          <w:lang w:eastAsia="pl-PL"/>
        </w:rPr>
        <w:t>utrzymanie oprogramowania oraz serwis bazodanowy</w:t>
      </w:r>
      <w:bookmarkEnd w:id="4"/>
      <w:r w:rsidRPr="00E0565D">
        <w:rPr>
          <w:rFonts w:ascii="Times New Roman" w:eastAsia="Times New Roman" w:hAnsi="Times New Roman" w:cs="Times New Roman"/>
          <w:szCs w:val="20"/>
          <w:lang w:eastAsia="pl-PL"/>
        </w:rPr>
        <w:t>– przyznana zostanie w następujący sposób:</w:t>
      </w:r>
    </w:p>
    <w:p w:rsidR="007D563D" w:rsidRPr="00E0565D" w:rsidRDefault="007D563D" w:rsidP="007D563D">
      <w:pPr>
        <w:spacing w:after="0" w:line="240" w:lineRule="auto"/>
        <w:rPr>
          <w:rFonts w:ascii="Times New Roman" w:eastAsia="Times New Roman" w:hAnsi="Times New Roman" w:cs="Times New Roman"/>
          <w:szCs w:val="20"/>
          <w:lang w:eastAsia="pl-PL"/>
        </w:rPr>
      </w:pPr>
    </w:p>
    <w:p w:rsidR="007D563D" w:rsidRPr="00E0565D" w:rsidRDefault="007D563D" w:rsidP="007D563D">
      <w:pPr>
        <w:spacing w:after="0" w:line="24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Oferta z naj</w:t>
      </w:r>
      <w:r>
        <w:rPr>
          <w:rFonts w:ascii="Times New Roman" w:eastAsia="Times New Roman" w:hAnsi="Times New Roman" w:cs="Times New Roman"/>
          <w:szCs w:val="20"/>
          <w:lang w:eastAsia="pl-PL"/>
        </w:rPr>
        <w:t>niższą opłatą miesięczną za utrzymanie i serwis</w:t>
      </w:r>
      <w:r w:rsidRPr="00E0565D">
        <w:rPr>
          <w:rFonts w:ascii="Times New Roman" w:eastAsia="Times New Roman" w:hAnsi="Times New Roman" w:cs="Times New Roman"/>
          <w:szCs w:val="20"/>
          <w:lang w:eastAsia="pl-PL"/>
        </w:rPr>
        <w:t xml:space="preserve"> – </w:t>
      </w:r>
      <w:r>
        <w:rPr>
          <w:rFonts w:ascii="Times New Roman" w:eastAsia="Times New Roman" w:hAnsi="Times New Roman" w:cs="Times New Roman"/>
          <w:szCs w:val="20"/>
          <w:lang w:eastAsia="pl-PL"/>
        </w:rPr>
        <w:t>10</w:t>
      </w:r>
      <w:r w:rsidRPr="00E0565D">
        <w:rPr>
          <w:rFonts w:ascii="Times New Roman" w:eastAsia="Times New Roman" w:hAnsi="Times New Roman" w:cs="Times New Roman"/>
          <w:szCs w:val="20"/>
          <w:lang w:eastAsia="pl-PL"/>
        </w:rPr>
        <w:t xml:space="preserve"> pkt;</w:t>
      </w:r>
    </w:p>
    <w:p w:rsidR="007D563D" w:rsidRPr="00E0565D" w:rsidRDefault="007D563D" w:rsidP="007D563D">
      <w:pPr>
        <w:spacing w:after="0" w:line="24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Oferta druga pod </w:t>
      </w:r>
      <w:r>
        <w:rPr>
          <w:rFonts w:ascii="Times New Roman" w:eastAsia="Times New Roman" w:hAnsi="Times New Roman" w:cs="Times New Roman"/>
          <w:szCs w:val="20"/>
          <w:lang w:eastAsia="pl-PL"/>
        </w:rPr>
        <w:t xml:space="preserve">względem </w:t>
      </w:r>
      <w:bookmarkStart w:id="5" w:name="_Hlk11661722"/>
      <w:r>
        <w:rPr>
          <w:rFonts w:ascii="Times New Roman" w:eastAsia="Times New Roman" w:hAnsi="Times New Roman" w:cs="Times New Roman"/>
          <w:szCs w:val="20"/>
          <w:lang w:eastAsia="pl-PL"/>
        </w:rPr>
        <w:t>wysokości opłaty miesięcznej za utrzymanie i serwis</w:t>
      </w:r>
      <w:bookmarkEnd w:id="5"/>
      <w:r>
        <w:rPr>
          <w:rFonts w:ascii="Times New Roman" w:eastAsia="Times New Roman" w:hAnsi="Times New Roman" w:cs="Times New Roman"/>
          <w:szCs w:val="20"/>
          <w:lang w:eastAsia="pl-PL"/>
        </w:rPr>
        <w:t xml:space="preserve"> </w:t>
      </w:r>
      <w:r w:rsidRPr="00E0565D">
        <w:rPr>
          <w:rFonts w:ascii="Times New Roman" w:eastAsia="Times New Roman" w:hAnsi="Times New Roman" w:cs="Times New Roman"/>
          <w:szCs w:val="20"/>
          <w:lang w:eastAsia="pl-PL"/>
        </w:rPr>
        <w:t xml:space="preserve"> – </w:t>
      </w:r>
      <w:r>
        <w:rPr>
          <w:rFonts w:ascii="Times New Roman" w:eastAsia="Times New Roman" w:hAnsi="Times New Roman" w:cs="Times New Roman"/>
          <w:szCs w:val="20"/>
          <w:lang w:eastAsia="pl-PL"/>
        </w:rPr>
        <w:t xml:space="preserve">5 </w:t>
      </w:r>
      <w:r w:rsidRPr="00E0565D">
        <w:rPr>
          <w:rFonts w:ascii="Times New Roman" w:eastAsia="Times New Roman" w:hAnsi="Times New Roman" w:cs="Times New Roman"/>
          <w:szCs w:val="20"/>
          <w:lang w:eastAsia="pl-PL"/>
        </w:rPr>
        <w:t>pkt;</w:t>
      </w:r>
    </w:p>
    <w:p w:rsidR="007D563D" w:rsidRPr="00E0565D" w:rsidRDefault="007D563D" w:rsidP="007D563D">
      <w:pPr>
        <w:spacing w:after="0" w:line="24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Oferta trzecia pod względem </w:t>
      </w:r>
      <w:r w:rsidRPr="00011909">
        <w:rPr>
          <w:rFonts w:ascii="Times New Roman" w:eastAsia="Times New Roman" w:hAnsi="Times New Roman" w:cs="Times New Roman"/>
          <w:szCs w:val="20"/>
          <w:lang w:eastAsia="pl-PL"/>
        </w:rPr>
        <w:t>wysokości opłaty miesięcznej za utrzymanie i serwis</w:t>
      </w:r>
      <w:r w:rsidRPr="00E0565D">
        <w:rPr>
          <w:rFonts w:ascii="Times New Roman" w:eastAsia="Times New Roman" w:hAnsi="Times New Roman" w:cs="Times New Roman"/>
          <w:szCs w:val="20"/>
          <w:lang w:eastAsia="pl-PL"/>
        </w:rPr>
        <w:t xml:space="preserve"> – </w:t>
      </w:r>
      <w:r>
        <w:rPr>
          <w:rFonts w:ascii="Times New Roman" w:eastAsia="Times New Roman" w:hAnsi="Times New Roman" w:cs="Times New Roman"/>
          <w:szCs w:val="20"/>
          <w:lang w:eastAsia="pl-PL"/>
        </w:rPr>
        <w:t>1</w:t>
      </w:r>
      <w:r w:rsidRPr="00E0565D">
        <w:rPr>
          <w:rFonts w:ascii="Times New Roman" w:eastAsia="Times New Roman" w:hAnsi="Times New Roman" w:cs="Times New Roman"/>
          <w:szCs w:val="20"/>
          <w:lang w:eastAsia="pl-PL"/>
        </w:rPr>
        <w:t xml:space="preserve"> pkt.</w:t>
      </w:r>
    </w:p>
    <w:p w:rsidR="007D563D" w:rsidRPr="00E0565D" w:rsidRDefault="007D563D" w:rsidP="007D563D">
      <w:pPr>
        <w:spacing w:after="0" w:line="24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Pozostałe oferty nie otrzymają punktów</w:t>
      </w:r>
      <w:r>
        <w:rPr>
          <w:rFonts w:ascii="Times New Roman" w:eastAsia="Times New Roman" w:hAnsi="Times New Roman" w:cs="Times New Roman"/>
          <w:szCs w:val="20"/>
          <w:lang w:eastAsia="pl-PL"/>
        </w:rPr>
        <w:t xml:space="preserve"> w tym kryterium</w:t>
      </w:r>
      <w:r w:rsidRPr="00E0565D">
        <w:rPr>
          <w:rFonts w:ascii="Times New Roman" w:eastAsia="Times New Roman" w:hAnsi="Times New Roman" w:cs="Times New Roman"/>
          <w:szCs w:val="20"/>
          <w:lang w:eastAsia="pl-PL"/>
        </w:rPr>
        <w:t>.</w:t>
      </w:r>
    </w:p>
    <w:p w:rsidR="007D563D" w:rsidRDefault="007D563D" w:rsidP="007D563D">
      <w:pPr>
        <w:spacing w:after="0" w:line="24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W przypadku złożenia ofert z jednakow</w:t>
      </w:r>
      <w:r>
        <w:rPr>
          <w:rFonts w:ascii="Times New Roman" w:eastAsia="Times New Roman" w:hAnsi="Times New Roman" w:cs="Times New Roman"/>
          <w:szCs w:val="20"/>
          <w:lang w:eastAsia="pl-PL"/>
        </w:rPr>
        <w:t>ą wysokością opłaty miesięcznej</w:t>
      </w:r>
      <w:r w:rsidRPr="00E0565D">
        <w:rPr>
          <w:rFonts w:ascii="Times New Roman" w:eastAsia="Times New Roman" w:hAnsi="Times New Roman" w:cs="Times New Roman"/>
          <w:szCs w:val="20"/>
          <w:lang w:eastAsia="pl-PL"/>
        </w:rPr>
        <w:t>, każda z tych ofert otrzyma taką samą liczbę punktów.</w:t>
      </w:r>
    </w:p>
    <w:p w:rsidR="007D563D" w:rsidRPr="00011909" w:rsidRDefault="007D563D" w:rsidP="007D563D">
      <w:pPr>
        <w:spacing w:after="0" w:line="24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W razie niezaproponowania żadnej opłaty, oferta</w:t>
      </w:r>
      <w:r w:rsidRPr="00011909">
        <w:rPr>
          <w:rFonts w:ascii="Times New Roman" w:eastAsia="Times New Roman" w:hAnsi="Times New Roman" w:cs="Times New Roman"/>
          <w:szCs w:val="20"/>
          <w:lang w:eastAsia="pl-PL"/>
        </w:rPr>
        <w:t xml:space="preserve"> uznan</w:t>
      </w:r>
      <w:r>
        <w:rPr>
          <w:rFonts w:ascii="Times New Roman" w:eastAsia="Times New Roman" w:hAnsi="Times New Roman" w:cs="Times New Roman"/>
          <w:szCs w:val="20"/>
          <w:lang w:eastAsia="pl-PL"/>
        </w:rPr>
        <w:t>a</w:t>
      </w:r>
      <w:r w:rsidRPr="00011909">
        <w:rPr>
          <w:rFonts w:ascii="Times New Roman" w:eastAsia="Times New Roman" w:hAnsi="Times New Roman" w:cs="Times New Roman"/>
          <w:szCs w:val="20"/>
          <w:lang w:eastAsia="pl-PL"/>
        </w:rPr>
        <w:t xml:space="preserve"> będzie za niezgodn</w:t>
      </w:r>
      <w:r>
        <w:rPr>
          <w:rFonts w:ascii="Times New Roman" w:eastAsia="Times New Roman" w:hAnsi="Times New Roman" w:cs="Times New Roman"/>
          <w:szCs w:val="20"/>
          <w:lang w:eastAsia="pl-PL"/>
        </w:rPr>
        <w:t>ą</w:t>
      </w:r>
      <w:r w:rsidRPr="00011909">
        <w:rPr>
          <w:rFonts w:ascii="Times New Roman" w:eastAsia="Times New Roman" w:hAnsi="Times New Roman" w:cs="Times New Roman"/>
          <w:szCs w:val="20"/>
          <w:lang w:eastAsia="pl-PL"/>
        </w:rPr>
        <w:t xml:space="preserve"> z treścią SIWZ i będzie skutkować odrzuceniem oferty. </w:t>
      </w:r>
    </w:p>
    <w:p w:rsidR="007D563D" w:rsidRPr="00E0565D" w:rsidRDefault="007D563D" w:rsidP="007D563D">
      <w:pPr>
        <w:spacing w:after="0" w:line="24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xml:space="preserve">  </w:t>
      </w:r>
    </w:p>
    <w:p w:rsidR="007D563D" w:rsidRPr="00E0565D" w:rsidRDefault="007D563D" w:rsidP="007D563D">
      <w:pPr>
        <w:spacing w:after="0" w:line="240" w:lineRule="auto"/>
        <w:jc w:val="both"/>
        <w:rPr>
          <w:rFonts w:ascii="Times New Roman" w:eastAsia="Times New Roman" w:hAnsi="Times New Roman" w:cs="Times New Roman"/>
          <w:u w:val="single"/>
          <w:lang w:eastAsia="pl-PL"/>
        </w:rPr>
      </w:pPr>
      <w:r w:rsidRPr="00E0565D">
        <w:rPr>
          <w:rFonts w:ascii="Times New Roman" w:eastAsia="Times New Roman" w:hAnsi="Times New Roman" w:cs="Times New Roman"/>
          <w:b/>
          <w:u w:val="single"/>
          <w:lang w:eastAsia="pl-PL"/>
        </w:rPr>
        <w:t>5.3</w:t>
      </w:r>
      <w:r w:rsidRPr="00E0565D">
        <w:rPr>
          <w:rFonts w:ascii="Times New Roman" w:eastAsia="Times New Roman" w:hAnsi="Times New Roman" w:cs="Times New Roman"/>
          <w:u w:val="single"/>
          <w:lang w:eastAsia="pl-PL"/>
        </w:rPr>
        <w:t xml:space="preserve"> Zasady oceny ofert i udzielenia zamówienia </w:t>
      </w:r>
    </w:p>
    <w:p w:rsidR="007D563D" w:rsidRPr="00E0565D" w:rsidRDefault="007D563D" w:rsidP="007D563D">
      <w:p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Zamawiający udzieli zamówienia Wykonawcy, którego oferta :</w:t>
      </w:r>
    </w:p>
    <w:p w:rsidR="007D563D" w:rsidRPr="00E0565D" w:rsidRDefault="007D563D" w:rsidP="007D563D">
      <w:pPr>
        <w:numPr>
          <w:ilvl w:val="0"/>
          <w:numId w:val="1"/>
        </w:num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 xml:space="preserve">odpowiada wszystkim wymaganiom określonym w Regulaminie udzielania przez PKP Szybka Kolej Miejska w Trójmieście Sp. z o.o.  zamówień sektorowych na roboty budowlane, dostawy i usługi, o których mowa w art. 132 ustawy Prawo zamówień publicznych (tj. Dz. U. z 2018 r., poz. 1986 z późn. zm.)  </w:t>
      </w:r>
    </w:p>
    <w:p w:rsidR="007D563D" w:rsidRPr="00E0565D" w:rsidRDefault="007D563D" w:rsidP="007D563D">
      <w:pPr>
        <w:numPr>
          <w:ilvl w:val="0"/>
          <w:numId w:val="1"/>
        </w:num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odpowiada wszystkim wymaganiom określonym w Specyfikacji Istotnych Warunków Zamówienia</w:t>
      </w:r>
    </w:p>
    <w:p w:rsidR="007D563D" w:rsidRPr="00E0565D" w:rsidRDefault="007D563D" w:rsidP="007D563D">
      <w:pPr>
        <w:numPr>
          <w:ilvl w:val="0"/>
          <w:numId w:val="1"/>
        </w:numPr>
        <w:spacing w:after="0" w:line="240" w:lineRule="auto"/>
        <w:jc w:val="both"/>
        <w:rPr>
          <w:rFonts w:ascii="Times New Roman" w:eastAsia="Times New Roman" w:hAnsi="Times New Roman" w:cs="Times New Roman"/>
          <w:b/>
          <w:lang w:eastAsia="pl-PL"/>
        </w:rPr>
      </w:pPr>
      <w:r w:rsidRPr="00E0565D">
        <w:rPr>
          <w:rFonts w:ascii="Times New Roman" w:eastAsia="Times New Roman" w:hAnsi="Times New Roman" w:cs="Times New Roman"/>
          <w:lang w:eastAsia="pl-PL"/>
        </w:rPr>
        <w:t>została uznana za najkorzystniejszą w oparciu o podane kryteria wyboru (uzyskała największą liczbę punktów)</w:t>
      </w:r>
    </w:p>
    <w:p w:rsidR="007D563D" w:rsidRDefault="007D563D" w:rsidP="007D563D">
      <w:pPr>
        <w:spacing w:after="0" w:line="240" w:lineRule="auto"/>
        <w:jc w:val="both"/>
        <w:rPr>
          <w:rFonts w:ascii="Times New Roman" w:eastAsia="Times New Roman" w:hAnsi="Times New Roman" w:cs="Times New Roman"/>
          <w:b/>
          <w:szCs w:val="20"/>
          <w:lang w:eastAsia="pl-PL"/>
        </w:rPr>
      </w:pP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VI. TERMIN ZWIĄZANIA OFERTĄ.</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Wykonawca jest związany ofertą przez okres 60 dni licząc od dnia, w którym upływa termin składania ofert.</w:t>
      </w: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p>
    <w:p w:rsidR="007D563D" w:rsidRDefault="007D563D" w:rsidP="007D563D">
      <w:pPr>
        <w:spacing w:after="0" w:line="240" w:lineRule="auto"/>
        <w:jc w:val="both"/>
        <w:rPr>
          <w:rFonts w:ascii="Times New Roman" w:eastAsia="Times New Roman" w:hAnsi="Times New Roman" w:cs="Times New Roman"/>
          <w:b/>
          <w:szCs w:val="20"/>
          <w:lang w:eastAsia="pl-PL"/>
        </w:rPr>
      </w:pP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lastRenderedPageBreak/>
        <w:t>VII. MIEJSCE I TERMIN SKŁADANIA OFERT.</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7.1</w:t>
      </w:r>
      <w:r w:rsidRPr="00E0565D">
        <w:rPr>
          <w:rFonts w:ascii="Times New Roman" w:eastAsia="Times New Roman" w:hAnsi="Times New Roman" w:cs="Times New Roman"/>
          <w:szCs w:val="20"/>
          <w:lang w:eastAsia="pl-PL"/>
        </w:rPr>
        <w:t>.Ofertę w zapieczętowanej kopercie opatrzonej napisami określonymi w pkt II podpunkt 2.4  niniejszej SIWZ - należy złożyć do dnia:</w:t>
      </w:r>
      <w:r w:rsidRPr="00E0565D">
        <w:rPr>
          <w:rFonts w:ascii="Times New Roman" w:eastAsia="Times New Roman" w:hAnsi="Times New Roman" w:cs="Times New Roman"/>
          <w:b/>
          <w:szCs w:val="20"/>
          <w:u w:val="single"/>
          <w:lang w:eastAsia="pl-PL"/>
        </w:rPr>
        <w:t xml:space="preserve"> </w:t>
      </w:r>
      <w:r>
        <w:rPr>
          <w:rFonts w:ascii="Times New Roman" w:eastAsia="Times New Roman" w:hAnsi="Times New Roman" w:cs="Times New Roman"/>
          <w:b/>
          <w:szCs w:val="20"/>
          <w:u w:val="single"/>
          <w:lang w:eastAsia="pl-PL"/>
        </w:rPr>
        <w:t>26</w:t>
      </w:r>
      <w:r w:rsidRPr="00E0565D">
        <w:rPr>
          <w:rFonts w:ascii="Times New Roman" w:eastAsia="Times New Roman" w:hAnsi="Times New Roman" w:cs="Times New Roman"/>
          <w:b/>
          <w:szCs w:val="20"/>
          <w:u w:val="single"/>
          <w:lang w:eastAsia="pl-PL"/>
        </w:rPr>
        <w:t xml:space="preserve"> </w:t>
      </w:r>
      <w:r>
        <w:rPr>
          <w:rFonts w:ascii="Times New Roman" w:eastAsia="Times New Roman" w:hAnsi="Times New Roman" w:cs="Times New Roman"/>
          <w:b/>
          <w:szCs w:val="20"/>
          <w:u w:val="single"/>
          <w:lang w:eastAsia="pl-PL"/>
        </w:rPr>
        <w:t>czerwca</w:t>
      </w:r>
      <w:r w:rsidRPr="00E0565D">
        <w:rPr>
          <w:rFonts w:ascii="Times New Roman" w:eastAsia="Times New Roman" w:hAnsi="Times New Roman" w:cs="Times New Roman"/>
          <w:b/>
          <w:szCs w:val="20"/>
          <w:u w:val="single"/>
          <w:lang w:eastAsia="pl-PL"/>
        </w:rPr>
        <w:t xml:space="preserve"> 2019 roku do godz. 10.00 w:</w:t>
      </w:r>
    </w:p>
    <w:p w:rsidR="007D563D" w:rsidRPr="00E0565D" w:rsidRDefault="007D563D" w:rsidP="007D563D">
      <w:pPr>
        <w:spacing w:after="0" w:line="240" w:lineRule="auto"/>
        <w:ind w:firstLine="1418"/>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PKP Szybka Kolej Miejska w Trójmieście Sp. z o.o.</w:t>
      </w:r>
    </w:p>
    <w:p w:rsidR="007D563D" w:rsidRPr="00E0565D" w:rsidRDefault="007D563D" w:rsidP="007D563D">
      <w:pPr>
        <w:spacing w:after="0" w:line="240" w:lineRule="auto"/>
        <w:ind w:firstLine="1418"/>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sidRPr="00E0565D">
          <w:rPr>
            <w:rFonts w:ascii="Times New Roman" w:eastAsia="Times New Roman" w:hAnsi="Times New Roman" w:cs="Times New Roman"/>
            <w:szCs w:val="20"/>
            <w:lang w:eastAsia="pl-PL"/>
          </w:rPr>
          <w:t>350 a</w:t>
        </w:r>
      </w:smartTag>
      <w:r w:rsidRPr="00E0565D">
        <w:rPr>
          <w:rFonts w:ascii="Times New Roman" w:eastAsia="Times New Roman" w:hAnsi="Times New Roman" w:cs="Times New Roman"/>
          <w:szCs w:val="20"/>
          <w:lang w:eastAsia="pl-PL"/>
        </w:rPr>
        <w:t xml:space="preserve"> </w:t>
      </w:r>
    </w:p>
    <w:p w:rsidR="007D563D" w:rsidRPr="00E0565D" w:rsidRDefault="007D563D" w:rsidP="007D563D">
      <w:pPr>
        <w:spacing w:after="0" w:line="240" w:lineRule="auto"/>
        <w:ind w:firstLine="1418"/>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81-002 Gdynia</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                        Wydział Zamówień Publicznych i Umów , III piętro, pok. nr 303 </w:t>
      </w:r>
    </w:p>
    <w:p w:rsidR="007D563D" w:rsidRPr="00E0565D" w:rsidRDefault="007D563D" w:rsidP="007D563D">
      <w:pPr>
        <w:spacing w:after="0" w:line="240" w:lineRule="auto"/>
        <w:jc w:val="both"/>
        <w:rPr>
          <w:rFonts w:ascii="Times New Roman" w:eastAsia="Times New Roman" w:hAnsi="Times New Roman" w:cs="Times New Roman"/>
          <w:szCs w:val="20"/>
          <w:u w:val="single"/>
          <w:lang w:eastAsia="pl-PL"/>
        </w:rPr>
      </w:pPr>
      <w:r w:rsidRPr="00E0565D">
        <w:rPr>
          <w:rFonts w:ascii="Times New Roman" w:eastAsia="Times New Roman" w:hAnsi="Times New Roman" w:cs="Times New Roman"/>
          <w:szCs w:val="20"/>
          <w:u w:val="single"/>
          <w:lang w:eastAsia="pl-PL"/>
        </w:rPr>
        <w:t>Za moment złożenia oferty przyjmuje się moment otrzymania oferty przez Zamawiającego .</w:t>
      </w:r>
    </w:p>
    <w:p w:rsidR="007D563D" w:rsidRPr="00E0565D" w:rsidRDefault="007D563D" w:rsidP="007D563D">
      <w:pPr>
        <w:numPr>
          <w:ilvl w:val="1"/>
          <w:numId w:val="2"/>
        </w:num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sz w:val="24"/>
          <w:szCs w:val="20"/>
          <w:lang w:eastAsia="pl-PL"/>
        </w:rPr>
        <w:t>Oferta złożona po terminie wyżej określonym - zostanie zwrócona bez otwierania po upływie terminu na wniesienie protestu.</w:t>
      </w:r>
      <w:r w:rsidRPr="00E0565D">
        <w:rPr>
          <w:rFonts w:ascii="Times New Roman" w:eastAsia="Times New Roman" w:hAnsi="Times New Roman" w:cs="Times New Roman"/>
          <w:b/>
          <w:sz w:val="24"/>
          <w:szCs w:val="20"/>
          <w:lang w:eastAsia="pl-PL"/>
        </w:rPr>
        <w:t xml:space="preserve"> </w:t>
      </w: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p>
    <w:p w:rsidR="007D563D" w:rsidRDefault="007D563D" w:rsidP="007D563D">
      <w:pPr>
        <w:spacing w:after="0" w:line="240" w:lineRule="auto"/>
        <w:jc w:val="both"/>
        <w:rPr>
          <w:rFonts w:ascii="Times New Roman" w:eastAsia="Times New Roman" w:hAnsi="Times New Roman" w:cs="Times New Roman"/>
          <w:b/>
          <w:szCs w:val="20"/>
          <w:lang w:eastAsia="pl-PL"/>
        </w:rPr>
      </w:pP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VIII. TRYB UDZIELANIA WYJAŚNIEŃ W SPRAWACH DOTYCZĄCYCH SPECYFIKACJI ISTOTNYCH WARUNKÓW ZAMÓWIENIA.</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8.1</w:t>
      </w:r>
      <w:r w:rsidRPr="00E0565D">
        <w:rPr>
          <w:rFonts w:ascii="Times New Roman" w:eastAsia="Times New Roman" w:hAnsi="Times New Roman" w:cs="Times New Roman"/>
          <w:szCs w:val="20"/>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8.2</w:t>
      </w:r>
      <w:r w:rsidRPr="00E0565D">
        <w:rPr>
          <w:rFonts w:ascii="Times New Roman" w:eastAsia="Times New Roman" w:hAnsi="Times New Roman" w:cs="Times New Roman"/>
          <w:szCs w:val="20"/>
          <w:lang w:eastAsia="pl-PL"/>
        </w:rPr>
        <w:t xml:space="preserve"> Zamawiający jest zobowiązany jednocześnie przesłać treść wyjaśnienia wszystkim Wykonawcom, którym doręczono SIWZ, bez ujawniania źródła zapytania.</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8.3</w:t>
      </w:r>
      <w:r w:rsidRPr="00E0565D">
        <w:rPr>
          <w:rFonts w:ascii="Times New Roman" w:eastAsia="Times New Roman" w:hAnsi="Times New Roman" w:cs="Times New Roman"/>
          <w:szCs w:val="20"/>
          <w:lang w:eastAsia="pl-PL"/>
        </w:rPr>
        <w:t xml:space="preserve"> Wszystkie dokumenty, oświadczenia, informacje dotyczące postępowania o udzielenie zamówienia publicznego przekazywane będą pisemnie. Oświadczenia, wnioski, zawiadomienia oraz informacje prze</w:t>
      </w:r>
      <w:r w:rsidRPr="00E0565D">
        <w:rPr>
          <w:rFonts w:ascii="Times New Roman" w:eastAsia="Times New Roman" w:hAnsi="Times New Roman" w:cs="Times New Roman"/>
          <w:szCs w:val="20"/>
          <w:lang w:eastAsia="pl-PL"/>
        </w:rPr>
        <w:softHyphen/>
        <w:t>kazane za pomocą teleksu, telefaksu lub drogą elektroniczną uważa się za złożone w terminie, jeżeli ich treść dotarła do adresata przed upływem terminu i została niezwłocznie potwierdzona pisemnie.</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8.4</w:t>
      </w:r>
      <w:r w:rsidRPr="00E0565D">
        <w:rPr>
          <w:rFonts w:ascii="Times New Roman" w:eastAsia="Times New Roman" w:hAnsi="Times New Roman" w:cs="Times New Roman"/>
          <w:szCs w:val="20"/>
          <w:lang w:eastAsia="pl-PL"/>
        </w:rPr>
        <w:t xml:space="preserve"> Do kontaktu z Wykonawcami upoważniony jest: </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p. Paweł Wojtkiewicz – Wydział Zamówień Publicznych i Umów - strona formalno-prawna - tel.: </w:t>
      </w:r>
      <w:r w:rsidRPr="00E0565D">
        <w:rPr>
          <w:rFonts w:ascii="Times New Roman" w:eastAsia="Times New Roman" w:hAnsi="Times New Roman" w:cs="Times New Roman"/>
          <w:noProof/>
          <w:szCs w:val="20"/>
          <w:lang w:eastAsia="pl-PL"/>
        </w:rPr>
        <w:t>(</w:t>
      </w:r>
      <w:r w:rsidRPr="00E0565D">
        <w:rPr>
          <w:rFonts w:ascii="Times New Roman" w:eastAsia="Times New Roman" w:hAnsi="Times New Roman" w:cs="Times New Roman"/>
          <w:szCs w:val="20"/>
          <w:lang w:eastAsia="pl-PL"/>
        </w:rPr>
        <w:t>58) 721-28-20 (dni robocze- w godzinach: 8:00- 14:00)</w:t>
      </w:r>
    </w:p>
    <w:p w:rsidR="007D563D" w:rsidRPr="00E0565D" w:rsidRDefault="007D563D" w:rsidP="007D563D">
      <w:pPr>
        <w:spacing w:after="0" w:line="240" w:lineRule="auto"/>
        <w:jc w:val="both"/>
        <w:rPr>
          <w:rFonts w:ascii="Times New Roman" w:eastAsia="Times New Roman" w:hAnsi="Times New Roman" w:cs="Times New Roman"/>
          <w:b/>
          <w:sz w:val="16"/>
          <w:szCs w:val="16"/>
          <w:lang w:eastAsia="pl-PL"/>
        </w:rPr>
      </w:pP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IX. MIEJSCE I TERMIN OTWARCIA OFERT.</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 xml:space="preserve">9.1 </w:t>
      </w:r>
      <w:r w:rsidRPr="00E0565D">
        <w:rPr>
          <w:rFonts w:ascii="Times New Roman" w:eastAsia="Times New Roman" w:hAnsi="Times New Roman" w:cs="Times New Roman"/>
          <w:szCs w:val="20"/>
          <w:lang w:eastAsia="pl-PL"/>
        </w:rPr>
        <w:t>Komisyjne otwarcie ofert nastąpi na posiedzeniu Komisji Przetargowej, które odbędzie się                      w  dniu:</w:t>
      </w:r>
      <w:r w:rsidRPr="00E0565D">
        <w:rPr>
          <w:rFonts w:ascii="Times New Roman" w:eastAsia="Times New Roman" w:hAnsi="Times New Roman" w:cs="Times New Roman"/>
          <w:b/>
          <w:szCs w:val="20"/>
          <w:lang w:eastAsia="pl-PL"/>
        </w:rPr>
        <w:t xml:space="preserve"> </w:t>
      </w:r>
      <w:r>
        <w:rPr>
          <w:rFonts w:ascii="Times New Roman" w:eastAsia="Times New Roman" w:hAnsi="Times New Roman" w:cs="Times New Roman"/>
          <w:b/>
          <w:szCs w:val="20"/>
          <w:u w:val="single"/>
          <w:lang w:eastAsia="pl-PL"/>
        </w:rPr>
        <w:t>26 czerwca</w:t>
      </w:r>
      <w:r w:rsidRPr="00E0565D">
        <w:rPr>
          <w:rFonts w:ascii="Times New Roman" w:eastAsia="Times New Roman" w:hAnsi="Times New Roman" w:cs="Times New Roman"/>
          <w:b/>
          <w:szCs w:val="20"/>
          <w:u w:val="single"/>
          <w:lang w:eastAsia="pl-PL"/>
        </w:rPr>
        <w:t xml:space="preserve"> 2019 roku o godz. 11:00 w</w:t>
      </w:r>
      <w:r w:rsidRPr="00E0565D">
        <w:rPr>
          <w:rFonts w:ascii="Times New Roman" w:eastAsia="Times New Roman" w:hAnsi="Times New Roman" w:cs="Times New Roman"/>
          <w:szCs w:val="20"/>
          <w:lang w:eastAsia="pl-PL"/>
        </w:rPr>
        <w:t xml:space="preserve">: </w:t>
      </w:r>
    </w:p>
    <w:p w:rsidR="007D563D" w:rsidRPr="00E0565D" w:rsidRDefault="007D563D" w:rsidP="007D563D">
      <w:pPr>
        <w:spacing w:after="0" w:line="240" w:lineRule="auto"/>
        <w:ind w:firstLine="1418"/>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PKP Szybka Kolej Miejska w Trójmieście Sp. z o.o.</w:t>
      </w:r>
    </w:p>
    <w:p w:rsidR="007D563D" w:rsidRPr="00E0565D" w:rsidRDefault="007D563D" w:rsidP="007D563D">
      <w:pPr>
        <w:spacing w:after="0" w:line="240" w:lineRule="auto"/>
        <w:ind w:firstLine="1418"/>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sidRPr="00E0565D">
          <w:rPr>
            <w:rFonts w:ascii="Times New Roman" w:eastAsia="Times New Roman" w:hAnsi="Times New Roman" w:cs="Times New Roman"/>
            <w:szCs w:val="20"/>
            <w:lang w:eastAsia="pl-PL"/>
          </w:rPr>
          <w:t>350 a</w:t>
        </w:r>
      </w:smartTag>
      <w:r w:rsidRPr="00E0565D">
        <w:rPr>
          <w:rFonts w:ascii="Times New Roman" w:eastAsia="Times New Roman" w:hAnsi="Times New Roman" w:cs="Times New Roman"/>
          <w:szCs w:val="20"/>
          <w:lang w:eastAsia="pl-PL"/>
        </w:rPr>
        <w:t xml:space="preserve"> </w:t>
      </w:r>
    </w:p>
    <w:p w:rsidR="007D563D" w:rsidRPr="00E0565D" w:rsidRDefault="007D563D" w:rsidP="007D563D">
      <w:pPr>
        <w:spacing w:after="0" w:line="240" w:lineRule="auto"/>
        <w:ind w:firstLine="1418"/>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81-002 Gdynia</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                         III piętro, pok. nr 303 </w:t>
      </w:r>
    </w:p>
    <w:p w:rsidR="007D563D" w:rsidRPr="00E0565D" w:rsidRDefault="007D563D" w:rsidP="007D563D">
      <w:pPr>
        <w:spacing w:after="0" w:line="24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 xml:space="preserve">9.2 </w:t>
      </w:r>
      <w:r w:rsidRPr="00E0565D">
        <w:rPr>
          <w:rFonts w:ascii="Times New Roman" w:eastAsia="Times New Roman" w:hAnsi="Times New Roman" w:cs="Times New Roman"/>
          <w:szCs w:val="20"/>
          <w:lang w:eastAsia="pl-PL"/>
        </w:rPr>
        <w:t>Otwarcie ofert jest jawne.</w:t>
      </w: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 xml:space="preserve">9.3 </w:t>
      </w:r>
      <w:r w:rsidRPr="00E0565D">
        <w:rPr>
          <w:rFonts w:ascii="Times New Roman" w:eastAsia="Times New Roman" w:hAnsi="Times New Roman" w:cs="Times New Roman"/>
          <w:szCs w:val="20"/>
          <w:lang w:eastAsia="pl-PL"/>
        </w:rPr>
        <w:t xml:space="preserve">Wyniki przetargu obowiązują po ich zatwierdzeniu przez Zarząd PKP Szybka Kolej Miejska                     w Trójmieście Sp. z o.o. w Gdyni. </w:t>
      </w:r>
    </w:p>
    <w:p w:rsidR="007D563D" w:rsidRPr="00E0565D" w:rsidRDefault="007D563D" w:rsidP="007D563D">
      <w:pPr>
        <w:spacing w:after="0" w:line="240" w:lineRule="auto"/>
        <w:jc w:val="both"/>
        <w:rPr>
          <w:rFonts w:ascii="Times New Roman" w:eastAsia="Times New Roman" w:hAnsi="Times New Roman" w:cs="Times New Roman"/>
          <w:b/>
          <w:sz w:val="16"/>
          <w:szCs w:val="16"/>
          <w:lang w:eastAsia="pl-PL"/>
        </w:rPr>
      </w:pP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X. MIEJSCE I TERMIN UDOSTĘPNIENIA PRZEZ ZAMAWIAJĄCEGO OFERT ZŁOŻONYCH W PRZEDMIOTOWYM POSTĘPOWANIU.</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10.1</w:t>
      </w:r>
      <w:r w:rsidRPr="00E0565D">
        <w:rPr>
          <w:rFonts w:ascii="Times New Roman" w:eastAsia="Times New Roman" w:hAnsi="Times New Roman" w:cs="Times New Roman"/>
          <w:szCs w:val="20"/>
          <w:lang w:eastAsia="pl-PL"/>
        </w:rPr>
        <w:t xml:space="preserve"> Oferty złożone w przedmiotowym postępowaniu zostaną udostępnione przez Zamawiającego w:     </w:t>
      </w:r>
    </w:p>
    <w:p w:rsidR="007D563D" w:rsidRPr="00E0565D" w:rsidRDefault="007D563D" w:rsidP="007D563D">
      <w:pPr>
        <w:spacing w:after="0" w:line="240" w:lineRule="auto"/>
        <w:ind w:firstLine="1418"/>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PKP Szybka Kolej Miejska w Trójmieście Sp. z o.o.</w:t>
      </w:r>
    </w:p>
    <w:p w:rsidR="007D563D" w:rsidRPr="00E0565D" w:rsidRDefault="007D563D" w:rsidP="007D563D">
      <w:pPr>
        <w:spacing w:after="0" w:line="240" w:lineRule="auto"/>
        <w:ind w:firstLine="1418"/>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sidRPr="00E0565D">
          <w:rPr>
            <w:rFonts w:ascii="Times New Roman" w:eastAsia="Times New Roman" w:hAnsi="Times New Roman" w:cs="Times New Roman"/>
            <w:szCs w:val="20"/>
            <w:lang w:eastAsia="pl-PL"/>
          </w:rPr>
          <w:t>350 a</w:t>
        </w:r>
      </w:smartTag>
      <w:r w:rsidRPr="00E0565D">
        <w:rPr>
          <w:rFonts w:ascii="Times New Roman" w:eastAsia="Times New Roman" w:hAnsi="Times New Roman" w:cs="Times New Roman"/>
          <w:szCs w:val="20"/>
          <w:lang w:eastAsia="pl-PL"/>
        </w:rPr>
        <w:t xml:space="preserve"> </w:t>
      </w:r>
    </w:p>
    <w:p w:rsidR="007D563D" w:rsidRPr="00E0565D" w:rsidRDefault="007D563D" w:rsidP="007D563D">
      <w:pPr>
        <w:spacing w:after="0" w:line="240" w:lineRule="auto"/>
        <w:ind w:firstLine="1418"/>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81-002 Gdynia</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                          Wydział Zamówień Publicznych i Umów, III piętro, pok. nr 303</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od dnia: </w:t>
      </w:r>
      <w:r>
        <w:rPr>
          <w:rFonts w:ascii="Times New Roman" w:eastAsia="Times New Roman" w:hAnsi="Times New Roman" w:cs="Times New Roman"/>
          <w:b/>
          <w:szCs w:val="20"/>
          <w:lang w:eastAsia="pl-PL"/>
        </w:rPr>
        <w:t>26 czerwca</w:t>
      </w:r>
      <w:r w:rsidRPr="00E0565D">
        <w:rPr>
          <w:rFonts w:ascii="Times New Roman" w:eastAsia="Times New Roman" w:hAnsi="Times New Roman" w:cs="Times New Roman"/>
          <w:b/>
          <w:szCs w:val="20"/>
          <w:u w:val="single"/>
          <w:lang w:eastAsia="pl-PL"/>
        </w:rPr>
        <w:t xml:space="preserve"> 2019 roku godz. 13.00</w:t>
      </w:r>
      <w:r w:rsidRPr="00E0565D">
        <w:rPr>
          <w:rFonts w:ascii="Times New Roman" w:eastAsia="Times New Roman" w:hAnsi="Times New Roman" w:cs="Times New Roman"/>
          <w:szCs w:val="20"/>
          <w:u w:val="single"/>
          <w:lang w:eastAsia="pl-PL"/>
        </w:rPr>
        <w:t xml:space="preserve"> .</w:t>
      </w:r>
      <w:r w:rsidRPr="00E0565D">
        <w:rPr>
          <w:rFonts w:ascii="Times New Roman" w:eastAsia="Times New Roman" w:hAnsi="Times New Roman" w:cs="Times New Roman"/>
          <w:szCs w:val="20"/>
          <w:lang w:eastAsia="pl-PL"/>
        </w:rPr>
        <w:t xml:space="preserve"> </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10.2</w:t>
      </w:r>
      <w:r w:rsidRPr="00E0565D">
        <w:rPr>
          <w:rFonts w:ascii="Times New Roman" w:eastAsia="Times New Roman" w:hAnsi="Times New Roman" w:cs="Times New Roman"/>
          <w:szCs w:val="20"/>
          <w:lang w:eastAsia="pl-PL"/>
        </w:rPr>
        <w:t xml:space="preserve"> Oferty (wraz z dokumentacją) będą dostępne w miejscu wskazanym w pkt.10.1 w dni robocze od godz. 10:00 – 12:00 z zastrzeżeniem</w:t>
      </w:r>
      <w:r>
        <w:rPr>
          <w:rFonts w:ascii="Times New Roman" w:eastAsia="Times New Roman" w:hAnsi="Times New Roman" w:cs="Times New Roman"/>
          <w:szCs w:val="20"/>
          <w:lang w:eastAsia="pl-PL"/>
        </w:rPr>
        <w:t xml:space="preserve"> dokumentów o których mowa w</w:t>
      </w:r>
      <w:r w:rsidRPr="00E0565D">
        <w:rPr>
          <w:rFonts w:ascii="Times New Roman" w:eastAsia="Times New Roman" w:hAnsi="Times New Roman" w:cs="Times New Roman"/>
          <w:szCs w:val="20"/>
          <w:lang w:eastAsia="pl-PL"/>
        </w:rPr>
        <w:t xml:space="preserve"> ust. 2.5 pkt </w:t>
      </w:r>
      <w:r>
        <w:rPr>
          <w:rFonts w:ascii="Times New Roman" w:eastAsia="Times New Roman" w:hAnsi="Times New Roman" w:cs="Times New Roman"/>
          <w:szCs w:val="20"/>
          <w:lang w:eastAsia="pl-PL"/>
        </w:rPr>
        <w:t>4</w:t>
      </w:r>
      <w:r w:rsidRPr="00E0565D">
        <w:rPr>
          <w:rFonts w:ascii="Times New Roman" w:eastAsia="Times New Roman" w:hAnsi="Times New Roman" w:cs="Times New Roman"/>
          <w:szCs w:val="20"/>
          <w:lang w:eastAsia="pl-PL"/>
        </w:rPr>
        <w:t>.</w:t>
      </w: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XI. ŚRODKI OCHRONY PRAWNEJ PRZYSŁUGUJĄCEJ WYKONAWCY.</w:t>
      </w:r>
    </w:p>
    <w:p w:rsidR="007D563D" w:rsidRPr="00E0565D" w:rsidRDefault="007D563D" w:rsidP="007D563D">
      <w:pPr>
        <w:spacing w:after="0" w:line="240" w:lineRule="auto"/>
        <w:jc w:val="both"/>
        <w:rPr>
          <w:rFonts w:ascii="Times New Roman" w:eastAsia="Times New Roman" w:hAnsi="Times New Roman" w:cs="Times New Roman"/>
          <w:bCs/>
          <w:szCs w:val="20"/>
          <w:lang w:eastAsia="pl-PL"/>
        </w:rPr>
      </w:pPr>
      <w:r w:rsidRPr="00E0565D">
        <w:rPr>
          <w:rFonts w:ascii="Times New Roman" w:eastAsia="Times New Roman" w:hAnsi="Times New Roman" w:cs="Times New Roman"/>
          <w:b/>
          <w:bCs/>
          <w:szCs w:val="20"/>
          <w:lang w:eastAsia="pl-PL"/>
        </w:rPr>
        <w:t>11.1.</w:t>
      </w:r>
      <w:r w:rsidRPr="00E0565D">
        <w:rPr>
          <w:rFonts w:ascii="Times New Roman" w:eastAsia="Times New Roman" w:hAnsi="Times New Roman" w:cs="Times New Roman"/>
          <w:bCs/>
          <w:szCs w:val="20"/>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SIWZ, można wnieść protest do Zamawiającego. </w:t>
      </w:r>
    </w:p>
    <w:p w:rsidR="007D563D" w:rsidRPr="00E0565D" w:rsidRDefault="007D563D" w:rsidP="007D563D">
      <w:pPr>
        <w:spacing w:after="0" w:line="240" w:lineRule="auto"/>
        <w:jc w:val="both"/>
        <w:rPr>
          <w:rFonts w:ascii="Times New Roman" w:eastAsia="Times New Roman" w:hAnsi="Times New Roman" w:cs="Times New Roman"/>
          <w:bCs/>
          <w:szCs w:val="20"/>
          <w:lang w:eastAsia="pl-PL"/>
        </w:rPr>
      </w:pPr>
      <w:r w:rsidRPr="00E0565D">
        <w:rPr>
          <w:rFonts w:ascii="Times New Roman" w:eastAsia="Times New Roman" w:hAnsi="Times New Roman" w:cs="Times New Roman"/>
          <w:b/>
          <w:bCs/>
          <w:szCs w:val="20"/>
          <w:lang w:eastAsia="pl-PL"/>
        </w:rPr>
        <w:lastRenderedPageBreak/>
        <w:t>11.2.</w:t>
      </w:r>
      <w:r w:rsidRPr="00E0565D">
        <w:rPr>
          <w:rFonts w:ascii="Times New Roman" w:eastAsia="Times New Roman" w:hAnsi="Times New Roman" w:cs="Times New Roman"/>
          <w:bCs/>
          <w:szCs w:val="20"/>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rsidR="007D563D" w:rsidRPr="00E0565D" w:rsidRDefault="007D563D" w:rsidP="007D563D">
      <w:pPr>
        <w:spacing w:after="0" w:line="240" w:lineRule="auto"/>
        <w:jc w:val="both"/>
        <w:rPr>
          <w:rFonts w:ascii="Times New Roman" w:eastAsia="Times New Roman" w:hAnsi="Times New Roman" w:cs="Times New Roman"/>
          <w:bCs/>
          <w:szCs w:val="20"/>
          <w:lang w:eastAsia="pl-PL"/>
        </w:rPr>
      </w:pPr>
      <w:r w:rsidRPr="00E0565D">
        <w:rPr>
          <w:rFonts w:ascii="Times New Roman" w:eastAsia="Times New Roman" w:hAnsi="Times New Roman" w:cs="Times New Roman"/>
          <w:b/>
          <w:bCs/>
          <w:szCs w:val="20"/>
          <w:lang w:eastAsia="pl-PL"/>
        </w:rPr>
        <w:t>11.3.</w:t>
      </w:r>
      <w:r w:rsidRPr="00E0565D">
        <w:rPr>
          <w:rFonts w:ascii="Times New Roman" w:eastAsia="Times New Roman" w:hAnsi="Times New Roman" w:cs="Times New Roman"/>
          <w:bCs/>
          <w:szCs w:val="20"/>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rsidR="007D563D" w:rsidRPr="00E0565D" w:rsidRDefault="007D563D" w:rsidP="007D563D">
      <w:pPr>
        <w:spacing w:after="0" w:line="240" w:lineRule="auto"/>
        <w:jc w:val="both"/>
        <w:rPr>
          <w:rFonts w:ascii="Times New Roman" w:eastAsia="Times New Roman" w:hAnsi="Times New Roman" w:cs="Times New Roman"/>
          <w:bCs/>
          <w:szCs w:val="20"/>
          <w:lang w:eastAsia="pl-PL"/>
        </w:rPr>
      </w:pPr>
      <w:r w:rsidRPr="00E0565D">
        <w:rPr>
          <w:rFonts w:ascii="Times New Roman" w:eastAsia="Times New Roman" w:hAnsi="Times New Roman" w:cs="Times New Roman"/>
          <w:b/>
          <w:bCs/>
          <w:szCs w:val="20"/>
          <w:lang w:eastAsia="pl-PL"/>
        </w:rPr>
        <w:t>11.4.</w:t>
      </w:r>
      <w:r w:rsidRPr="00E0565D">
        <w:rPr>
          <w:rFonts w:ascii="Times New Roman" w:eastAsia="Times New Roman" w:hAnsi="Times New Roman" w:cs="Times New Roman"/>
          <w:bCs/>
          <w:szCs w:val="20"/>
          <w:lang w:eastAsia="pl-PL"/>
        </w:rPr>
        <w:t xml:space="preserve"> W przypadku wniesienia protestu dotyczącego treści ogłoszenia lub postanowień Specyfikacji Istotnych Warunków Zamówienia Zamawiający może przedłużyć termin składania ofert.</w:t>
      </w:r>
    </w:p>
    <w:p w:rsidR="007D563D" w:rsidRPr="00E0565D" w:rsidRDefault="007D563D" w:rsidP="007D563D">
      <w:pPr>
        <w:spacing w:after="0" w:line="240" w:lineRule="auto"/>
        <w:jc w:val="both"/>
        <w:rPr>
          <w:rFonts w:ascii="Times New Roman" w:eastAsia="Times New Roman" w:hAnsi="Times New Roman" w:cs="Times New Roman"/>
          <w:bCs/>
          <w:szCs w:val="20"/>
          <w:lang w:eastAsia="pl-PL"/>
        </w:rPr>
      </w:pPr>
      <w:r w:rsidRPr="00E0565D">
        <w:rPr>
          <w:rFonts w:ascii="Times New Roman" w:eastAsia="Times New Roman" w:hAnsi="Times New Roman" w:cs="Times New Roman"/>
          <w:b/>
          <w:bCs/>
          <w:szCs w:val="20"/>
          <w:lang w:eastAsia="pl-PL"/>
        </w:rPr>
        <w:t>11.5.</w:t>
      </w:r>
      <w:r w:rsidRPr="00E0565D">
        <w:rPr>
          <w:rFonts w:ascii="Times New Roman" w:eastAsia="Times New Roman" w:hAnsi="Times New Roman" w:cs="Times New Roman"/>
          <w:bCs/>
          <w:szCs w:val="20"/>
          <w:lang w:eastAsia="pl-PL"/>
        </w:rPr>
        <w:t xml:space="preserve"> Wniesienie protestu jest dopuszczalne tylko przed zawarciem Umowy.</w:t>
      </w:r>
    </w:p>
    <w:p w:rsidR="007D563D" w:rsidRPr="00E0565D" w:rsidRDefault="007D563D" w:rsidP="007D563D">
      <w:pPr>
        <w:spacing w:after="0" w:line="240" w:lineRule="auto"/>
        <w:jc w:val="both"/>
        <w:rPr>
          <w:rFonts w:ascii="Times New Roman" w:eastAsia="Times New Roman" w:hAnsi="Times New Roman" w:cs="Times New Roman"/>
          <w:bCs/>
          <w:szCs w:val="20"/>
          <w:lang w:eastAsia="pl-PL"/>
        </w:rPr>
      </w:pPr>
      <w:r w:rsidRPr="00E0565D">
        <w:rPr>
          <w:rFonts w:ascii="Times New Roman" w:eastAsia="Times New Roman" w:hAnsi="Times New Roman" w:cs="Times New Roman"/>
          <w:b/>
          <w:bCs/>
          <w:szCs w:val="20"/>
          <w:lang w:eastAsia="pl-PL"/>
        </w:rPr>
        <w:t>11.6.</w:t>
      </w:r>
      <w:r w:rsidRPr="00E0565D">
        <w:rPr>
          <w:rFonts w:ascii="Times New Roman" w:eastAsia="Times New Roman" w:hAnsi="Times New Roman" w:cs="Times New Roman"/>
          <w:bCs/>
          <w:szCs w:val="20"/>
          <w:lang w:eastAsia="pl-PL"/>
        </w:rPr>
        <w:t xml:space="preserve"> Zamawiający odrzuca protest wniesiony po terminie, wniesiony przez podmiot nieuprawniony lub protest niedopuszczalny na podstawie §63 ust.6</w:t>
      </w:r>
      <w:r w:rsidRPr="00E0565D">
        <w:rPr>
          <w:rFonts w:ascii="Times New Roman" w:eastAsia="Times New Roman" w:hAnsi="Times New Roman" w:cs="Times New Roman"/>
          <w:sz w:val="24"/>
          <w:szCs w:val="20"/>
          <w:lang w:eastAsia="pl-PL"/>
        </w:rPr>
        <w:t xml:space="preserve"> </w:t>
      </w:r>
      <w:r w:rsidRPr="00E0565D">
        <w:rPr>
          <w:rFonts w:ascii="Times New Roman" w:eastAsia="Times New Roman" w:hAnsi="Times New Roman" w:cs="Times New Roman"/>
          <w:bCs/>
          <w:szCs w:val="20"/>
          <w:lang w:eastAsia="pl-PL"/>
        </w:rPr>
        <w:t>Regulaminu udzielania przez PKP Szybka Kolej Miejska w Trójmieście Sp. z o.o.  zamówień sektorowych na roboty budowlane, dostawy i usługi, o których mowa w art. 132 ustawy Prawo zamówień publicznych .</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11.7.</w:t>
      </w:r>
      <w:r w:rsidRPr="00E0565D">
        <w:rPr>
          <w:rFonts w:ascii="Times New Roman" w:eastAsia="Times New Roman" w:hAnsi="Times New Roman" w:cs="Times New Roman"/>
          <w:szCs w:val="20"/>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rsidR="007D563D" w:rsidRPr="00E0565D" w:rsidRDefault="007D563D" w:rsidP="007D563D">
      <w:pPr>
        <w:spacing w:after="0" w:line="240" w:lineRule="auto"/>
        <w:jc w:val="both"/>
        <w:rPr>
          <w:rFonts w:ascii="Times New Roman" w:eastAsia="Times New Roman" w:hAnsi="Times New Roman" w:cs="Times New Roman"/>
          <w:b/>
          <w:bCs/>
          <w:iCs/>
          <w:szCs w:val="20"/>
          <w:lang w:eastAsia="pl-PL"/>
        </w:rPr>
      </w:pPr>
    </w:p>
    <w:p w:rsidR="007D563D" w:rsidRPr="00E0565D" w:rsidRDefault="007D563D" w:rsidP="007D563D">
      <w:pPr>
        <w:spacing w:after="0" w:line="240" w:lineRule="auto"/>
        <w:jc w:val="both"/>
        <w:rPr>
          <w:rFonts w:ascii="Times New Roman" w:eastAsia="Times New Roman" w:hAnsi="Times New Roman" w:cs="Times New Roman"/>
          <w:b/>
          <w:bCs/>
          <w:iCs/>
          <w:szCs w:val="20"/>
          <w:lang w:eastAsia="pl-PL"/>
        </w:rPr>
      </w:pPr>
      <w:r w:rsidRPr="00E0565D">
        <w:rPr>
          <w:rFonts w:ascii="Times New Roman" w:eastAsia="Times New Roman" w:hAnsi="Times New Roman" w:cs="Times New Roman"/>
          <w:b/>
          <w:bCs/>
          <w:iCs/>
          <w:szCs w:val="20"/>
          <w:lang w:eastAsia="pl-PL"/>
        </w:rPr>
        <w:t>XII. FORMALNOŚCI, JAKICH NALEŻY DOPEŁNIĆ PRZED ZAWARCIEM UMOWY.</w:t>
      </w:r>
    </w:p>
    <w:p w:rsidR="007D563D" w:rsidRDefault="007D563D" w:rsidP="007D563D">
      <w:pPr>
        <w:spacing w:after="0" w:line="240" w:lineRule="auto"/>
        <w:jc w:val="both"/>
        <w:rPr>
          <w:rFonts w:ascii="Times New Roman" w:eastAsia="Times New Roman" w:hAnsi="Times New Roman" w:cs="Times New Roman"/>
          <w:bCs/>
          <w:szCs w:val="20"/>
          <w:lang w:eastAsia="pl-PL"/>
        </w:rPr>
      </w:pPr>
      <w:r w:rsidRPr="00E0565D">
        <w:rPr>
          <w:rFonts w:ascii="Times New Roman" w:eastAsia="Times New Roman" w:hAnsi="Times New Roman" w:cs="Times New Roman"/>
          <w:bCs/>
          <w:szCs w:val="20"/>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7D563D" w:rsidRDefault="007D563D" w:rsidP="007D563D">
      <w:pPr>
        <w:spacing w:after="0" w:line="240" w:lineRule="auto"/>
        <w:jc w:val="both"/>
        <w:rPr>
          <w:rFonts w:ascii="Times New Roman" w:eastAsia="Times New Roman" w:hAnsi="Times New Roman" w:cs="Times New Roman"/>
          <w:bCs/>
          <w:szCs w:val="20"/>
          <w:lang w:eastAsia="pl-PL"/>
        </w:rPr>
      </w:pPr>
    </w:p>
    <w:p w:rsidR="007D563D" w:rsidRDefault="007D563D" w:rsidP="007D563D">
      <w:pPr>
        <w:spacing w:after="0" w:line="240" w:lineRule="auto"/>
        <w:jc w:val="both"/>
        <w:rPr>
          <w:rFonts w:ascii="Times New Roman" w:eastAsia="Times New Roman" w:hAnsi="Times New Roman" w:cs="Times New Roman"/>
          <w:b/>
          <w:bCs/>
          <w:szCs w:val="20"/>
          <w:lang w:eastAsia="pl-PL"/>
        </w:rPr>
      </w:pPr>
      <w:r>
        <w:rPr>
          <w:rFonts w:ascii="Times New Roman" w:eastAsia="Times New Roman" w:hAnsi="Times New Roman" w:cs="Times New Roman"/>
          <w:b/>
          <w:bCs/>
          <w:szCs w:val="20"/>
          <w:lang w:eastAsia="pl-PL"/>
        </w:rPr>
        <w:t>XIII. OCHRONA DANYCH OSOBOWYCH.</w:t>
      </w:r>
    </w:p>
    <w:p w:rsidR="007D563D" w:rsidRDefault="007D563D" w:rsidP="007D563D">
      <w:pPr>
        <w:spacing w:after="0" w:line="240" w:lineRule="auto"/>
        <w:jc w:val="both"/>
        <w:rPr>
          <w:rFonts w:ascii="Times New Roman" w:eastAsia="Times New Roman" w:hAnsi="Times New Roman" w:cs="Times New Roman"/>
          <w:sz w:val="24"/>
          <w:szCs w:val="24"/>
          <w:lang w:eastAsia="pl-PL"/>
        </w:rPr>
      </w:pPr>
      <w:r w:rsidRPr="005A7A1C">
        <w:rPr>
          <w:rFonts w:ascii="Times New Roman" w:eastAsia="Times New Roman" w:hAnsi="Times New Roman" w:cs="Times New Roman"/>
          <w:b/>
          <w:iCs/>
          <w:sz w:val="24"/>
          <w:szCs w:val="24"/>
          <w:lang w:eastAsia="x-none"/>
        </w:rPr>
        <w:t>13.1</w:t>
      </w:r>
      <w:r w:rsidRPr="00B85981">
        <w:rPr>
          <w:rFonts w:ascii="Times New Roman" w:eastAsia="Times New Roman" w:hAnsi="Times New Roman" w:cs="Times New Roman"/>
          <w:bCs/>
          <w:iCs/>
          <w:sz w:val="24"/>
          <w:szCs w:val="24"/>
          <w:lang w:eastAsia="x-none"/>
        </w:rPr>
        <w:t xml:space="preserve">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rsidR="007D563D" w:rsidRPr="00B85981" w:rsidRDefault="007D563D" w:rsidP="007D563D">
      <w:pPr>
        <w:spacing w:after="0" w:line="240" w:lineRule="auto"/>
        <w:jc w:val="both"/>
        <w:rPr>
          <w:rFonts w:ascii="Times New Roman" w:eastAsia="Times New Roman" w:hAnsi="Times New Roman" w:cs="Times New Roman"/>
          <w:sz w:val="24"/>
          <w:szCs w:val="24"/>
          <w:lang w:eastAsia="pl-PL"/>
        </w:rPr>
      </w:pPr>
      <w:r w:rsidRPr="005A7A1C">
        <w:rPr>
          <w:rFonts w:ascii="Times New Roman" w:eastAsia="Times New Roman" w:hAnsi="Times New Roman" w:cs="Times New Roman"/>
          <w:b/>
          <w:bCs/>
          <w:sz w:val="24"/>
          <w:szCs w:val="24"/>
          <w:lang w:eastAsia="pl-PL"/>
        </w:rPr>
        <w:t>13.2</w:t>
      </w:r>
      <w:r>
        <w:rPr>
          <w:rFonts w:ascii="Times New Roman" w:eastAsia="Times New Roman" w:hAnsi="Times New Roman" w:cs="Times New Roman"/>
          <w:sz w:val="24"/>
          <w:szCs w:val="24"/>
          <w:lang w:eastAsia="pl-PL"/>
        </w:rPr>
        <w:t xml:space="preserve"> </w:t>
      </w:r>
      <w:r w:rsidRPr="00B85981">
        <w:rPr>
          <w:rFonts w:ascii="Times New Roman" w:eastAsia="Times New Roman" w:hAnsi="Times New Roman" w:cs="Times New Roman"/>
          <w:color w:val="000000"/>
          <w:sz w:val="24"/>
          <w:szCs w:val="24"/>
          <w:lang w:eastAsia="pl-PL"/>
        </w:rPr>
        <w:t>Administratorem danych osobowych osób fizycznych jest PKP Szybka Kolej Miejska w Trójmieście  Sp. z o.o.  z siedzibą przy ul. Morskiej 350 A, 81-002 Gdynia;</w:t>
      </w:r>
    </w:p>
    <w:p w:rsidR="007D563D" w:rsidRPr="00B85981" w:rsidRDefault="007D563D" w:rsidP="007D563D">
      <w:pPr>
        <w:spacing w:after="0" w:line="240" w:lineRule="auto"/>
        <w:contextualSpacing/>
        <w:jc w:val="both"/>
        <w:rPr>
          <w:rFonts w:ascii="Times New Roman" w:eastAsia="Times New Roman" w:hAnsi="Times New Roman" w:cs="Times New Roman"/>
          <w:color w:val="000000"/>
          <w:sz w:val="24"/>
          <w:szCs w:val="24"/>
          <w:lang w:eastAsia="pl-PL"/>
        </w:rPr>
      </w:pPr>
      <w:r w:rsidRPr="005A7A1C">
        <w:rPr>
          <w:rFonts w:ascii="Times New Roman" w:eastAsia="Times New Roman" w:hAnsi="Times New Roman" w:cs="Times New Roman"/>
          <w:b/>
          <w:bCs/>
          <w:color w:val="000000"/>
          <w:sz w:val="24"/>
          <w:szCs w:val="24"/>
          <w:lang w:eastAsia="pl-PL"/>
        </w:rPr>
        <w:t>13.3</w:t>
      </w:r>
      <w:r>
        <w:rPr>
          <w:rFonts w:ascii="Times New Roman" w:eastAsia="Times New Roman" w:hAnsi="Times New Roman" w:cs="Times New Roman"/>
          <w:color w:val="000000"/>
          <w:sz w:val="24"/>
          <w:szCs w:val="24"/>
          <w:lang w:eastAsia="pl-PL"/>
        </w:rPr>
        <w:t xml:space="preserve"> </w:t>
      </w:r>
      <w:r w:rsidRPr="00B85981">
        <w:rPr>
          <w:rFonts w:ascii="Times New Roman" w:eastAsia="Times New Roman" w:hAnsi="Times New Roman" w:cs="Times New Roman"/>
          <w:color w:val="000000"/>
          <w:sz w:val="24"/>
          <w:szCs w:val="24"/>
          <w:lang w:eastAsia="pl-PL"/>
        </w:rPr>
        <w:t xml:space="preserve">Dane kontaktowe Inspektora ochrony danych wyznaczonego przez Administratora w PKP Szybka Kolej Miejska w Trójmieście Sp. z o.o.: </w:t>
      </w:r>
      <w:hyperlink r:id="rId6" w:history="1">
        <w:r w:rsidRPr="00B85981">
          <w:rPr>
            <w:rFonts w:ascii="Times New Roman" w:eastAsia="Times New Roman" w:hAnsi="Times New Roman" w:cs="Times New Roman"/>
            <w:color w:val="0000FF"/>
            <w:sz w:val="24"/>
            <w:szCs w:val="24"/>
            <w:u w:val="single"/>
            <w:lang w:val="de-DE" w:eastAsia="pl-PL"/>
          </w:rPr>
          <w:t>daneosobowe@skm.pkp.pl</w:t>
        </w:r>
      </w:hyperlink>
      <w:r w:rsidRPr="00B85981">
        <w:rPr>
          <w:rFonts w:ascii="Times New Roman" w:eastAsia="Times New Roman" w:hAnsi="Times New Roman" w:cs="Times New Roman"/>
          <w:color w:val="000000"/>
          <w:sz w:val="24"/>
          <w:szCs w:val="24"/>
          <w:lang w:val="de-DE" w:eastAsia="pl-PL"/>
        </w:rPr>
        <w:t>, tel. 58 721 29 69;</w:t>
      </w:r>
    </w:p>
    <w:p w:rsidR="007D563D" w:rsidRPr="00B85981" w:rsidRDefault="007D563D" w:rsidP="007D563D">
      <w:pPr>
        <w:spacing w:after="0" w:line="240" w:lineRule="auto"/>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b/>
          <w:color w:val="000000"/>
          <w:sz w:val="24"/>
          <w:szCs w:val="24"/>
          <w:lang w:eastAsia="pl-PL"/>
        </w:rPr>
        <w:t xml:space="preserve">13.4 </w:t>
      </w:r>
      <w:r w:rsidRPr="00B85981">
        <w:rPr>
          <w:rFonts w:ascii="Times New Roman" w:eastAsia="Times New Roman" w:hAnsi="Times New Roman" w:cs="Times New Roman"/>
          <w:color w:val="000000"/>
          <w:sz w:val="24"/>
          <w:szCs w:val="24"/>
          <w:lang w:eastAsia="pl-PL"/>
        </w:rPr>
        <w:t xml:space="preserve">Dane osobowe osób fizycznych przetwarzane będą na podstawie art. 6 ust. 1 pkt c w/w Rozporządzenia w związku z postępowaniem o udzielenie zamówienia publicznego pn. </w:t>
      </w:r>
      <w:r w:rsidRPr="00B85981">
        <w:rPr>
          <w:rFonts w:ascii="Times New Roman" w:eastAsia="Times New Roman" w:hAnsi="Times New Roman" w:cs="Times New Roman"/>
          <w:b/>
          <w:color w:val="000000"/>
          <w:sz w:val="24"/>
          <w:szCs w:val="24"/>
          <w:lang w:eastAsia="pl-PL"/>
        </w:rPr>
        <w:t>„</w:t>
      </w:r>
      <w:r w:rsidRPr="00B85981">
        <w:rPr>
          <w:rFonts w:ascii="Times New Roman" w:eastAsia="Times New Roman" w:hAnsi="Times New Roman" w:cs="Times New Roman"/>
          <w:b/>
          <w:lang w:eastAsia="pl-PL"/>
        </w:rPr>
        <w:t>Zakup i dostawa szyn kolejowych 49E1 i szyn 60E1- znak: SKMMU.086.32.19</w:t>
      </w:r>
      <w:r w:rsidRPr="00B85981">
        <w:rPr>
          <w:rFonts w:ascii="Times New Roman" w:eastAsia="Times New Roman" w:hAnsi="Times New Roman" w:cs="Times New Roman"/>
          <w:b/>
          <w:color w:val="000000"/>
          <w:sz w:val="24"/>
          <w:szCs w:val="24"/>
          <w:lang w:eastAsia="pl-PL"/>
        </w:rPr>
        <w:t xml:space="preserve">” </w:t>
      </w:r>
      <w:r w:rsidRPr="00B85981">
        <w:rPr>
          <w:rFonts w:ascii="Times New Roman" w:eastAsia="Times New Roman" w:hAnsi="Times New Roman" w:cs="Times New Roman"/>
          <w:color w:val="000000"/>
          <w:sz w:val="24"/>
          <w:szCs w:val="24"/>
          <w:lang w:eastAsia="pl-PL"/>
        </w:rPr>
        <w:t xml:space="preserve">prowadzonym w trybie przetargu nieograniczonego na podstawie </w:t>
      </w:r>
      <w:bookmarkStart w:id="6" w:name="_Hlk516565514"/>
      <w:r w:rsidRPr="00B85981">
        <w:rPr>
          <w:rFonts w:ascii="Times New Roman" w:eastAsia="Times New Roman" w:hAnsi="Times New Roman" w:cs="Times New Roman"/>
          <w:color w:val="000000"/>
          <w:sz w:val="24"/>
          <w:szCs w:val="24"/>
          <w:lang w:eastAsia="pl-PL"/>
        </w:rPr>
        <w:t xml:space="preserve">§6 ust. 1 </w:t>
      </w:r>
      <w:bookmarkEnd w:id="6"/>
      <w:r w:rsidRPr="00B85981">
        <w:rPr>
          <w:rFonts w:ascii="Times New Roman" w:eastAsia="Times New Roman" w:hAnsi="Times New Roman" w:cs="Times New Roman"/>
          <w:color w:val="000000"/>
          <w:sz w:val="24"/>
          <w:szCs w:val="24"/>
          <w:lang w:eastAsia="pl-PL"/>
        </w:rPr>
        <w:t xml:space="preserve">w związku z §25 Regulaminu udzielania przez PKP Szybka Kolej Miejska w Trójmieście Sp. z o.o. zamówień podprogowych sektorowych na roboty budowlane, dostawy i usługi, o których mowa w art. 132 ustawy prawo zamówień publicznych </w:t>
      </w:r>
      <w:bookmarkStart w:id="7" w:name="_Hlk516569386"/>
      <w:r w:rsidRPr="00B85981">
        <w:rPr>
          <w:rFonts w:ascii="Times New Roman" w:eastAsia="Times New Roman" w:hAnsi="Times New Roman" w:cs="Times New Roman"/>
          <w:color w:val="000000"/>
          <w:sz w:val="24"/>
          <w:szCs w:val="24"/>
          <w:lang w:eastAsia="pl-PL"/>
        </w:rPr>
        <w:t>(tj. Dz. U. 2018 r. poz. 1986 z późn. zm.)</w:t>
      </w:r>
      <w:bookmarkEnd w:id="7"/>
    </w:p>
    <w:p w:rsidR="007D563D" w:rsidRPr="00B85981" w:rsidRDefault="007D563D" w:rsidP="007D563D">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5A7A1C">
        <w:rPr>
          <w:rFonts w:ascii="Times New Roman" w:eastAsia="Times New Roman" w:hAnsi="Times New Roman" w:cs="Times New Roman"/>
          <w:b/>
          <w:bCs/>
          <w:color w:val="000000"/>
          <w:sz w:val="24"/>
          <w:szCs w:val="24"/>
          <w:lang w:eastAsia="pl-PL"/>
        </w:rPr>
        <w:t>13.5</w:t>
      </w:r>
      <w:r>
        <w:rPr>
          <w:rFonts w:ascii="Times New Roman" w:eastAsia="Times New Roman" w:hAnsi="Times New Roman" w:cs="Times New Roman"/>
          <w:color w:val="000000"/>
          <w:sz w:val="24"/>
          <w:szCs w:val="24"/>
          <w:lang w:eastAsia="pl-PL"/>
        </w:rPr>
        <w:t xml:space="preserve"> </w:t>
      </w:r>
      <w:r w:rsidRPr="00B85981">
        <w:rPr>
          <w:rFonts w:ascii="Times New Roman" w:eastAsia="Times New Roman" w:hAnsi="Times New Roman" w:cs="Times New Roman"/>
          <w:color w:val="000000"/>
          <w:sz w:val="24"/>
          <w:szCs w:val="24"/>
          <w:lang w:eastAsia="pl-PL"/>
        </w:rPr>
        <w:t>Odbiorcami danych osobowych osób fizycznych będą osoby lub podmioty, którym udostępniona zostanie dokumentacja postępowania w oparciu o §25 oraz §50 ust. 3 ww. Regulaminu.</w:t>
      </w:r>
    </w:p>
    <w:p w:rsidR="007D563D" w:rsidRPr="00B85981" w:rsidRDefault="007D563D" w:rsidP="007D563D">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5A7A1C">
        <w:rPr>
          <w:rFonts w:ascii="Times New Roman" w:eastAsia="Times New Roman" w:hAnsi="Times New Roman" w:cs="Times New Roman"/>
          <w:b/>
          <w:bCs/>
          <w:color w:val="000000"/>
          <w:sz w:val="24"/>
          <w:szCs w:val="24"/>
          <w:lang w:eastAsia="pl-PL"/>
        </w:rPr>
        <w:t>13.6</w:t>
      </w:r>
      <w:r>
        <w:rPr>
          <w:rFonts w:ascii="Times New Roman" w:eastAsia="Times New Roman" w:hAnsi="Times New Roman" w:cs="Times New Roman"/>
          <w:color w:val="000000"/>
          <w:sz w:val="24"/>
          <w:szCs w:val="24"/>
          <w:lang w:eastAsia="pl-PL"/>
        </w:rPr>
        <w:t xml:space="preserve"> </w:t>
      </w:r>
      <w:r w:rsidRPr="00B85981">
        <w:rPr>
          <w:rFonts w:ascii="Times New Roman" w:eastAsia="Times New Roman" w:hAnsi="Times New Roman" w:cs="Times New Roman"/>
          <w:color w:val="000000"/>
          <w:sz w:val="24"/>
          <w:szCs w:val="24"/>
          <w:lang w:eastAsia="pl-PL"/>
        </w:rPr>
        <w:t xml:space="preserve">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w:t>
      </w:r>
      <w:r w:rsidRPr="00B85981">
        <w:rPr>
          <w:rFonts w:ascii="Times New Roman" w:eastAsia="Times New Roman" w:hAnsi="Times New Roman" w:cs="Times New Roman"/>
          <w:color w:val="000000"/>
          <w:sz w:val="24"/>
          <w:szCs w:val="24"/>
          <w:lang w:eastAsia="pl-PL"/>
        </w:rPr>
        <w:lastRenderedPageBreak/>
        <w:t>operacyjnego, jak również nie będą przekazywane do państwa trzeciego lub organizacji międzynarodowej w rozumieniu RODO.</w:t>
      </w:r>
    </w:p>
    <w:p w:rsidR="007D563D" w:rsidRPr="00B85981" w:rsidRDefault="007D563D" w:rsidP="007D563D">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5A7A1C">
        <w:rPr>
          <w:rFonts w:ascii="Times New Roman" w:eastAsia="Times New Roman" w:hAnsi="Times New Roman" w:cs="Times New Roman"/>
          <w:b/>
          <w:bCs/>
          <w:color w:val="000000"/>
          <w:sz w:val="24"/>
          <w:szCs w:val="24"/>
          <w:lang w:eastAsia="pl-PL"/>
        </w:rPr>
        <w:t>13.7</w:t>
      </w:r>
      <w:r>
        <w:rPr>
          <w:rFonts w:ascii="Times New Roman" w:eastAsia="Times New Roman" w:hAnsi="Times New Roman" w:cs="Times New Roman"/>
          <w:color w:val="000000"/>
          <w:sz w:val="24"/>
          <w:szCs w:val="24"/>
          <w:lang w:eastAsia="pl-PL"/>
        </w:rPr>
        <w:t xml:space="preserve"> </w:t>
      </w:r>
      <w:r w:rsidRPr="00B85981">
        <w:rPr>
          <w:rFonts w:ascii="Times New Roman" w:eastAsia="Times New Roman" w:hAnsi="Times New Roman" w:cs="Times New Roman"/>
          <w:color w:val="000000"/>
          <w:sz w:val="24"/>
          <w:szCs w:val="24"/>
          <w:lang w:eastAsia="pl-PL"/>
        </w:rPr>
        <w:t>Obowiązek podania danych osobowych osób fizycznych jest wymogiem umownym niezbędnym do wzięcia udziału w postępowaniu o udzielenie zamówienia publicznego.</w:t>
      </w:r>
    </w:p>
    <w:p w:rsidR="007D563D" w:rsidRPr="00B85981" w:rsidRDefault="007D563D" w:rsidP="007D563D">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5A7A1C">
        <w:rPr>
          <w:rFonts w:ascii="Times New Roman" w:eastAsia="Times New Roman" w:hAnsi="Times New Roman" w:cs="Times New Roman"/>
          <w:b/>
          <w:bCs/>
          <w:color w:val="000000"/>
          <w:sz w:val="24"/>
          <w:szCs w:val="24"/>
          <w:lang w:eastAsia="pl-PL"/>
        </w:rPr>
        <w:t>13.8</w:t>
      </w:r>
      <w:r>
        <w:rPr>
          <w:rFonts w:ascii="Times New Roman" w:eastAsia="Times New Roman" w:hAnsi="Times New Roman" w:cs="Times New Roman"/>
          <w:color w:val="000000"/>
          <w:sz w:val="24"/>
          <w:szCs w:val="24"/>
          <w:lang w:eastAsia="pl-PL"/>
        </w:rPr>
        <w:t xml:space="preserve"> </w:t>
      </w:r>
      <w:r w:rsidRPr="00B85981">
        <w:rPr>
          <w:rFonts w:ascii="Times New Roman" w:eastAsia="Times New Roman" w:hAnsi="Times New Roman" w:cs="Times New Roman"/>
          <w:color w:val="000000"/>
          <w:sz w:val="24"/>
          <w:szCs w:val="24"/>
          <w:lang w:eastAsia="pl-PL"/>
        </w:rPr>
        <w:t>Dane osobowe osób fizycznych nie będą przetwarzane w sposób zautomatyzowany, w tym nie będą podlegały profilowaniu w rozumieniu RODO.</w:t>
      </w:r>
    </w:p>
    <w:p w:rsidR="007D563D" w:rsidRPr="00B85981" w:rsidRDefault="007D563D" w:rsidP="007D563D">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5A7A1C">
        <w:rPr>
          <w:rFonts w:ascii="Times New Roman" w:eastAsia="Times New Roman" w:hAnsi="Times New Roman" w:cs="Times New Roman"/>
          <w:b/>
          <w:bCs/>
          <w:color w:val="000000"/>
          <w:sz w:val="24"/>
          <w:szCs w:val="24"/>
          <w:lang w:eastAsia="pl-PL"/>
        </w:rPr>
        <w:t>13.9</w:t>
      </w:r>
      <w:r>
        <w:rPr>
          <w:rFonts w:ascii="Times New Roman" w:eastAsia="Times New Roman" w:hAnsi="Times New Roman" w:cs="Times New Roman"/>
          <w:color w:val="000000"/>
          <w:sz w:val="24"/>
          <w:szCs w:val="24"/>
          <w:lang w:eastAsia="pl-PL"/>
        </w:rPr>
        <w:t xml:space="preserve"> </w:t>
      </w:r>
      <w:r w:rsidRPr="00B85981">
        <w:rPr>
          <w:rFonts w:ascii="Times New Roman" w:eastAsia="Times New Roman" w:hAnsi="Times New Roman" w:cs="Times New Roman"/>
          <w:color w:val="000000"/>
          <w:sz w:val="24"/>
          <w:szCs w:val="24"/>
          <w:lang w:eastAsia="pl-PL"/>
        </w:rPr>
        <w:t>Osoby fizyczne posiadają następujące prawa:</w:t>
      </w:r>
    </w:p>
    <w:p w:rsidR="007D563D" w:rsidRPr="00B85981" w:rsidRDefault="007D563D" w:rsidP="007D563D">
      <w:pPr>
        <w:spacing w:before="100" w:beforeAutospacing="1" w:after="100" w:afterAutospacing="1" w:line="240" w:lineRule="auto"/>
        <w:ind w:left="1080" w:hanging="360"/>
        <w:contextualSpacing/>
        <w:jc w:val="both"/>
        <w:rPr>
          <w:rFonts w:ascii="Times New Roman" w:eastAsia="Times New Roman" w:hAnsi="Times New Roman" w:cs="Times New Roman"/>
          <w:sz w:val="24"/>
          <w:szCs w:val="24"/>
          <w:lang w:eastAsia="pl-PL"/>
        </w:rPr>
      </w:pPr>
      <w:r w:rsidRPr="00B85981">
        <w:rPr>
          <w:rFonts w:ascii="Times New Roman" w:eastAsia="Times New Roman" w:hAnsi="Times New Roman" w:cs="Times New Roman"/>
          <w:color w:val="000000"/>
          <w:sz w:val="24"/>
          <w:szCs w:val="24"/>
          <w:lang w:eastAsia="pl-PL"/>
        </w:rPr>
        <w:t>a)</w:t>
      </w:r>
      <w:r w:rsidRPr="00B85981">
        <w:rPr>
          <w:rFonts w:ascii="Times New Roman" w:eastAsia="Times New Roman" w:hAnsi="Times New Roman" w:cs="Times New Roman"/>
          <w:color w:val="000000"/>
          <w:sz w:val="14"/>
          <w:szCs w:val="14"/>
          <w:lang w:eastAsia="pl-PL"/>
        </w:rPr>
        <w:t xml:space="preserve">      </w:t>
      </w:r>
      <w:r w:rsidRPr="00B85981">
        <w:rPr>
          <w:rFonts w:ascii="Times New Roman" w:eastAsia="Times New Roman" w:hAnsi="Times New Roman" w:cs="Times New Roman"/>
          <w:color w:val="000000"/>
          <w:sz w:val="24"/>
          <w:szCs w:val="24"/>
          <w:lang w:eastAsia="pl-PL"/>
        </w:rPr>
        <w:t>na podstawie art. 15 RODO prawo do dostępu do danych osobowych,</w:t>
      </w:r>
    </w:p>
    <w:p w:rsidR="007D563D" w:rsidRPr="00B85981" w:rsidRDefault="007D563D" w:rsidP="007D563D">
      <w:pPr>
        <w:spacing w:before="100" w:beforeAutospacing="1" w:after="100" w:afterAutospacing="1" w:line="240" w:lineRule="auto"/>
        <w:ind w:left="1080" w:hanging="360"/>
        <w:contextualSpacing/>
        <w:jc w:val="both"/>
        <w:rPr>
          <w:rFonts w:ascii="Times New Roman" w:eastAsia="Times New Roman" w:hAnsi="Times New Roman" w:cs="Times New Roman"/>
          <w:sz w:val="24"/>
          <w:szCs w:val="24"/>
          <w:lang w:eastAsia="pl-PL"/>
        </w:rPr>
      </w:pPr>
      <w:r w:rsidRPr="00B85981">
        <w:rPr>
          <w:rFonts w:ascii="Times New Roman" w:eastAsia="Times New Roman" w:hAnsi="Times New Roman" w:cs="Times New Roman"/>
          <w:color w:val="000000"/>
          <w:sz w:val="24"/>
          <w:szCs w:val="24"/>
          <w:lang w:eastAsia="pl-PL"/>
        </w:rPr>
        <w:t>b)</w:t>
      </w:r>
      <w:r w:rsidRPr="00B85981">
        <w:rPr>
          <w:rFonts w:ascii="Times New Roman" w:eastAsia="Times New Roman" w:hAnsi="Times New Roman" w:cs="Times New Roman"/>
          <w:color w:val="000000"/>
          <w:sz w:val="14"/>
          <w:szCs w:val="14"/>
          <w:lang w:eastAsia="pl-PL"/>
        </w:rPr>
        <w:t xml:space="preserve">      </w:t>
      </w:r>
      <w:r w:rsidRPr="00B85981">
        <w:rPr>
          <w:rFonts w:ascii="Times New Roman" w:eastAsia="Times New Roman" w:hAnsi="Times New Roman" w:cs="Times New Roman"/>
          <w:color w:val="000000"/>
          <w:sz w:val="24"/>
          <w:szCs w:val="24"/>
          <w:lang w:eastAsia="pl-PL"/>
        </w:rPr>
        <w:t>na podstawie art. 16 RODO prawo do sprostowania danych osobowych,</w:t>
      </w:r>
    </w:p>
    <w:p w:rsidR="007D563D" w:rsidRPr="00B85981" w:rsidRDefault="007D563D" w:rsidP="007D563D">
      <w:pPr>
        <w:spacing w:before="100" w:beforeAutospacing="1" w:after="100" w:afterAutospacing="1" w:line="240" w:lineRule="auto"/>
        <w:ind w:left="1080" w:hanging="360"/>
        <w:contextualSpacing/>
        <w:jc w:val="both"/>
        <w:rPr>
          <w:rFonts w:ascii="Times New Roman" w:eastAsia="Times New Roman" w:hAnsi="Times New Roman" w:cs="Times New Roman"/>
          <w:sz w:val="24"/>
          <w:szCs w:val="24"/>
          <w:lang w:eastAsia="pl-PL"/>
        </w:rPr>
      </w:pPr>
      <w:r w:rsidRPr="00B85981">
        <w:rPr>
          <w:rFonts w:ascii="Times New Roman" w:eastAsia="Times New Roman" w:hAnsi="Times New Roman" w:cs="Times New Roman"/>
          <w:color w:val="000000"/>
          <w:sz w:val="24"/>
          <w:szCs w:val="24"/>
          <w:lang w:eastAsia="pl-PL"/>
        </w:rPr>
        <w:t>c)</w:t>
      </w:r>
      <w:r w:rsidRPr="00B85981">
        <w:rPr>
          <w:rFonts w:ascii="Times New Roman" w:eastAsia="Times New Roman" w:hAnsi="Times New Roman" w:cs="Times New Roman"/>
          <w:color w:val="000000"/>
          <w:sz w:val="14"/>
          <w:szCs w:val="14"/>
          <w:lang w:eastAsia="pl-PL"/>
        </w:rPr>
        <w:t xml:space="preserve">      </w:t>
      </w:r>
      <w:r w:rsidRPr="00B85981">
        <w:rPr>
          <w:rFonts w:ascii="Times New Roman" w:eastAsia="Times New Roman" w:hAnsi="Times New Roman" w:cs="Times New Roman"/>
          <w:color w:val="000000"/>
          <w:sz w:val="24"/>
          <w:szCs w:val="24"/>
          <w:lang w:eastAsia="pl-PL"/>
        </w:rPr>
        <w:t>na podstawie art. 18 RODO prawo żądania od Administratora  ograniczenia przetwarzania danych osobowych z zastrzeżeniem przypadków, o których mowa w art. 18 ust. 2 RODO,</w:t>
      </w:r>
    </w:p>
    <w:p w:rsidR="007D563D" w:rsidRPr="00B85981" w:rsidRDefault="007D563D" w:rsidP="007D563D">
      <w:pPr>
        <w:spacing w:before="100" w:beforeAutospacing="1" w:after="100" w:afterAutospacing="1" w:line="240" w:lineRule="auto"/>
        <w:ind w:left="1080" w:hanging="360"/>
        <w:contextualSpacing/>
        <w:jc w:val="both"/>
        <w:rPr>
          <w:rFonts w:ascii="Times New Roman" w:eastAsia="Times New Roman" w:hAnsi="Times New Roman" w:cs="Times New Roman"/>
          <w:sz w:val="24"/>
          <w:szCs w:val="24"/>
          <w:lang w:eastAsia="pl-PL"/>
        </w:rPr>
      </w:pPr>
      <w:r w:rsidRPr="00B85981">
        <w:rPr>
          <w:rFonts w:ascii="Times New Roman" w:eastAsia="Times New Roman" w:hAnsi="Times New Roman" w:cs="Times New Roman"/>
          <w:color w:val="000000"/>
          <w:sz w:val="24"/>
          <w:szCs w:val="24"/>
          <w:lang w:eastAsia="pl-PL"/>
        </w:rPr>
        <w:t>d)</w:t>
      </w:r>
      <w:r w:rsidRPr="00B85981">
        <w:rPr>
          <w:rFonts w:ascii="Times New Roman" w:eastAsia="Times New Roman" w:hAnsi="Times New Roman" w:cs="Times New Roman"/>
          <w:color w:val="000000"/>
          <w:sz w:val="14"/>
          <w:szCs w:val="14"/>
          <w:lang w:eastAsia="pl-PL"/>
        </w:rPr>
        <w:t xml:space="preserve">      </w:t>
      </w:r>
      <w:r w:rsidRPr="00B85981">
        <w:rPr>
          <w:rFonts w:ascii="Times New Roman" w:eastAsia="Times New Roman" w:hAnsi="Times New Roman" w:cs="Times New Roman"/>
          <w:color w:val="000000"/>
          <w:sz w:val="24"/>
          <w:szCs w:val="24"/>
          <w:lang w:eastAsia="pl-PL"/>
        </w:rPr>
        <w:t>do wniesienia skargi do Prezesa Urzędu Ochrony Danych Osobowych, w przypadku uznania, że przetwarzanie danych osobowych narusza przepisy RODO.</w:t>
      </w:r>
    </w:p>
    <w:p w:rsidR="007D563D" w:rsidRPr="00B85981" w:rsidRDefault="007D563D" w:rsidP="007D563D">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5A7A1C">
        <w:rPr>
          <w:rFonts w:ascii="Times New Roman" w:eastAsia="Times New Roman" w:hAnsi="Times New Roman" w:cs="Times New Roman"/>
          <w:b/>
          <w:bCs/>
          <w:color w:val="000000"/>
          <w:sz w:val="24"/>
          <w:szCs w:val="24"/>
          <w:lang w:eastAsia="pl-PL"/>
        </w:rPr>
        <w:t>13.10</w:t>
      </w:r>
      <w:r>
        <w:rPr>
          <w:rFonts w:ascii="Times New Roman" w:eastAsia="Times New Roman" w:hAnsi="Times New Roman" w:cs="Times New Roman"/>
          <w:color w:val="000000"/>
          <w:sz w:val="24"/>
          <w:szCs w:val="24"/>
          <w:lang w:eastAsia="pl-PL"/>
        </w:rPr>
        <w:t xml:space="preserve"> </w:t>
      </w:r>
      <w:r w:rsidRPr="00B85981">
        <w:rPr>
          <w:rFonts w:ascii="Times New Roman" w:eastAsia="Times New Roman" w:hAnsi="Times New Roman" w:cs="Times New Roman"/>
          <w:color w:val="000000"/>
          <w:sz w:val="24"/>
          <w:szCs w:val="24"/>
          <w:lang w:eastAsia="pl-PL"/>
        </w:rPr>
        <w:t>Osobom fizycznym nie przysługuje:</w:t>
      </w:r>
    </w:p>
    <w:p w:rsidR="007D563D" w:rsidRPr="00B85981" w:rsidRDefault="007D563D" w:rsidP="007D563D">
      <w:pPr>
        <w:spacing w:before="100" w:beforeAutospacing="1" w:after="100" w:afterAutospacing="1" w:line="240" w:lineRule="auto"/>
        <w:ind w:left="1080" w:hanging="360"/>
        <w:contextualSpacing/>
        <w:jc w:val="both"/>
        <w:rPr>
          <w:rFonts w:ascii="Times New Roman" w:eastAsia="Times New Roman" w:hAnsi="Times New Roman" w:cs="Times New Roman"/>
          <w:sz w:val="24"/>
          <w:szCs w:val="24"/>
          <w:lang w:eastAsia="pl-PL"/>
        </w:rPr>
      </w:pPr>
      <w:r w:rsidRPr="00B85981">
        <w:rPr>
          <w:rFonts w:ascii="Times New Roman" w:eastAsia="Times New Roman" w:hAnsi="Times New Roman" w:cs="Times New Roman"/>
          <w:color w:val="000000"/>
          <w:sz w:val="24"/>
          <w:szCs w:val="24"/>
          <w:lang w:eastAsia="pl-PL"/>
        </w:rPr>
        <w:t>a)</w:t>
      </w:r>
      <w:r w:rsidRPr="00B85981">
        <w:rPr>
          <w:rFonts w:ascii="Times New Roman" w:eastAsia="Times New Roman" w:hAnsi="Times New Roman" w:cs="Times New Roman"/>
          <w:color w:val="000000"/>
          <w:sz w:val="14"/>
          <w:szCs w:val="14"/>
          <w:lang w:eastAsia="pl-PL"/>
        </w:rPr>
        <w:t xml:space="preserve">      </w:t>
      </w:r>
      <w:r w:rsidRPr="00B85981">
        <w:rPr>
          <w:rFonts w:ascii="Times New Roman" w:eastAsia="Times New Roman" w:hAnsi="Times New Roman" w:cs="Times New Roman"/>
          <w:color w:val="000000"/>
          <w:sz w:val="24"/>
          <w:szCs w:val="24"/>
          <w:lang w:eastAsia="pl-PL"/>
        </w:rPr>
        <w:t>w związku z art. 17 ust. 3 lit. b, d lub e RODO prawo do usunięcia danych osobowych,</w:t>
      </w:r>
    </w:p>
    <w:p w:rsidR="007D563D" w:rsidRPr="00B85981" w:rsidRDefault="007D563D" w:rsidP="007D563D">
      <w:pPr>
        <w:spacing w:before="100" w:beforeAutospacing="1" w:after="100" w:afterAutospacing="1" w:line="240" w:lineRule="auto"/>
        <w:ind w:left="1080" w:hanging="360"/>
        <w:contextualSpacing/>
        <w:jc w:val="both"/>
        <w:rPr>
          <w:rFonts w:ascii="Times New Roman" w:eastAsia="Times New Roman" w:hAnsi="Times New Roman" w:cs="Times New Roman"/>
          <w:sz w:val="24"/>
          <w:szCs w:val="24"/>
          <w:lang w:eastAsia="pl-PL"/>
        </w:rPr>
      </w:pPr>
      <w:r w:rsidRPr="00B85981">
        <w:rPr>
          <w:rFonts w:ascii="Times New Roman" w:eastAsia="Times New Roman" w:hAnsi="Times New Roman" w:cs="Times New Roman"/>
          <w:color w:val="000000"/>
          <w:sz w:val="24"/>
          <w:szCs w:val="24"/>
          <w:lang w:eastAsia="pl-PL"/>
        </w:rPr>
        <w:t>b)</w:t>
      </w:r>
      <w:r w:rsidRPr="00B85981">
        <w:rPr>
          <w:rFonts w:ascii="Times New Roman" w:eastAsia="Times New Roman" w:hAnsi="Times New Roman" w:cs="Times New Roman"/>
          <w:color w:val="000000"/>
          <w:sz w:val="14"/>
          <w:szCs w:val="14"/>
          <w:lang w:eastAsia="pl-PL"/>
        </w:rPr>
        <w:t xml:space="preserve">      </w:t>
      </w:r>
      <w:r w:rsidRPr="00B85981">
        <w:rPr>
          <w:rFonts w:ascii="Times New Roman" w:eastAsia="Times New Roman" w:hAnsi="Times New Roman" w:cs="Times New Roman"/>
          <w:color w:val="000000"/>
          <w:sz w:val="24"/>
          <w:szCs w:val="24"/>
          <w:lang w:eastAsia="pl-PL"/>
        </w:rPr>
        <w:t>prawo do przenoszenia danych osobowych, o którym mowa w art. 20 RODO,</w:t>
      </w:r>
    </w:p>
    <w:p w:rsidR="007D563D" w:rsidRPr="00B85981" w:rsidRDefault="007D563D" w:rsidP="007D563D">
      <w:pPr>
        <w:spacing w:before="100" w:beforeAutospacing="1" w:after="100" w:afterAutospacing="1" w:line="240" w:lineRule="auto"/>
        <w:ind w:left="1080" w:hanging="360"/>
        <w:contextualSpacing/>
        <w:jc w:val="both"/>
        <w:rPr>
          <w:rFonts w:ascii="Times New Roman" w:eastAsia="Times New Roman" w:hAnsi="Times New Roman" w:cs="Times New Roman"/>
          <w:sz w:val="24"/>
          <w:szCs w:val="24"/>
          <w:lang w:eastAsia="pl-PL"/>
        </w:rPr>
      </w:pPr>
      <w:r w:rsidRPr="00B85981">
        <w:rPr>
          <w:rFonts w:ascii="Times New Roman" w:eastAsia="Times New Roman" w:hAnsi="Times New Roman" w:cs="Times New Roman"/>
          <w:color w:val="000000"/>
          <w:sz w:val="24"/>
          <w:szCs w:val="24"/>
          <w:lang w:eastAsia="pl-PL"/>
        </w:rPr>
        <w:t>c)</w:t>
      </w:r>
      <w:r w:rsidRPr="00B85981">
        <w:rPr>
          <w:rFonts w:ascii="Times New Roman" w:eastAsia="Times New Roman" w:hAnsi="Times New Roman" w:cs="Times New Roman"/>
          <w:color w:val="000000"/>
          <w:sz w:val="14"/>
          <w:szCs w:val="14"/>
          <w:lang w:eastAsia="pl-PL"/>
        </w:rPr>
        <w:t xml:space="preserve">      </w:t>
      </w:r>
      <w:r w:rsidRPr="00B85981">
        <w:rPr>
          <w:rFonts w:ascii="Times New Roman" w:eastAsia="Times New Roman" w:hAnsi="Times New Roman" w:cs="Times New Roman"/>
          <w:color w:val="000000"/>
          <w:sz w:val="24"/>
          <w:szCs w:val="24"/>
          <w:lang w:eastAsia="pl-PL"/>
        </w:rPr>
        <w:t>na podstawie art. 21 RODO prawo sprzeciwu, wobec przetwarzania danych osobowych, gdyż podstawą prawną przetwarzania danych osobowych jest art. 6 ust. 1 lit. c RODO.</w:t>
      </w:r>
    </w:p>
    <w:p w:rsidR="007D563D" w:rsidRPr="00B85981" w:rsidRDefault="007D563D" w:rsidP="007D563D">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5A7A1C">
        <w:rPr>
          <w:rFonts w:ascii="Times New Roman" w:eastAsia="Times New Roman" w:hAnsi="Times New Roman" w:cs="Times New Roman"/>
          <w:b/>
          <w:bCs/>
          <w:color w:val="000000"/>
          <w:sz w:val="24"/>
          <w:szCs w:val="24"/>
          <w:lang w:eastAsia="pl-PL"/>
        </w:rPr>
        <w:t>13.11</w:t>
      </w:r>
      <w:r>
        <w:rPr>
          <w:rFonts w:ascii="Times New Roman" w:eastAsia="Times New Roman" w:hAnsi="Times New Roman" w:cs="Times New Roman"/>
          <w:color w:val="000000"/>
          <w:sz w:val="24"/>
          <w:szCs w:val="24"/>
          <w:lang w:eastAsia="pl-PL"/>
        </w:rPr>
        <w:t xml:space="preserve"> </w:t>
      </w:r>
      <w:r w:rsidRPr="00B85981">
        <w:rPr>
          <w:rFonts w:ascii="Times New Roman" w:eastAsia="Times New Roman" w:hAnsi="Times New Roman" w:cs="Times New Roman"/>
          <w:color w:val="000000"/>
          <w:sz w:val="24"/>
          <w:szCs w:val="24"/>
          <w:lang w:eastAsia="pl-PL"/>
        </w:rPr>
        <w:t>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rsidR="007D563D" w:rsidRPr="00B85981" w:rsidRDefault="007D563D" w:rsidP="007D563D">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5A7A1C">
        <w:rPr>
          <w:rFonts w:ascii="Times New Roman" w:eastAsia="Times New Roman" w:hAnsi="Times New Roman" w:cs="Times New Roman"/>
          <w:b/>
          <w:bCs/>
          <w:color w:val="000000"/>
          <w:sz w:val="24"/>
          <w:szCs w:val="24"/>
          <w:lang w:eastAsia="pl-PL"/>
        </w:rPr>
        <w:t>13.12</w:t>
      </w:r>
      <w:r>
        <w:rPr>
          <w:rFonts w:ascii="Times New Roman" w:eastAsia="Times New Roman" w:hAnsi="Times New Roman" w:cs="Times New Roman"/>
          <w:color w:val="000000"/>
          <w:sz w:val="24"/>
          <w:szCs w:val="24"/>
          <w:lang w:eastAsia="pl-PL"/>
        </w:rPr>
        <w:t xml:space="preserve"> </w:t>
      </w:r>
      <w:r w:rsidRPr="00B85981">
        <w:rPr>
          <w:rFonts w:ascii="Times New Roman" w:eastAsia="Times New Roman" w:hAnsi="Times New Roman" w:cs="Times New Roman"/>
          <w:color w:val="000000"/>
          <w:sz w:val="24"/>
          <w:szCs w:val="24"/>
          <w:lang w:eastAsia="pl-PL"/>
        </w:rPr>
        <w:t>Wykonawca zobowiązany jest poinformować osoby fizyczne o treści niniejszego Rozdziału SIWZ</w:t>
      </w:r>
    </w:p>
    <w:p w:rsidR="007D563D" w:rsidRDefault="007D563D" w:rsidP="007D563D">
      <w:pPr>
        <w:spacing w:after="0" w:line="240" w:lineRule="auto"/>
        <w:jc w:val="both"/>
        <w:rPr>
          <w:rFonts w:ascii="Times New Roman" w:eastAsia="Times New Roman" w:hAnsi="Times New Roman" w:cs="Times New Roman"/>
          <w:bCs/>
          <w:szCs w:val="20"/>
          <w:lang w:eastAsia="pl-PL"/>
        </w:rPr>
      </w:pPr>
    </w:p>
    <w:p w:rsidR="007D563D" w:rsidRPr="003248B1" w:rsidRDefault="007D563D" w:rsidP="007D563D">
      <w:pPr>
        <w:spacing w:after="0" w:line="240" w:lineRule="auto"/>
        <w:jc w:val="both"/>
        <w:rPr>
          <w:rFonts w:ascii="Times New Roman" w:eastAsia="Times New Roman" w:hAnsi="Times New Roman" w:cs="Times New Roman"/>
          <w:b/>
          <w:bCs/>
          <w:sz w:val="24"/>
          <w:szCs w:val="24"/>
          <w:lang w:eastAsia="pl-PL"/>
        </w:rPr>
      </w:pPr>
      <w:r w:rsidRPr="003248B1">
        <w:rPr>
          <w:rFonts w:ascii="Times New Roman" w:eastAsia="Times New Roman" w:hAnsi="Times New Roman" w:cs="Times New Roman"/>
          <w:b/>
          <w:bCs/>
          <w:sz w:val="24"/>
          <w:szCs w:val="24"/>
          <w:lang w:eastAsia="pl-PL"/>
        </w:rPr>
        <w:t>XI</w:t>
      </w:r>
      <w:r>
        <w:rPr>
          <w:rFonts w:ascii="Times New Roman" w:eastAsia="Times New Roman" w:hAnsi="Times New Roman" w:cs="Times New Roman"/>
          <w:b/>
          <w:bCs/>
          <w:sz w:val="24"/>
          <w:szCs w:val="24"/>
          <w:lang w:eastAsia="pl-PL"/>
        </w:rPr>
        <w:t>V</w:t>
      </w:r>
      <w:r w:rsidRPr="003248B1">
        <w:rPr>
          <w:rFonts w:ascii="Times New Roman" w:eastAsia="Times New Roman" w:hAnsi="Times New Roman" w:cs="Times New Roman"/>
          <w:b/>
          <w:bCs/>
          <w:sz w:val="24"/>
          <w:szCs w:val="24"/>
          <w:lang w:eastAsia="pl-PL"/>
        </w:rPr>
        <w:t>. Wadium</w:t>
      </w:r>
    </w:p>
    <w:p w:rsidR="007D563D" w:rsidRPr="003248B1" w:rsidRDefault="007D563D" w:rsidP="007D563D">
      <w:pPr>
        <w:spacing w:after="0" w:line="240" w:lineRule="auto"/>
        <w:ind w:left="567" w:right="287" w:hanging="567"/>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14.1.</w:t>
      </w:r>
      <w:r w:rsidRPr="003248B1">
        <w:rPr>
          <w:rFonts w:ascii="Times New Roman" w:eastAsia="Times New Roman" w:hAnsi="Times New Roman" w:cs="Times New Roman"/>
          <w:sz w:val="24"/>
          <w:szCs w:val="24"/>
          <w:lang w:eastAsia="pl-PL"/>
        </w:rPr>
        <w:t xml:space="preserve"> Zamawiający żąda od wykonawców wniesienia wadium w wysokości </w:t>
      </w:r>
      <w:r>
        <w:rPr>
          <w:rFonts w:ascii="Times New Roman" w:eastAsia="Times New Roman" w:hAnsi="Times New Roman" w:cs="Times New Roman"/>
          <w:sz w:val="24"/>
          <w:szCs w:val="24"/>
          <w:lang w:eastAsia="pl-PL"/>
        </w:rPr>
        <w:t>18 000,00</w:t>
      </w:r>
      <w:r w:rsidRPr="003248B1">
        <w:rPr>
          <w:rFonts w:ascii="Times New Roman" w:eastAsia="Times New Roman" w:hAnsi="Times New Roman" w:cs="Times New Roman"/>
          <w:sz w:val="24"/>
          <w:szCs w:val="24"/>
          <w:lang w:eastAsia="pl-PL"/>
        </w:rPr>
        <w:t xml:space="preserve"> zł (słownie: osiem</w:t>
      </w:r>
      <w:r>
        <w:rPr>
          <w:rFonts w:ascii="Times New Roman" w:eastAsia="Times New Roman" w:hAnsi="Times New Roman" w:cs="Times New Roman"/>
          <w:sz w:val="24"/>
          <w:szCs w:val="24"/>
          <w:lang w:eastAsia="pl-PL"/>
        </w:rPr>
        <w:t>naście</w:t>
      </w:r>
      <w:r w:rsidRPr="003248B1">
        <w:rPr>
          <w:rFonts w:ascii="Times New Roman" w:eastAsia="Times New Roman" w:hAnsi="Times New Roman" w:cs="Times New Roman"/>
          <w:sz w:val="24"/>
          <w:szCs w:val="24"/>
          <w:lang w:eastAsia="pl-PL"/>
        </w:rPr>
        <w:t xml:space="preserve"> tysięcy złotych).</w:t>
      </w:r>
    </w:p>
    <w:p w:rsidR="007D563D" w:rsidRPr="003248B1" w:rsidRDefault="007D563D" w:rsidP="007D563D">
      <w:pPr>
        <w:numPr>
          <w:ilvl w:val="1"/>
          <w:numId w:val="37"/>
        </w:numPr>
        <w:tabs>
          <w:tab w:val="clear" w:pos="480"/>
          <w:tab w:val="num" w:pos="709"/>
        </w:tabs>
        <w:spacing w:after="0" w:line="240" w:lineRule="auto"/>
        <w:ind w:right="287"/>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 xml:space="preserve"> Wadium należy wnieść przed upływem terminu składania ofert. Wadium obejmuje </w:t>
      </w:r>
      <w:r>
        <w:rPr>
          <w:rFonts w:ascii="Times New Roman" w:eastAsia="Times New Roman" w:hAnsi="Times New Roman" w:cs="Times New Roman"/>
          <w:sz w:val="24"/>
          <w:szCs w:val="24"/>
          <w:lang w:eastAsia="pl-PL"/>
        </w:rPr>
        <w:t xml:space="preserve"> </w:t>
      </w:r>
      <w:r w:rsidRPr="003248B1">
        <w:rPr>
          <w:rFonts w:ascii="Times New Roman" w:eastAsia="Times New Roman" w:hAnsi="Times New Roman" w:cs="Times New Roman"/>
          <w:sz w:val="24"/>
          <w:szCs w:val="24"/>
          <w:lang w:eastAsia="pl-PL"/>
        </w:rPr>
        <w:t>cały okres związania ofertą.</w:t>
      </w:r>
    </w:p>
    <w:p w:rsidR="007D563D" w:rsidRPr="003248B1" w:rsidRDefault="007D563D" w:rsidP="007D563D">
      <w:pPr>
        <w:numPr>
          <w:ilvl w:val="1"/>
          <w:numId w:val="37"/>
        </w:numPr>
        <w:spacing w:after="0" w:line="240" w:lineRule="auto"/>
        <w:ind w:left="567" w:right="287" w:hanging="567"/>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 xml:space="preserve"> Wadium może być wnoszone w jednej lub kilku następujących formach: </w:t>
      </w:r>
    </w:p>
    <w:p w:rsidR="007D563D" w:rsidRPr="003248B1" w:rsidRDefault="007D563D" w:rsidP="007D563D">
      <w:pPr>
        <w:numPr>
          <w:ilvl w:val="2"/>
          <w:numId w:val="33"/>
        </w:numPr>
        <w:tabs>
          <w:tab w:val="num" w:pos="993"/>
        </w:tabs>
        <w:spacing w:after="0" w:line="240" w:lineRule="auto"/>
        <w:ind w:left="709" w:right="287" w:hanging="142"/>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pieniądzu;</w:t>
      </w:r>
    </w:p>
    <w:p w:rsidR="007D563D" w:rsidRPr="003248B1" w:rsidRDefault="007D563D" w:rsidP="007D563D">
      <w:pPr>
        <w:numPr>
          <w:ilvl w:val="2"/>
          <w:numId w:val="33"/>
        </w:numPr>
        <w:tabs>
          <w:tab w:val="num" w:pos="993"/>
        </w:tabs>
        <w:spacing w:after="0" w:line="240" w:lineRule="auto"/>
        <w:ind w:left="993" w:right="287" w:hanging="426"/>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poręczeniach bankowych lub poręczeniach spółdzielczej kasy oszczędnościowo- kredytowej, z tym że poręczenie kasy jest zawsze poręczeniem pieniężnym ;</w:t>
      </w:r>
    </w:p>
    <w:p w:rsidR="007D563D" w:rsidRPr="003248B1" w:rsidRDefault="007D563D" w:rsidP="007D563D">
      <w:pPr>
        <w:numPr>
          <w:ilvl w:val="2"/>
          <w:numId w:val="33"/>
        </w:numPr>
        <w:tabs>
          <w:tab w:val="num" w:pos="993"/>
        </w:tabs>
        <w:spacing w:after="0" w:line="240" w:lineRule="auto"/>
        <w:ind w:left="709" w:right="287" w:hanging="142"/>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gwarancjach bankowych;</w:t>
      </w:r>
    </w:p>
    <w:p w:rsidR="007D563D" w:rsidRPr="003248B1" w:rsidRDefault="007D563D" w:rsidP="007D563D">
      <w:pPr>
        <w:numPr>
          <w:ilvl w:val="2"/>
          <w:numId w:val="33"/>
        </w:numPr>
        <w:tabs>
          <w:tab w:val="num" w:pos="993"/>
        </w:tabs>
        <w:spacing w:after="0" w:line="240" w:lineRule="auto"/>
        <w:ind w:left="709" w:right="287" w:hanging="142"/>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gwarancjach ubezpieczeniowych;</w:t>
      </w:r>
    </w:p>
    <w:p w:rsidR="007D563D" w:rsidRPr="003248B1" w:rsidRDefault="007D563D" w:rsidP="007D563D">
      <w:pPr>
        <w:numPr>
          <w:ilvl w:val="2"/>
          <w:numId w:val="33"/>
        </w:numPr>
        <w:tabs>
          <w:tab w:val="num" w:pos="993"/>
        </w:tabs>
        <w:spacing w:after="0" w:line="240" w:lineRule="auto"/>
        <w:ind w:left="993" w:right="287" w:hanging="426"/>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w:t>
      </w:r>
    </w:p>
    <w:p w:rsidR="007D563D" w:rsidRPr="003248B1" w:rsidRDefault="007D563D" w:rsidP="007D563D">
      <w:pPr>
        <w:numPr>
          <w:ilvl w:val="1"/>
          <w:numId w:val="37"/>
        </w:numPr>
        <w:spacing w:after="0" w:line="240" w:lineRule="auto"/>
        <w:ind w:left="567" w:right="287" w:hanging="567"/>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 xml:space="preserve"> Wadium wnoszone w pieniądzu wpłaca się przelewem na rachunek bankowy BGK Oddział Gdańsk  88 1130 1121 0080 0116 9520 0008.</w:t>
      </w:r>
    </w:p>
    <w:p w:rsidR="007D563D" w:rsidRPr="003248B1" w:rsidRDefault="007D563D" w:rsidP="007D563D">
      <w:pPr>
        <w:numPr>
          <w:ilvl w:val="1"/>
          <w:numId w:val="37"/>
        </w:numPr>
        <w:spacing w:after="0" w:line="240" w:lineRule="auto"/>
        <w:ind w:right="287"/>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 xml:space="preserve"> Wadium wniesione w pieniądzu Zamawiający przechowuje na rachunku bankowym.</w:t>
      </w:r>
    </w:p>
    <w:p w:rsidR="007D563D" w:rsidRPr="003248B1" w:rsidRDefault="007D563D" w:rsidP="007D563D">
      <w:pPr>
        <w:numPr>
          <w:ilvl w:val="1"/>
          <w:numId w:val="37"/>
        </w:numPr>
        <w:spacing w:after="0" w:line="240" w:lineRule="auto"/>
        <w:ind w:right="287"/>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 xml:space="preserve">  Zamawiający zwraca niezwłocznie wadium, jeżeli:</w:t>
      </w:r>
    </w:p>
    <w:p w:rsidR="007D563D" w:rsidRPr="003248B1" w:rsidRDefault="007D563D" w:rsidP="007D563D">
      <w:pPr>
        <w:numPr>
          <w:ilvl w:val="1"/>
          <w:numId w:val="34"/>
        </w:numPr>
        <w:spacing w:after="0" w:line="240" w:lineRule="auto"/>
        <w:ind w:left="798" w:right="287" w:hanging="231"/>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upłynął termin związania ofertą;</w:t>
      </w:r>
    </w:p>
    <w:p w:rsidR="007D563D" w:rsidRPr="003248B1" w:rsidRDefault="007D563D" w:rsidP="007D563D">
      <w:pPr>
        <w:numPr>
          <w:ilvl w:val="1"/>
          <w:numId w:val="34"/>
        </w:numPr>
        <w:tabs>
          <w:tab w:val="clear" w:pos="1222"/>
          <w:tab w:val="num" w:pos="851"/>
        </w:tabs>
        <w:spacing w:after="0" w:line="240" w:lineRule="auto"/>
        <w:ind w:left="851" w:right="287" w:hanging="311"/>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zawarto Umowę w sprawie zamówienia i wniesiono zabezpieczenie należytego wykonania tej Umowy;</w:t>
      </w:r>
    </w:p>
    <w:p w:rsidR="007D563D" w:rsidRPr="003248B1" w:rsidRDefault="007D563D" w:rsidP="007D563D">
      <w:pPr>
        <w:numPr>
          <w:ilvl w:val="1"/>
          <w:numId w:val="34"/>
        </w:numPr>
        <w:tabs>
          <w:tab w:val="clear" w:pos="1222"/>
          <w:tab w:val="num" w:pos="851"/>
        </w:tabs>
        <w:spacing w:after="0" w:line="240" w:lineRule="auto"/>
        <w:ind w:left="851" w:right="287" w:hanging="284"/>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lastRenderedPageBreak/>
        <w:t>Zamawiający unieważnił postępowanie o udzielenie zamówienia, a protesty zostały ostatecznie rozstrzygnięte lub upłynął termin do ich wnoszenia.</w:t>
      </w:r>
    </w:p>
    <w:p w:rsidR="007D563D" w:rsidRPr="003248B1" w:rsidRDefault="007D563D" w:rsidP="007D563D">
      <w:pPr>
        <w:numPr>
          <w:ilvl w:val="1"/>
          <w:numId w:val="37"/>
        </w:numPr>
        <w:spacing w:after="0" w:line="240" w:lineRule="auto"/>
        <w:ind w:right="287"/>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 xml:space="preserve"> Zamawiający zwraca niezwłocznie wadium na wniosek Wykonawcy: </w:t>
      </w:r>
    </w:p>
    <w:p w:rsidR="007D563D" w:rsidRPr="003248B1" w:rsidRDefault="007D563D" w:rsidP="007D563D">
      <w:pPr>
        <w:numPr>
          <w:ilvl w:val="0"/>
          <w:numId w:val="35"/>
        </w:numPr>
        <w:tabs>
          <w:tab w:val="num" w:pos="798"/>
        </w:tabs>
        <w:spacing w:after="0" w:line="240" w:lineRule="auto"/>
        <w:ind w:right="287" w:hanging="273"/>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który wycofał ofertę przed upływem terminu składania ofert;</w:t>
      </w:r>
    </w:p>
    <w:p w:rsidR="007D563D" w:rsidRPr="003248B1" w:rsidRDefault="007D563D" w:rsidP="007D563D">
      <w:pPr>
        <w:numPr>
          <w:ilvl w:val="0"/>
          <w:numId w:val="35"/>
        </w:numPr>
        <w:tabs>
          <w:tab w:val="num" w:pos="798"/>
        </w:tabs>
        <w:spacing w:after="0" w:line="240" w:lineRule="auto"/>
        <w:ind w:right="287" w:hanging="273"/>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który został wykluczony z postępowania;</w:t>
      </w:r>
    </w:p>
    <w:p w:rsidR="007D563D" w:rsidRPr="003248B1" w:rsidRDefault="007D563D" w:rsidP="007D563D">
      <w:pPr>
        <w:numPr>
          <w:ilvl w:val="0"/>
          <w:numId w:val="35"/>
        </w:numPr>
        <w:tabs>
          <w:tab w:val="num" w:pos="798"/>
        </w:tabs>
        <w:spacing w:after="0" w:line="240" w:lineRule="auto"/>
        <w:ind w:right="287" w:hanging="273"/>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którego oferta została odrzucona.</w:t>
      </w:r>
    </w:p>
    <w:p w:rsidR="007D563D" w:rsidRPr="003248B1" w:rsidRDefault="007D563D" w:rsidP="007D563D">
      <w:pPr>
        <w:numPr>
          <w:ilvl w:val="1"/>
          <w:numId w:val="37"/>
        </w:numPr>
        <w:spacing w:after="0" w:line="240" w:lineRule="auto"/>
        <w:ind w:left="709" w:right="287" w:hanging="709"/>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 xml:space="preserve">  Jeżeli wadium wniesiono w pieniądzu, Zamawiający zwraca je wraz z odsetkami wynikającymi z umowy rachunku bankowego, na którym było ono przechowywane, pomniejszone o koszty prowadzenia rachunku banko</w:t>
      </w:r>
      <w:r w:rsidRPr="003248B1">
        <w:rPr>
          <w:rFonts w:ascii="Times New Roman" w:eastAsia="Times New Roman" w:hAnsi="Times New Roman" w:cs="Times New Roman"/>
          <w:sz w:val="24"/>
          <w:szCs w:val="24"/>
          <w:lang w:eastAsia="pl-PL"/>
        </w:rPr>
        <w:softHyphen/>
        <w:t>wego oraz prowizji bankowej za przelew pieniędzy na rachunek bankowy wskazany przez Wykonawcę.</w:t>
      </w:r>
    </w:p>
    <w:p w:rsidR="007D563D" w:rsidRPr="003248B1" w:rsidRDefault="007D563D" w:rsidP="007D563D">
      <w:pPr>
        <w:numPr>
          <w:ilvl w:val="1"/>
          <w:numId w:val="37"/>
        </w:numPr>
        <w:spacing w:after="0" w:line="240" w:lineRule="auto"/>
        <w:ind w:left="709" w:right="287" w:hanging="709"/>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 xml:space="preserve">   Zamawiający zatrzymuje wadium wraz z odsetkami, jeżeli Wykonawca, którego oferta została wybrana:</w:t>
      </w:r>
    </w:p>
    <w:p w:rsidR="007D563D" w:rsidRPr="003248B1" w:rsidRDefault="007D563D" w:rsidP="007D563D">
      <w:pPr>
        <w:numPr>
          <w:ilvl w:val="0"/>
          <w:numId w:val="36"/>
        </w:numPr>
        <w:spacing w:after="0" w:line="240" w:lineRule="auto"/>
        <w:ind w:right="287" w:hanging="207"/>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 xml:space="preserve"> odmówił podpisania Umowy w sprawie zamówienia na warunkach określonych w ofercie;</w:t>
      </w:r>
    </w:p>
    <w:p w:rsidR="007D563D" w:rsidRPr="003248B1" w:rsidRDefault="007D563D" w:rsidP="007D563D">
      <w:pPr>
        <w:numPr>
          <w:ilvl w:val="0"/>
          <w:numId w:val="36"/>
        </w:numPr>
        <w:spacing w:after="0" w:line="240" w:lineRule="auto"/>
        <w:ind w:right="287" w:hanging="207"/>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 xml:space="preserve"> nie wniósł wymaganego zabezpieczenia należytego wyko</w:t>
      </w:r>
      <w:r w:rsidRPr="003248B1">
        <w:rPr>
          <w:rFonts w:ascii="Times New Roman" w:eastAsia="Times New Roman" w:hAnsi="Times New Roman" w:cs="Times New Roman"/>
          <w:sz w:val="24"/>
          <w:szCs w:val="24"/>
          <w:lang w:eastAsia="pl-PL"/>
        </w:rPr>
        <w:softHyphen/>
        <w:t>nania Umowy;</w:t>
      </w:r>
    </w:p>
    <w:p w:rsidR="007D563D" w:rsidRPr="003248B1" w:rsidRDefault="007D563D" w:rsidP="007D563D">
      <w:pPr>
        <w:numPr>
          <w:ilvl w:val="0"/>
          <w:numId w:val="36"/>
        </w:numPr>
        <w:spacing w:after="0" w:line="240" w:lineRule="auto"/>
        <w:ind w:right="287" w:hanging="207"/>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 xml:space="preserve"> zawarcie Umowy w sprawie zamówienia stało się niemożliwe z przyczyn leżących po stronie Wykonawcy.</w:t>
      </w:r>
    </w:p>
    <w:p w:rsidR="007D563D" w:rsidRPr="003248B1" w:rsidRDefault="007D563D" w:rsidP="007D563D">
      <w:pPr>
        <w:numPr>
          <w:ilvl w:val="1"/>
          <w:numId w:val="37"/>
        </w:numPr>
        <w:spacing w:after="0" w:line="240" w:lineRule="auto"/>
        <w:ind w:left="709" w:right="287" w:hanging="709"/>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Złożenie przez Wykonawcę, którego oferta została odrzucona lub wykluczonego z postępowania, wniosku o zwrot  wadium jest równoznaczne ze zrzeczeniem się przez Wykonawcę prawa do wniesienia protestu.</w:t>
      </w:r>
    </w:p>
    <w:p w:rsidR="007D563D" w:rsidRPr="003248B1" w:rsidRDefault="007D563D" w:rsidP="007D563D">
      <w:pPr>
        <w:numPr>
          <w:ilvl w:val="1"/>
          <w:numId w:val="37"/>
        </w:numPr>
        <w:spacing w:after="0" w:line="240" w:lineRule="auto"/>
        <w:ind w:left="709" w:right="287" w:hanging="709"/>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Zamawiający zatrzyma wadium wraz z odsetkami, jeżeli Wykonawca w odpowiedzi na wezwanie, o którym mowa w §15 ust. 2 Regulaminu</w:t>
      </w:r>
      <w:r>
        <w:rPr>
          <w:rFonts w:ascii="Times New Roman" w:eastAsia="Times New Roman" w:hAnsi="Times New Roman" w:cs="Times New Roman"/>
          <w:sz w:val="24"/>
          <w:szCs w:val="24"/>
          <w:lang w:eastAsia="pl-PL"/>
        </w:rPr>
        <w:t xml:space="preserve"> wskazanego w pkt. 11.6</w:t>
      </w:r>
      <w:r w:rsidRPr="003248B1">
        <w:rPr>
          <w:rFonts w:ascii="Times New Roman" w:eastAsia="Times New Roman" w:hAnsi="Times New Roman" w:cs="Times New Roman"/>
          <w:sz w:val="24"/>
          <w:szCs w:val="24"/>
          <w:lang w:eastAsia="pl-PL"/>
        </w:rPr>
        <w:t>, nie złożył dokumentów o których mowa w §14</w:t>
      </w:r>
      <w:r>
        <w:rPr>
          <w:rFonts w:ascii="Times New Roman" w:eastAsia="Times New Roman" w:hAnsi="Times New Roman" w:cs="Times New Roman"/>
          <w:sz w:val="24"/>
          <w:szCs w:val="24"/>
          <w:lang w:eastAsia="pl-PL"/>
        </w:rPr>
        <w:t xml:space="preserve"> ww.</w:t>
      </w:r>
      <w:r w:rsidRPr="003248B1">
        <w:rPr>
          <w:rFonts w:ascii="Times New Roman" w:eastAsia="Times New Roman" w:hAnsi="Times New Roman" w:cs="Times New Roman"/>
          <w:sz w:val="24"/>
          <w:szCs w:val="24"/>
          <w:lang w:eastAsia="pl-PL"/>
        </w:rPr>
        <w:t xml:space="preserve"> Regulaminu, lub pełnomocnictw, chyba że udowodni, że wynika to z przyczyn nie leżących po jego stronie.</w:t>
      </w:r>
    </w:p>
    <w:p w:rsidR="007D563D" w:rsidRPr="003248B1" w:rsidRDefault="007D563D" w:rsidP="007D563D">
      <w:pPr>
        <w:numPr>
          <w:ilvl w:val="1"/>
          <w:numId w:val="37"/>
        </w:numPr>
        <w:spacing w:after="0" w:line="240" w:lineRule="auto"/>
        <w:ind w:left="709" w:right="287" w:hanging="709"/>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W przypadku, gdy wadium wnoszone jest w formie niepieniężnej, Wykonawca winien oryginał dokumentu gwarancji lub poręczenia złożyć przed terminem otwarcia ofert w siedzibie Zamawiającego pok. 3</w:t>
      </w:r>
      <w:r>
        <w:rPr>
          <w:rFonts w:ascii="Times New Roman" w:eastAsia="Times New Roman" w:hAnsi="Times New Roman" w:cs="Times New Roman"/>
          <w:sz w:val="24"/>
          <w:szCs w:val="24"/>
          <w:lang w:eastAsia="pl-PL"/>
        </w:rPr>
        <w:t>0</w:t>
      </w:r>
      <w:r w:rsidRPr="003248B1">
        <w:rPr>
          <w:rFonts w:ascii="Times New Roman" w:eastAsia="Times New Roman" w:hAnsi="Times New Roman" w:cs="Times New Roman"/>
          <w:sz w:val="24"/>
          <w:szCs w:val="24"/>
          <w:lang w:eastAsia="pl-PL"/>
        </w:rPr>
        <w:t xml:space="preserve">3, natomiast kserokopię dołączyć do oferty zgodnie z pkt 2.5 poz. </w:t>
      </w:r>
      <w:r>
        <w:rPr>
          <w:rFonts w:ascii="Times New Roman" w:eastAsia="Times New Roman" w:hAnsi="Times New Roman" w:cs="Times New Roman"/>
          <w:sz w:val="24"/>
          <w:szCs w:val="24"/>
          <w:lang w:eastAsia="pl-PL"/>
        </w:rPr>
        <w:t>6</w:t>
      </w:r>
      <w:r w:rsidRPr="003248B1">
        <w:rPr>
          <w:rFonts w:ascii="Times New Roman" w:eastAsia="Times New Roman" w:hAnsi="Times New Roman" w:cs="Times New Roman"/>
          <w:sz w:val="24"/>
          <w:szCs w:val="24"/>
          <w:lang w:eastAsia="pl-PL"/>
        </w:rPr>
        <w:t xml:space="preserve"> SIWZ.</w:t>
      </w:r>
    </w:p>
    <w:p w:rsidR="007D563D" w:rsidRPr="003248B1" w:rsidRDefault="007D563D" w:rsidP="007D563D">
      <w:pPr>
        <w:numPr>
          <w:ilvl w:val="1"/>
          <w:numId w:val="37"/>
        </w:numPr>
        <w:spacing w:after="0" w:line="240" w:lineRule="auto"/>
        <w:ind w:left="709" w:right="287" w:hanging="709"/>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Wykonawca, który nie wniesie wadium w sposób zgodny z zapisami niniejszego pkt XI</w:t>
      </w:r>
      <w:r>
        <w:rPr>
          <w:rFonts w:ascii="Times New Roman" w:eastAsia="Times New Roman" w:hAnsi="Times New Roman" w:cs="Times New Roman"/>
          <w:sz w:val="24"/>
          <w:szCs w:val="24"/>
          <w:lang w:eastAsia="pl-PL"/>
        </w:rPr>
        <w:t>V</w:t>
      </w:r>
      <w:r w:rsidRPr="003248B1">
        <w:rPr>
          <w:rFonts w:ascii="Times New Roman" w:eastAsia="Times New Roman" w:hAnsi="Times New Roman" w:cs="Times New Roman"/>
          <w:sz w:val="24"/>
          <w:szCs w:val="24"/>
          <w:lang w:eastAsia="pl-PL"/>
        </w:rPr>
        <w:t xml:space="preserve"> SIWZ zostanie wykluczony z postępowania.</w:t>
      </w:r>
    </w:p>
    <w:p w:rsidR="007D563D" w:rsidRPr="00EA7FC1" w:rsidRDefault="007D563D" w:rsidP="007D563D">
      <w:pPr>
        <w:spacing w:after="0" w:line="240" w:lineRule="auto"/>
        <w:rPr>
          <w:rFonts w:ascii="Times New Roman" w:eastAsia="Times New Roman" w:hAnsi="Times New Roman" w:cs="Times New Roman"/>
          <w:bCs/>
          <w:szCs w:val="20"/>
          <w:lang w:eastAsia="pl-PL"/>
        </w:rPr>
      </w:pPr>
    </w:p>
    <w:p w:rsidR="007D563D" w:rsidRPr="00E0565D" w:rsidRDefault="007D563D" w:rsidP="007D563D">
      <w:pPr>
        <w:spacing w:after="0" w:line="240" w:lineRule="auto"/>
        <w:rPr>
          <w:rFonts w:ascii="Times New Roman" w:eastAsia="Times New Roman" w:hAnsi="Times New Roman" w:cs="Times New Roman"/>
          <w:b/>
          <w:szCs w:val="20"/>
          <w:lang w:eastAsia="pl-PL"/>
        </w:rPr>
      </w:pPr>
    </w:p>
    <w:p w:rsidR="007D563D" w:rsidRPr="00E0565D" w:rsidRDefault="007D563D" w:rsidP="007D563D">
      <w:pPr>
        <w:spacing w:after="0" w:line="240" w:lineRule="auto"/>
        <w:jc w:val="center"/>
        <w:rPr>
          <w:rFonts w:ascii="Times New Roman" w:eastAsia="Times New Roman" w:hAnsi="Times New Roman" w:cs="Times New Roman"/>
          <w:b/>
          <w:szCs w:val="20"/>
          <w:lang w:eastAsia="pl-PL"/>
        </w:rPr>
      </w:pPr>
    </w:p>
    <w:p w:rsidR="007D563D" w:rsidRPr="00E0565D" w:rsidRDefault="007D563D" w:rsidP="007D563D">
      <w:pPr>
        <w:spacing w:after="0" w:line="240" w:lineRule="auto"/>
        <w:jc w:val="center"/>
        <w:rPr>
          <w:rFonts w:ascii="Times New Roman" w:eastAsia="Times New Roman" w:hAnsi="Times New Roman" w:cs="Times New Roman"/>
          <w:b/>
          <w:szCs w:val="20"/>
          <w:lang w:eastAsia="pl-PL"/>
        </w:rPr>
      </w:pPr>
    </w:p>
    <w:p w:rsidR="007D563D" w:rsidRPr="00E0565D" w:rsidRDefault="007D563D" w:rsidP="007D563D">
      <w:pPr>
        <w:spacing w:after="0" w:line="240" w:lineRule="auto"/>
        <w:jc w:val="center"/>
        <w:rPr>
          <w:rFonts w:ascii="Times New Roman" w:eastAsia="Times New Roman" w:hAnsi="Times New Roman" w:cs="Times New Roman"/>
          <w:b/>
          <w:szCs w:val="20"/>
          <w:lang w:eastAsia="pl-PL"/>
        </w:rPr>
      </w:pPr>
    </w:p>
    <w:p w:rsidR="007D563D" w:rsidRPr="00E0565D" w:rsidRDefault="007D563D" w:rsidP="007D563D">
      <w:pPr>
        <w:spacing w:after="0" w:line="240" w:lineRule="auto"/>
        <w:jc w:val="center"/>
        <w:rPr>
          <w:rFonts w:ascii="Times New Roman" w:eastAsia="Times New Roman" w:hAnsi="Times New Roman" w:cs="Times New Roman"/>
          <w:b/>
          <w:szCs w:val="20"/>
          <w:lang w:eastAsia="pl-PL"/>
        </w:rPr>
      </w:pPr>
    </w:p>
    <w:p w:rsidR="007D563D" w:rsidRPr="00E0565D" w:rsidRDefault="007D563D" w:rsidP="007D563D">
      <w:pPr>
        <w:spacing w:after="0" w:line="240" w:lineRule="auto"/>
        <w:jc w:val="center"/>
        <w:rPr>
          <w:rFonts w:ascii="Times New Roman" w:eastAsia="Times New Roman" w:hAnsi="Times New Roman" w:cs="Times New Roman"/>
          <w:b/>
          <w:szCs w:val="20"/>
          <w:lang w:eastAsia="pl-PL"/>
        </w:rPr>
      </w:pPr>
    </w:p>
    <w:p w:rsidR="007D563D" w:rsidRPr="00E0565D" w:rsidRDefault="007D563D" w:rsidP="007D563D">
      <w:pPr>
        <w:spacing w:after="0" w:line="240" w:lineRule="auto"/>
        <w:jc w:val="center"/>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Pr="00E0565D" w:rsidRDefault="007D563D" w:rsidP="007D563D">
      <w:pPr>
        <w:spacing w:after="0" w:line="240" w:lineRule="auto"/>
        <w:rPr>
          <w:rFonts w:ascii="Times New Roman" w:eastAsia="Times New Roman" w:hAnsi="Times New Roman" w:cs="Times New Roman"/>
          <w:b/>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7D563D" w:rsidRPr="00E0565D" w:rsidTr="001226A5">
        <w:tc>
          <w:tcPr>
            <w:tcW w:w="9212" w:type="dxa"/>
          </w:tcPr>
          <w:p w:rsidR="007D563D" w:rsidRPr="00E0565D" w:rsidRDefault="007D563D" w:rsidP="001226A5">
            <w:pPr>
              <w:spacing w:after="0" w:line="240" w:lineRule="auto"/>
              <w:jc w:val="center"/>
              <w:rPr>
                <w:rFonts w:ascii="Times New Roman" w:eastAsia="Times New Roman" w:hAnsi="Times New Roman" w:cs="Times New Roman"/>
                <w:b/>
                <w:szCs w:val="20"/>
                <w:lang w:eastAsia="pl-PL"/>
              </w:rPr>
            </w:pPr>
          </w:p>
          <w:p w:rsidR="007D563D" w:rsidRPr="00E0565D" w:rsidRDefault="007D563D" w:rsidP="001226A5">
            <w:pPr>
              <w:spacing w:after="0" w:line="240" w:lineRule="auto"/>
              <w:jc w:val="center"/>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ZAŁĄCZNIK NUMER 1</w:t>
            </w:r>
          </w:p>
          <w:p w:rsidR="007D563D" w:rsidRPr="00E0565D" w:rsidRDefault="007D563D" w:rsidP="001226A5">
            <w:pPr>
              <w:keepNext/>
              <w:spacing w:after="0" w:line="240" w:lineRule="auto"/>
              <w:jc w:val="center"/>
              <w:outlineLvl w:val="6"/>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 xml:space="preserve">FORMULARZ OFERTY </w:t>
            </w:r>
          </w:p>
          <w:p w:rsidR="007D563D" w:rsidRPr="00E0565D" w:rsidRDefault="007D563D" w:rsidP="001226A5">
            <w:pPr>
              <w:spacing w:after="0" w:line="240" w:lineRule="auto"/>
              <w:jc w:val="center"/>
              <w:rPr>
                <w:rFonts w:ascii="Times New Roman" w:eastAsia="Times New Roman" w:hAnsi="Times New Roman" w:cs="Times New Roman"/>
                <w:b/>
                <w:szCs w:val="20"/>
                <w:lang w:eastAsia="pl-PL"/>
              </w:rPr>
            </w:pPr>
          </w:p>
        </w:tc>
      </w:tr>
    </w:tbl>
    <w:p w:rsidR="007D563D" w:rsidRPr="00E0565D" w:rsidRDefault="007D563D" w:rsidP="007D563D">
      <w:pPr>
        <w:spacing w:after="0" w:line="240" w:lineRule="auto"/>
        <w:rPr>
          <w:rFonts w:ascii="Times New Roman" w:eastAsia="Times New Roman" w:hAnsi="Times New Roman" w:cs="Times New Roman"/>
          <w:i/>
          <w:szCs w:val="20"/>
          <w:lang w:eastAsia="pl-PL"/>
        </w:rPr>
      </w:pPr>
    </w:p>
    <w:p w:rsidR="007D563D" w:rsidRPr="00E0565D" w:rsidRDefault="007D563D" w:rsidP="007D563D">
      <w:pPr>
        <w:spacing w:after="0" w:line="240" w:lineRule="auto"/>
        <w:ind w:left="3540"/>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dnia .................................</w:t>
      </w:r>
    </w:p>
    <w:p w:rsidR="007D563D" w:rsidRPr="00E0565D" w:rsidRDefault="007D563D" w:rsidP="007D563D">
      <w:pPr>
        <w:spacing w:after="0" w:line="240" w:lineRule="auto"/>
        <w:ind w:firstLine="3261"/>
        <w:rPr>
          <w:rFonts w:ascii="Times New Roman" w:eastAsia="Times New Roman" w:hAnsi="Times New Roman" w:cs="Times New Roman"/>
          <w:szCs w:val="20"/>
          <w:lang w:eastAsia="pl-PL"/>
        </w:rPr>
      </w:pPr>
      <w:r w:rsidRPr="00E0565D">
        <w:rPr>
          <w:rFonts w:ascii="Times New Roman" w:eastAsia="Times New Roman" w:hAnsi="Times New Roman" w:cs="Times New Roman"/>
          <w:i/>
          <w:szCs w:val="20"/>
          <w:lang w:eastAsia="pl-PL"/>
        </w:rPr>
        <w:tab/>
        <w:t xml:space="preserve">             / miejscowość/</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pieczątka  nagłówkowa Wykonawcy /</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znak: SKMMU.086.</w:t>
      </w:r>
      <w:r>
        <w:rPr>
          <w:rFonts w:ascii="Times New Roman" w:eastAsia="Times New Roman" w:hAnsi="Times New Roman" w:cs="Times New Roman"/>
          <w:szCs w:val="20"/>
          <w:lang w:eastAsia="pl-PL"/>
        </w:rPr>
        <w:t>2</w:t>
      </w:r>
      <w:r w:rsidRPr="00E0565D">
        <w:rPr>
          <w:rFonts w:ascii="Times New Roman" w:eastAsia="Times New Roman" w:hAnsi="Times New Roman" w:cs="Times New Roman"/>
          <w:szCs w:val="20"/>
          <w:lang w:eastAsia="pl-PL"/>
        </w:rPr>
        <w:t>8.19</w:t>
      </w:r>
    </w:p>
    <w:p w:rsidR="007D563D" w:rsidRPr="00E0565D" w:rsidRDefault="007D563D" w:rsidP="007D563D">
      <w:pPr>
        <w:spacing w:after="0" w:line="240" w:lineRule="auto"/>
        <w:rPr>
          <w:rFonts w:ascii="Times New Roman" w:eastAsia="Times New Roman" w:hAnsi="Times New Roman" w:cs="Times New Roman"/>
          <w:b/>
          <w:szCs w:val="20"/>
          <w:lang w:eastAsia="pl-PL"/>
        </w:rPr>
      </w:pPr>
    </w:p>
    <w:p w:rsidR="007D563D" w:rsidRPr="00E0565D" w:rsidRDefault="007D563D" w:rsidP="007D563D">
      <w:pPr>
        <w:spacing w:after="0" w:line="240" w:lineRule="auto"/>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 xml:space="preserve">I. DANE WYKONAWCY. </w:t>
      </w:r>
    </w:p>
    <w:p w:rsidR="007D563D" w:rsidRPr="00E0565D" w:rsidRDefault="007D563D" w:rsidP="007D563D">
      <w:pPr>
        <w:spacing w:after="0" w:line="36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1.1 Pełna nazwa .........................................................................................................................................</w:t>
      </w:r>
    </w:p>
    <w:p w:rsidR="007D563D" w:rsidRPr="00E0565D" w:rsidRDefault="007D563D" w:rsidP="007D563D">
      <w:pPr>
        <w:spacing w:after="0" w:line="36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w:t>
      </w:r>
    </w:p>
    <w:p w:rsidR="007D563D" w:rsidRPr="00E0565D" w:rsidRDefault="007D563D" w:rsidP="007D563D">
      <w:pPr>
        <w:spacing w:after="0" w:line="36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1.2 Adres ...................................................................................................................................................</w:t>
      </w:r>
    </w:p>
    <w:p w:rsidR="007D563D" w:rsidRPr="00E0565D" w:rsidRDefault="007D563D" w:rsidP="007D563D">
      <w:pPr>
        <w:spacing w:after="0" w:line="36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w:t>
      </w:r>
    </w:p>
    <w:p w:rsidR="007D563D" w:rsidRPr="00E0565D" w:rsidRDefault="007D563D" w:rsidP="007D563D">
      <w:pPr>
        <w:spacing w:after="0" w:line="36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1.3 Numer telefonu ............................................... numer  faksu .............................................................</w:t>
      </w:r>
    </w:p>
    <w:p w:rsidR="007D563D" w:rsidRPr="00E0565D" w:rsidRDefault="007D563D" w:rsidP="007D563D">
      <w:pPr>
        <w:spacing w:after="0" w:line="36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Adres poczty elektronicznej..................................................................@........................................................................</w:t>
      </w:r>
    </w:p>
    <w:p w:rsidR="007D563D" w:rsidRPr="00E0565D" w:rsidRDefault="007D563D" w:rsidP="007D563D">
      <w:pPr>
        <w:spacing w:after="0" w:line="36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1.4 NIP: .................................................................REGON: ..................................................................</w:t>
      </w:r>
    </w:p>
    <w:p w:rsidR="007D563D" w:rsidRPr="00E0565D" w:rsidRDefault="007D563D" w:rsidP="007D563D">
      <w:pPr>
        <w:spacing w:after="0" w:line="240" w:lineRule="auto"/>
        <w:rPr>
          <w:rFonts w:ascii="Times New Roman" w:eastAsia="Times New Roman" w:hAnsi="Times New Roman" w:cs="Times New Roman"/>
          <w:szCs w:val="20"/>
          <w:lang w:eastAsia="pl-PL"/>
        </w:rPr>
      </w:pPr>
    </w:p>
    <w:p w:rsidR="007D563D" w:rsidRPr="00E0565D" w:rsidRDefault="007D563D" w:rsidP="007D563D">
      <w:pPr>
        <w:spacing w:after="0" w:line="240" w:lineRule="auto"/>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II. PRZEDMIOT OFERTY.</w:t>
      </w:r>
    </w:p>
    <w:p w:rsidR="007D563D" w:rsidRPr="008111CE" w:rsidRDefault="007D563D" w:rsidP="007D563D">
      <w:pPr>
        <w:tabs>
          <w:tab w:val="left" w:leader="dot" w:pos="9072"/>
        </w:tabs>
        <w:spacing w:before="120" w:after="0" w:line="288" w:lineRule="auto"/>
        <w:jc w:val="both"/>
        <w:rPr>
          <w:rFonts w:ascii="Times New Roman" w:eastAsia="Times New Roman" w:hAnsi="Times New Roman" w:cs="Times New Roman"/>
          <w:sz w:val="24"/>
          <w:szCs w:val="20"/>
          <w:lang w:eastAsia="pl-PL"/>
        </w:rPr>
      </w:pPr>
      <w:r w:rsidRPr="00E0565D">
        <w:rPr>
          <w:rFonts w:ascii="Times New Roman" w:eastAsia="Times New Roman" w:hAnsi="Times New Roman" w:cs="Times New Roman"/>
          <w:sz w:val="24"/>
          <w:szCs w:val="20"/>
          <w:lang w:eastAsia="pl-PL"/>
        </w:rPr>
        <w:t xml:space="preserve">Oferta dotyczy przetargu nieograniczonego prowadzonego przez PKP Szybka Kolej Miejska w Trójmieście Sp. z o.o. z siedzibą w Gdyni, którego przedmiotem jest </w:t>
      </w:r>
      <w:r w:rsidRPr="008111CE">
        <w:rPr>
          <w:rFonts w:ascii="Times New Roman" w:eastAsia="Times New Roman" w:hAnsi="Times New Roman" w:cs="Times New Roman"/>
          <w:sz w:val="24"/>
          <w:szCs w:val="20"/>
          <w:lang w:eastAsia="pl-PL"/>
        </w:rPr>
        <w:t>dostawa 3 nowych automatów z opcją zakupu 6 dodatkowych dla PKP Szybka Kolej Miejska w Trójmieście Sp. z o.o.</w:t>
      </w:r>
    </w:p>
    <w:p w:rsidR="007D563D" w:rsidRPr="00E0565D" w:rsidRDefault="007D563D" w:rsidP="007D563D">
      <w:pPr>
        <w:spacing w:before="120" w:after="0" w:line="288"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b/>
          <w:lang w:eastAsia="pl-PL"/>
        </w:rPr>
        <w:t>III. OFERUJEMY</w:t>
      </w:r>
      <w:r w:rsidRPr="00E0565D">
        <w:rPr>
          <w:rFonts w:ascii="Times New Roman" w:eastAsia="Times New Roman" w:hAnsi="Times New Roman" w:cs="Times New Roman"/>
          <w:lang w:eastAsia="pl-PL"/>
        </w:rPr>
        <w:t xml:space="preserve"> wykonanie przedmiotu zamówienia </w:t>
      </w:r>
      <w:r>
        <w:rPr>
          <w:rFonts w:ascii="Times New Roman" w:eastAsia="Times New Roman" w:hAnsi="Times New Roman" w:cs="Times New Roman"/>
          <w:lang w:eastAsia="pl-PL"/>
        </w:rPr>
        <w:t xml:space="preserve">wraz z zakresem objętym prawem opcji </w:t>
      </w:r>
      <w:r w:rsidRPr="00E0565D">
        <w:rPr>
          <w:rFonts w:ascii="Times New Roman" w:eastAsia="Times New Roman" w:hAnsi="Times New Roman" w:cs="Times New Roman"/>
          <w:lang w:eastAsia="pl-PL"/>
        </w:rPr>
        <w:t xml:space="preserve">za: </w:t>
      </w:r>
    </w:p>
    <w:p w:rsidR="007D563D" w:rsidRPr="00E0565D" w:rsidRDefault="007D563D" w:rsidP="007D563D">
      <w:pPr>
        <w:keepNext/>
        <w:spacing w:after="0" w:line="240" w:lineRule="auto"/>
        <w:jc w:val="both"/>
        <w:outlineLvl w:val="3"/>
        <w:rPr>
          <w:rFonts w:ascii="Times New Roman" w:eastAsia="Times New Roman" w:hAnsi="Times New Roman" w:cs="Times New Roman"/>
          <w:szCs w:val="20"/>
          <w:lang w:eastAsia="pl-PL"/>
        </w:rPr>
      </w:pPr>
    </w:p>
    <w:p w:rsidR="007D563D" w:rsidRDefault="007D563D" w:rsidP="007D563D">
      <w:pPr>
        <w:keepNext/>
        <w:spacing w:after="0" w:line="240" w:lineRule="auto"/>
        <w:jc w:val="both"/>
        <w:outlineLvl w:val="3"/>
        <w:rPr>
          <w:rFonts w:ascii="Times New Roman" w:eastAsia="Times New Roman" w:hAnsi="Times New Roman" w:cs="Times New Roman"/>
          <w:b/>
          <w:szCs w:val="20"/>
          <w:lang w:eastAsia="pl-PL"/>
        </w:rPr>
      </w:pPr>
      <w:r w:rsidRPr="00E0565D">
        <w:rPr>
          <w:rFonts w:ascii="Times New Roman" w:eastAsia="Times New Roman" w:hAnsi="Times New Roman" w:cs="Times New Roman"/>
          <w:b/>
          <w:bCs/>
          <w:szCs w:val="20"/>
          <w:lang w:eastAsia="pl-PL"/>
        </w:rPr>
        <w:t>CENA OFE</w:t>
      </w:r>
      <w:r>
        <w:rPr>
          <w:rFonts w:ascii="Times New Roman" w:eastAsia="Times New Roman" w:hAnsi="Times New Roman" w:cs="Times New Roman"/>
          <w:b/>
          <w:bCs/>
          <w:szCs w:val="20"/>
          <w:lang w:eastAsia="pl-PL"/>
        </w:rPr>
        <w:t xml:space="preserve">RTY </w:t>
      </w:r>
      <w:r w:rsidRPr="00E0565D">
        <w:rPr>
          <w:rFonts w:ascii="Times New Roman" w:eastAsia="Times New Roman" w:hAnsi="Times New Roman" w:cs="Times New Roman"/>
          <w:b/>
          <w:bCs/>
          <w:szCs w:val="20"/>
          <w:lang w:eastAsia="pl-PL"/>
        </w:rPr>
        <w:t>(brutto)*:</w:t>
      </w:r>
      <w:r w:rsidRPr="00E0565D">
        <w:rPr>
          <w:rFonts w:ascii="Times New Roman" w:eastAsia="Times New Roman" w:hAnsi="Times New Roman" w:cs="Times New Roman"/>
          <w:b/>
          <w:szCs w:val="20"/>
          <w:lang w:eastAsia="pl-PL"/>
        </w:rPr>
        <w:t xml:space="preserve"> </w:t>
      </w:r>
    </w:p>
    <w:p w:rsidR="007D563D" w:rsidRPr="00E0565D" w:rsidRDefault="007D563D" w:rsidP="007D563D">
      <w:pPr>
        <w:keepNext/>
        <w:spacing w:after="0" w:line="240" w:lineRule="auto"/>
        <w:jc w:val="both"/>
        <w:outlineLvl w:val="3"/>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(słownie: ...........................................................................................................................................................</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p>
    <w:p w:rsidR="007D563D" w:rsidRPr="00E0565D" w:rsidRDefault="007D563D" w:rsidP="007D563D">
      <w:pPr>
        <w:keepNext/>
        <w:spacing w:after="0" w:line="240" w:lineRule="auto"/>
        <w:jc w:val="both"/>
        <w:outlineLvl w:val="3"/>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cena netto</w:t>
      </w:r>
      <w:r w:rsidRPr="00E0565D">
        <w:rPr>
          <w:rFonts w:ascii="Times New Roman" w:eastAsia="Times New Roman" w:hAnsi="Times New Roman" w:cs="Times New Roman"/>
          <w:szCs w:val="20"/>
          <w:lang w:eastAsia="pl-PL"/>
        </w:rPr>
        <w:t xml:space="preserve"> - ....................................................................... (słownie: ....................................................</w:t>
      </w:r>
    </w:p>
    <w:p w:rsidR="007D563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w:t>
      </w:r>
      <w:r>
        <w:rPr>
          <w:rFonts w:ascii="Times New Roman" w:eastAsia="Times New Roman" w:hAnsi="Times New Roman" w:cs="Times New Roman"/>
          <w:szCs w:val="20"/>
          <w:lang w:eastAsia="pl-PL"/>
        </w:rPr>
        <w:t>), w tym cena netto dostawy jednego automatu  (taka sama dla automatu objętego zamówieniem gwarantowanym jak i objętego prawem opcji) wynosi ………………. (słownie: ……………………, …/100), co daje jednostkową cenę brutto ……………………. (słownie: ……………………., …/100).</w:t>
      </w:r>
    </w:p>
    <w:p w:rsidR="007D563D" w:rsidRDefault="007D563D" w:rsidP="007D563D">
      <w:pPr>
        <w:spacing w:after="0" w:line="240" w:lineRule="auto"/>
        <w:jc w:val="both"/>
        <w:rPr>
          <w:rFonts w:ascii="Times New Roman" w:eastAsia="Times New Roman" w:hAnsi="Times New Roman" w:cs="Times New Roman"/>
          <w:szCs w:val="20"/>
          <w:lang w:eastAsia="pl-PL"/>
        </w:rPr>
      </w:pPr>
    </w:p>
    <w:p w:rsidR="007D563D" w:rsidRDefault="007D563D" w:rsidP="007D563D">
      <w:pPr>
        <w:spacing w:after="0" w:line="240" w:lineRule="auto"/>
        <w:jc w:val="both"/>
        <w:rPr>
          <w:rFonts w:ascii="Times New Roman" w:eastAsia="Times New Roman" w:hAnsi="Times New Roman" w:cs="Times New Roman"/>
          <w:szCs w:val="20"/>
          <w:lang w:eastAsia="pl-PL"/>
        </w:rPr>
      </w:pPr>
      <w:r w:rsidRPr="00C11134">
        <w:rPr>
          <w:rFonts w:ascii="Times New Roman" w:eastAsia="Times New Roman" w:hAnsi="Times New Roman" w:cs="Times New Roman"/>
          <w:b/>
          <w:szCs w:val="20"/>
          <w:lang w:eastAsia="pl-PL"/>
        </w:rPr>
        <w:t>Liczba uruchomionych automatów</w:t>
      </w:r>
      <w:r>
        <w:rPr>
          <w:rFonts w:ascii="Times New Roman" w:eastAsia="Times New Roman" w:hAnsi="Times New Roman" w:cs="Times New Roman"/>
          <w:szCs w:val="20"/>
          <w:lang w:eastAsia="pl-PL"/>
        </w:rPr>
        <w:t>: …… (słownie: ……………………………………………….)</w:t>
      </w:r>
    </w:p>
    <w:p w:rsidR="007D563D" w:rsidRDefault="007D563D" w:rsidP="007D563D">
      <w:pPr>
        <w:spacing w:after="0" w:line="240" w:lineRule="auto"/>
        <w:jc w:val="both"/>
        <w:rPr>
          <w:rFonts w:ascii="Times New Roman" w:eastAsia="Times New Roman" w:hAnsi="Times New Roman" w:cs="Times New Roman"/>
          <w:szCs w:val="20"/>
          <w:lang w:eastAsia="pl-PL"/>
        </w:rPr>
      </w:pPr>
    </w:p>
    <w:p w:rsidR="007D563D" w:rsidRPr="00C11134" w:rsidRDefault="007D563D" w:rsidP="007D563D">
      <w:pPr>
        <w:spacing w:after="0" w:line="240" w:lineRule="auto"/>
        <w:jc w:val="both"/>
        <w:rPr>
          <w:rFonts w:ascii="Times New Roman" w:eastAsia="Times New Roman" w:hAnsi="Times New Roman" w:cs="Times New Roman"/>
          <w:b/>
          <w:szCs w:val="20"/>
          <w:lang w:eastAsia="pl-PL"/>
        </w:rPr>
      </w:pPr>
      <w:r w:rsidRPr="00C11134">
        <w:rPr>
          <w:rFonts w:ascii="Times New Roman" w:eastAsia="Times New Roman" w:hAnsi="Times New Roman" w:cs="Times New Roman"/>
          <w:b/>
          <w:szCs w:val="20"/>
          <w:lang w:eastAsia="pl-PL"/>
        </w:rPr>
        <w:t>Liczba pasażerskich przewoźników kolejowych, którym Wykonawca dostarczył automaty:</w:t>
      </w:r>
    </w:p>
    <w:p w:rsidR="007D563D" w:rsidRDefault="007D563D" w:rsidP="007D563D">
      <w:pPr>
        <w:spacing w:after="0" w:line="240" w:lineRule="auto"/>
        <w:jc w:val="both"/>
        <w:rPr>
          <w:rFonts w:ascii="Times New Roman" w:eastAsia="Times New Roman" w:hAnsi="Times New Roman" w:cs="Times New Roman"/>
          <w:szCs w:val="20"/>
          <w:lang w:eastAsia="pl-PL"/>
        </w:rPr>
      </w:pPr>
    </w:p>
    <w:p w:rsidR="007D563D" w:rsidRDefault="007D563D" w:rsidP="007D563D">
      <w:pPr>
        <w:spacing w:after="0" w:line="24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(słownie: ……………………………………………………………………………………....)</w:t>
      </w:r>
    </w:p>
    <w:p w:rsidR="007D563D" w:rsidRDefault="007D563D" w:rsidP="007D563D">
      <w:pPr>
        <w:spacing w:after="0" w:line="240" w:lineRule="auto"/>
        <w:jc w:val="both"/>
        <w:rPr>
          <w:rFonts w:ascii="Times New Roman" w:eastAsia="Times New Roman" w:hAnsi="Times New Roman" w:cs="Times New Roman"/>
          <w:szCs w:val="20"/>
          <w:lang w:eastAsia="pl-PL"/>
        </w:rPr>
      </w:pPr>
    </w:p>
    <w:p w:rsidR="007D563D" w:rsidRDefault="007D563D" w:rsidP="007D563D">
      <w:pPr>
        <w:spacing w:after="0" w:line="240" w:lineRule="auto"/>
        <w:jc w:val="both"/>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U</w:t>
      </w:r>
      <w:r w:rsidRPr="00CA7165">
        <w:rPr>
          <w:rFonts w:ascii="Times New Roman" w:eastAsia="Times New Roman" w:hAnsi="Times New Roman" w:cs="Times New Roman"/>
          <w:b/>
          <w:szCs w:val="20"/>
          <w:lang w:eastAsia="pl-PL"/>
        </w:rPr>
        <w:t>trzymanie oprogramowania oraz serwis bazodanowy</w:t>
      </w:r>
      <w:r>
        <w:rPr>
          <w:rFonts w:ascii="Times New Roman" w:eastAsia="Times New Roman" w:hAnsi="Times New Roman" w:cs="Times New Roman"/>
          <w:b/>
          <w:szCs w:val="20"/>
          <w:lang w:eastAsia="pl-PL"/>
        </w:rPr>
        <w:t>:</w:t>
      </w:r>
      <w:r>
        <w:rPr>
          <w:rFonts w:ascii="Times New Roman" w:eastAsia="Times New Roman" w:hAnsi="Times New Roman" w:cs="Times New Roman"/>
          <w:szCs w:val="20"/>
          <w:lang w:eastAsia="pl-PL"/>
        </w:rPr>
        <w:t xml:space="preserve"> …………………………zł/m-c (słownie: …………………………….., …/100) </w:t>
      </w:r>
      <w:r w:rsidRPr="00CA7165">
        <w:rPr>
          <w:rFonts w:ascii="Times New Roman" w:eastAsia="Times New Roman" w:hAnsi="Times New Roman" w:cs="Times New Roman"/>
          <w:b/>
          <w:bCs/>
          <w:szCs w:val="20"/>
          <w:lang w:eastAsia="pl-PL"/>
        </w:rPr>
        <w:t>netto</w:t>
      </w: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 Cena oferty musi obejmować:</w:t>
      </w:r>
    </w:p>
    <w:p w:rsidR="007D563D" w:rsidRPr="00E0565D" w:rsidRDefault="007D563D" w:rsidP="007D563D">
      <w:pPr>
        <w:tabs>
          <w:tab w:val="num" w:pos="540"/>
        </w:tabs>
        <w:spacing w:after="0" w:line="240" w:lineRule="auto"/>
        <w:ind w:left="720"/>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wartość przedmiotu zamówienia,</w:t>
      </w:r>
    </w:p>
    <w:p w:rsidR="007D563D" w:rsidRPr="00E0565D" w:rsidRDefault="007D563D" w:rsidP="007D563D">
      <w:pPr>
        <w:tabs>
          <w:tab w:val="num" w:pos="540"/>
        </w:tabs>
        <w:spacing w:after="0" w:line="240" w:lineRule="auto"/>
        <w:ind w:left="720"/>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podatek VAT,</w:t>
      </w:r>
    </w:p>
    <w:p w:rsidR="007D563D" w:rsidRDefault="007D563D" w:rsidP="007D563D">
      <w:pPr>
        <w:spacing w:after="0" w:line="240" w:lineRule="auto"/>
        <w:contextualSpacing/>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 xml:space="preserve">             - koszty transportu,</w:t>
      </w:r>
    </w:p>
    <w:p w:rsidR="007D563D" w:rsidRDefault="007D563D" w:rsidP="007D563D">
      <w:pPr>
        <w:spacing w:after="0" w:line="240" w:lineRule="auto"/>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ab/>
        <w:t>- montaż i uruchomienie automatów,</w:t>
      </w:r>
    </w:p>
    <w:p w:rsidR="007D563D" w:rsidRDefault="007D563D" w:rsidP="007D563D">
      <w:pPr>
        <w:spacing w:after="0" w:line="240" w:lineRule="auto"/>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ab/>
        <w:t>- oprogramowanie do automatów,</w:t>
      </w:r>
    </w:p>
    <w:p w:rsidR="007D563D" w:rsidRPr="00E0565D" w:rsidRDefault="007D563D" w:rsidP="007D563D">
      <w:pPr>
        <w:spacing w:after="0" w:line="240" w:lineRule="auto"/>
        <w:ind w:firstLine="709"/>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przeszkolenie pracowników Zamawiającego w zakresie serwisu automatów </w:t>
      </w:r>
    </w:p>
    <w:p w:rsidR="007D563D" w:rsidRPr="00E0565D" w:rsidRDefault="007D563D" w:rsidP="007D563D">
      <w:pPr>
        <w:tabs>
          <w:tab w:val="num" w:pos="540"/>
        </w:tabs>
        <w:spacing w:after="0" w:line="240" w:lineRule="auto"/>
        <w:ind w:left="720"/>
        <w:contextualSpacing/>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 wszelkie inne koszty towarzyszące bezpośrednio lub pośrednio wykonaniu zamówienia.</w:t>
      </w:r>
    </w:p>
    <w:p w:rsidR="007D563D" w:rsidRPr="00E0565D" w:rsidRDefault="007D563D" w:rsidP="007D563D">
      <w:pPr>
        <w:keepNext/>
        <w:widowControl w:val="0"/>
        <w:spacing w:after="0" w:line="240" w:lineRule="auto"/>
        <w:jc w:val="both"/>
        <w:outlineLvl w:val="1"/>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IV. NUMER RACHUNKU BANKOWEGO WYKONAWCY.</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Numer rachunku bankowego  Wykonawcy, na który Zamawiający będzie dokonywał ewentualnych płatności : ...................................................................................................................................................................</w:t>
      </w: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V. TERMIN ZWIĄZANIA OFERTĄ</w:t>
      </w:r>
      <w:r w:rsidRPr="00E0565D">
        <w:rPr>
          <w:rFonts w:ascii="Times New Roman" w:eastAsia="Times New Roman" w:hAnsi="Times New Roman" w:cs="Times New Roman"/>
          <w:szCs w:val="20"/>
          <w:lang w:eastAsia="pl-PL"/>
        </w:rPr>
        <w:t xml:space="preserve"> – 60 dni od upływu terminu składania ofert.</w:t>
      </w: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VI. OŚWIADCZENIE WYKONAWCY.</w:t>
      </w:r>
    </w:p>
    <w:p w:rsidR="007D563D" w:rsidRDefault="007D563D" w:rsidP="007D563D">
      <w:pPr>
        <w:numPr>
          <w:ilvl w:val="0"/>
          <w:numId w:val="5"/>
        </w:numPr>
        <w:spacing w:after="0" w:line="240" w:lineRule="auto"/>
        <w:jc w:val="both"/>
        <w:rPr>
          <w:rFonts w:ascii="Times New Roman" w:eastAsia="Times New Roman" w:hAnsi="Times New Roman" w:cs="Times New Roman"/>
          <w:bCs/>
          <w:sz w:val="24"/>
          <w:szCs w:val="20"/>
          <w:lang w:eastAsia="pl-PL"/>
        </w:rPr>
      </w:pPr>
      <w:r w:rsidRPr="00E0565D">
        <w:rPr>
          <w:rFonts w:ascii="Times New Roman" w:eastAsia="Times New Roman" w:hAnsi="Times New Roman" w:cs="Times New Roman"/>
          <w:bCs/>
          <w:sz w:val="24"/>
          <w:szCs w:val="20"/>
          <w:lang w:eastAsia="pl-PL"/>
        </w:rPr>
        <w:t>Wykonawca oświadcza, że zapoznał się z treścią Specyfikacji Istotnych Warunków Zamówienia, formularzem oferty, załącznikami, wzorami Umów (stanowiącymi załącznik numer 2 do Specyfikacji Istotnych Warunków Zamówienia) i nie wnosi do nich żadnych zastrzeżeń. Wykonawca zobowiązuje się, w przypadku wybrania przedstawionej oferty, do zawarcia Umowy w miejscu i terminie wskazanym przez Zamawiającego.</w:t>
      </w:r>
    </w:p>
    <w:p w:rsidR="007D563D" w:rsidRPr="00E0565D" w:rsidRDefault="007D563D" w:rsidP="007D563D">
      <w:pPr>
        <w:numPr>
          <w:ilvl w:val="0"/>
          <w:numId w:val="5"/>
        </w:numPr>
        <w:spacing w:after="0" w:line="240" w:lineRule="auto"/>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Wykonawca oświadcza, że wniósł wadium w wysokości 18 000,00 zł (słownie: osiemnaście tysięcy zł, 00/100).</w:t>
      </w:r>
    </w:p>
    <w:p w:rsidR="007D563D" w:rsidRPr="00E0565D" w:rsidRDefault="007D563D" w:rsidP="007D563D">
      <w:pPr>
        <w:numPr>
          <w:ilvl w:val="0"/>
          <w:numId w:val="5"/>
        </w:numPr>
        <w:spacing w:after="0" w:line="240" w:lineRule="auto"/>
        <w:jc w:val="both"/>
        <w:rPr>
          <w:rFonts w:ascii="Times New Roman" w:eastAsia="Times New Roman" w:hAnsi="Times New Roman" w:cs="Times New Roman"/>
          <w:bCs/>
          <w:sz w:val="24"/>
          <w:szCs w:val="20"/>
          <w:lang w:eastAsia="pl-PL"/>
        </w:rPr>
      </w:pPr>
      <w:r w:rsidRPr="00E0565D">
        <w:rPr>
          <w:rFonts w:ascii="Times New Roman" w:eastAsia="Times New Roman" w:hAnsi="Times New Roman" w:cs="Times New Roman"/>
          <w:bCs/>
          <w:sz w:val="24"/>
          <w:szCs w:val="20"/>
          <w:lang w:eastAsia="pl-PL"/>
        </w:rPr>
        <w:t>Wykonawca oświadcza, że akceptuje warunki płatności wskazane w SIWZ i wzorze Umowy.</w:t>
      </w:r>
    </w:p>
    <w:p w:rsidR="007D563D" w:rsidRPr="00E0565D" w:rsidRDefault="007D563D" w:rsidP="007D563D">
      <w:pPr>
        <w:numPr>
          <w:ilvl w:val="0"/>
          <w:numId w:val="5"/>
        </w:numPr>
        <w:spacing w:after="0" w:line="240" w:lineRule="auto"/>
        <w:jc w:val="both"/>
        <w:rPr>
          <w:rFonts w:ascii="Times New Roman" w:eastAsia="Times New Roman" w:hAnsi="Times New Roman" w:cs="Times New Roman"/>
          <w:bCs/>
          <w:sz w:val="24"/>
          <w:szCs w:val="20"/>
          <w:lang w:eastAsia="pl-PL"/>
        </w:rPr>
      </w:pPr>
      <w:r w:rsidRPr="00E0565D">
        <w:rPr>
          <w:rFonts w:ascii="Times New Roman" w:eastAsia="Times New Roman" w:hAnsi="Times New Roman" w:cs="Times New Roman"/>
          <w:bCs/>
          <w:sz w:val="24"/>
          <w:szCs w:val="20"/>
          <w:lang w:eastAsia="pl-PL"/>
        </w:rPr>
        <w:t>Wykonawca oświadcza, że jest związany złożoną ofertą przez okres 60 dni - bieg terminu związania ofertą rozpoczyna się wraz  z upływem terminu składania ofert.</w:t>
      </w:r>
    </w:p>
    <w:p w:rsidR="007D563D" w:rsidRPr="00E0565D" w:rsidRDefault="007D563D" w:rsidP="007D563D">
      <w:pPr>
        <w:numPr>
          <w:ilvl w:val="0"/>
          <w:numId w:val="5"/>
        </w:numPr>
        <w:spacing w:after="0" w:line="240" w:lineRule="auto"/>
        <w:jc w:val="both"/>
        <w:rPr>
          <w:rFonts w:ascii="Times New Roman" w:eastAsia="Times New Roman" w:hAnsi="Times New Roman" w:cs="Times New Roman"/>
          <w:bCs/>
          <w:sz w:val="24"/>
          <w:szCs w:val="20"/>
          <w:lang w:eastAsia="pl-PL"/>
        </w:rPr>
      </w:pPr>
      <w:r w:rsidRPr="00E0565D">
        <w:rPr>
          <w:rFonts w:ascii="Times New Roman" w:eastAsia="Times New Roman" w:hAnsi="Times New Roman" w:cs="Times New Roman"/>
          <w:bCs/>
          <w:sz w:val="24"/>
          <w:szCs w:val="20"/>
          <w:lang w:eastAsia="pl-PL"/>
        </w:rPr>
        <w:t>Wykonawca oświadcza, że zapoznał się ze wszystkimi warunkami zamówienia oraz dokumentami dotyczącymi przedmiotu zamówienia i akceptuje je bez zastrzeżeń.</w:t>
      </w:r>
    </w:p>
    <w:p w:rsidR="007D563D" w:rsidRPr="00E0565D" w:rsidRDefault="007D563D" w:rsidP="007D563D">
      <w:pPr>
        <w:numPr>
          <w:ilvl w:val="0"/>
          <w:numId w:val="5"/>
        </w:numPr>
        <w:spacing w:after="0" w:line="240" w:lineRule="auto"/>
        <w:jc w:val="both"/>
        <w:rPr>
          <w:rFonts w:ascii="Times New Roman" w:eastAsia="Times New Roman" w:hAnsi="Times New Roman" w:cs="Times New Roman"/>
          <w:bCs/>
          <w:sz w:val="24"/>
          <w:szCs w:val="20"/>
          <w:lang w:eastAsia="pl-PL"/>
        </w:rPr>
      </w:pPr>
      <w:r w:rsidRPr="00E0565D">
        <w:rPr>
          <w:rFonts w:ascii="Times New Roman" w:eastAsia="Times New Roman" w:hAnsi="Times New Roman" w:cs="Times New Roman"/>
          <w:bCs/>
          <w:sz w:val="24"/>
          <w:szCs w:val="20"/>
          <w:lang w:eastAsia="pl-PL"/>
        </w:rPr>
        <w:t>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201</w:t>
      </w:r>
      <w:r>
        <w:rPr>
          <w:rFonts w:ascii="Times New Roman" w:eastAsia="Times New Roman" w:hAnsi="Times New Roman" w:cs="Times New Roman"/>
          <w:bCs/>
          <w:sz w:val="24"/>
          <w:szCs w:val="20"/>
          <w:lang w:eastAsia="pl-PL"/>
        </w:rPr>
        <w:t>9</w:t>
      </w:r>
      <w:r w:rsidRPr="00E0565D">
        <w:rPr>
          <w:rFonts w:ascii="Times New Roman" w:eastAsia="Times New Roman" w:hAnsi="Times New Roman" w:cs="Times New Roman"/>
          <w:bCs/>
          <w:sz w:val="24"/>
          <w:szCs w:val="20"/>
          <w:lang w:eastAsia="pl-PL"/>
        </w:rPr>
        <w:t xml:space="preserve"> r., poz. </w:t>
      </w:r>
      <w:r>
        <w:rPr>
          <w:rFonts w:ascii="Times New Roman" w:eastAsia="Times New Roman" w:hAnsi="Times New Roman" w:cs="Times New Roman"/>
          <w:bCs/>
          <w:sz w:val="24"/>
          <w:szCs w:val="20"/>
          <w:lang w:eastAsia="pl-PL"/>
        </w:rPr>
        <w:t>1010</w:t>
      </w:r>
      <w:r w:rsidRPr="00E0565D">
        <w:rPr>
          <w:rFonts w:ascii="Times New Roman" w:eastAsia="Times New Roman" w:hAnsi="Times New Roman" w:cs="Times New Roman"/>
          <w:bCs/>
          <w:sz w:val="24"/>
          <w:szCs w:val="20"/>
          <w:lang w:eastAsia="pl-PL"/>
        </w:rPr>
        <w:t xml:space="preserve">). </w:t>
      </w:r>
    </w:p>
    <w:p w:rsidR="007D563D" w:rsidRPr="00E0565D" w:rsidRDefault="007D563D" w:rsidP="007D563D">
      <w:pPr>
        <w:numPr>
          <w:ilvl w:val="0"/>
          <w:numId w:val="5"/>
        </w:numPr>
        <w:spacing w:after="0" w:line="240" w:lineRule="auto"/>
        <w:jc w:val="both"/>
        <w:rPr>
          <w:rFonts w:ascii="Times New Roman" w:eastAsia="Times New Roman" w:hAnsi="Times New Roman" w:cs="Times New Roman"/>
          <w:bCs/>
          <w:sz w:val="24"/>
          <w:szCs w:val="20"/>
          <w:lang w:eastAsia="pl-PL"/>
        </w:rPr>
      </w:pPr>
      <w:r w:rsidRPr="00E0565D">
        <w:rPr>
          <w:rFonts w:ascii="Times New Roman" w:eastAsia="Times New Roman" w:hAnsi="Times New Roman" w:cs="Times New Roman"/>
          <w:bCs/>
          <w:sz w:val="24"/>
          <w:szCs w:val="20"/>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rsidR="007D563D" w:rsidRPr="00E0565D" w:rsidRDefault="007D563D" w:rsidP="007D563D">
      <w:pPr>
        <w:numPr>
          <w:ilvl w:val="0"/>
          <w:numId w:val="5"/>
        </w:numPr>
        <w:spacing w:after="0" w:line="240" w:lineRule="auto"/>
        <w:jc w:val="both"/>
        <w:rPr>
          <w:rFonts w:ascii="Times New Roman" w:eastAsia="Times New Roman" w:hAnsi="Times New Roman" w:cs="Times New Roman"/>
          <w:bCs/>
          <w:sz w:val="24"/>
          <w:szCs w:val="20"/>
          <w:lang w:eastAsia="pl-PL"/>
        </w:rPr>
      </w:pPr>
      <w:r w:rsidRPr="00E0565D">
        <w:rPr>
          <w:rFonts w:ascii="Times New Roman" w:eastAsia="Times New Roman" w:hAnsi="Times New Roman" w:cs="Times New Roman"/>
          <w:bCs/>
          <w:sz w:val="24"/>
          <w:szCs w:val="20"/>
          <w:lang w:eastAsia="pl-PL"/>
        </w:rPr>
        <w:t>Wykonawca oświadcza, że niniejsza oferta zawiera na stronach nr ....................... informacje stanowiące tajemnicę przedsiębiorstwa w rozumieniu przepisów o zwalczaniu nieuczciwej konkurencji.</w:t>
      </w:r>
    </w:p>
    <w:p w:rsidR="007D563D" w:rsidRPr="00E0565D" w:rsidRDefault="007D563D" w:rsidP="007D563D">
      <w:pPr>
        <w:numPr>
          <w:ilvl w:val="0"/>
          <w:numId w:val="5"/>
        </w:numPr>
        <w:spacing w:after="0" w:line="240" w:lineRule="auto"/>
        <w:jc w:val="both"/>
        <w:rPr>
          <w:rFonts w:ascii="Times New Roman" w:eastAsia="Times New Roman" w:hAnsi="Times New Roman" w:cs="Times New Roman"/>
          <w:bCs/>
          <w:sz w:val="24"/>
          <w:szCs w:val="20"/>
          <w:lang w:eastAsia="pl-PL"/>
        </w:rPr>
      </w:pPr>
      <w:r w:rsidRPr="00E0565D">
        <w:rPr>
          <w:rFonts w:ascii="Times New Roman" w:eastAsia="Times New Roman" w:hAnsi="Times New Roman" w:cs="Times New Roman"/>
          <w:bCs/>
          <w:sz w:val="24"/>
          <w:szCs w:val="20"/>
          <w:lang w:eastAsia="pl-PL"/>
        </w:rPr>
        <w:t xml:space="preserve">Wykonawca oświadcza, że </w:t>
      </w:r>
      <w:r w:rsidRPr="00E0565D">
        <w:rPr>
          <w:rFonts w:ascii="Times New Roman" w:eastAsia="Times New Roman" w:hAnsi="Times New Roman" w:cs="Times New Roman"/>
          <w:bCs/>
          <w:sz w:val="24"/>
          <w:szCs w:val="20"/>
          <w:lang w:eastAsia="ar-SA"/>
        </w:rPr>
        <w:t>Ofertę niniejszą składa na . . . . . .  kolejno ponumerowanych stronach.</w:t>
      </w:r>
    </w:p>
    <w:p w:rsidR="007D563D" w:rsidRPr="00E0565D" w:rsidRDefault="007D563D" w:rsidP="007D563D">
      <w:pPr>
        <w:numPr>
          <w:ilvl w:val="0"/>
          <w:numId w:val="5"/>
        </w:numPr>
        <w:spacing w:after="0" w:line="240" w:lineRule="auto"/>
        <w:jc w:val="both"/>
        <w:rPr>
          <w:rFonts w:ascii="Times New Roman" w:eastAsia="Times New Roman" w:hAnsi="Times New Roman" w:cs="Times New Roman"/>
          <w:bCs/>
          <w:sz w:val="24"/>
          <w:szCs w:val="20"/>
          <w:lang w:eastAsia="pl-PL"/>
        </w:rPr>
      </w:pPr>
      <w:r w:rsidRPr="00E0565D">
        <w:rPr>
          <w:rFonts w:ascii="Times New Roman" w:eastAsia="Times New Roman" w:hAnsi="Times New Roman" w:cs="Times New Roman"/>
          <w:bCs/>
          <w:sz w:val="24"/>
          <w:szCs w:val="20"/>
          <w:lang w:eastAsia="ar-SA"/>
        </w:rPr>
        <w:t>Do niniejszej oferty Wykonawca załącza wymagane w SIWZ dokumenty:</w:t>
      </w:r>
    </w:p>
    <w:p w:rsidR="007D563D" w:rsidRPr="00E0565D" w:rsidRDefault="007D563D" w:rsidP="007D563D">
      <w:pPr>
        <w:numPr>
          <w:ilvl w:val="0"/>
          <w:numId w:val="4"/>
        </w:numPr>
        <w:tabs>
          <w:tab w:val="left" w:pos="720"/>
          <w:tab w:val="left" w:pos="993"/>
        </w:tabs>
        <w:suppressAutoHyphens/>
        <w:spacing w:before="120" w:after="120" w:line="276" w:lineRule="auto"/>
        <w:ind w:hanging="11"/>
        <w:jc w:val="both"/>
        <w:rPr>
          <w:rFonts w:ascii="Times New Roman" w:eastAsia="Times New Roman" w:hAnsi="Times New Roman" w:cs="Times New Roman"/>
          <w:sz w:val="24"/>
          <w:szCs w:val="24"/>
          <w:lang w:eastAsia="pl-PL"/>
        </w:rPr>
      </w:pPr>
      <w:r w:rsidRPr="00E0565D">
        <w:rPr>
          <w:rFonts w:ascii="Times New Roman" w:eastAsia="Times New Roman" w:hAnsi="Times New Roman" w:cs="Times New Roman"/>
          <w:sz w:val="24"/>
          <w:szCs w:val="24"/>
          <w:lang w:eastAsia="pl-PL"/>
        </w:rPr>
        <w:t>......................................................................................................................................</w:t>
      </w:r>
    </w:p>
    <w:p w:rsidR="007D563D" w:rsidRPr="00363DB6" w:rsidRDefault="007D563D" w:rsidP="007D563D">
      <w:pPr>
        <w:numPr>
          <w:ilvl w:val="0"/>
          <w:numId w:val="4"/>
        </w:numPr>
        <w:tabs>
          <w:tab w:val="left" w:pos="720"/>
          <w:tab w:val="left" w:pos="993"/>
        </w:tabs>
        <w:suppressAutoHyphens/>
        <w:spacing w:before="120" w:after="120" w:line="276" w:lineRule="auto"/>
        <w:ind w:hanging="11"/>
        <w:jc w:val="both"/>
        <w:rPr>
          <w:rFonts w:ascii="Times New Roman" w:eastAsia="Times New Roman" w:hAnsi="Times New Roman" w:cs="Times New Roman"/>
          <w:sz w:val="24"/>
          <w:szCs w:val="24"/>
          <w:lang w:eastAsia="pl-PL"/>
        </w:rPr>
      </w:pPr>
      <w:r w:rsidRPr="00E0565D">
        <w:rPr>
          <w:rFonts w:ascii="Times New Roman" w:eastAsia="Times New Roman" w:hAnsi="Times New Roman" w:cs="Times New Roman"/>
          <w:sz w:val="24"/>
          <w:szCs w:val="24"/>
          <w:lang w:eastAsia="pl-PL"/>
        </w:rPr>
        <w:t>………………………………………………………………………………………..</w:t>
      </w:r>
    </w:p>
    <w:p w:rsidR="007D563D" w:rsidRPr="00E0565D" w:rsidRDefault="007D563D" w:rsidP="007D563D">
      <w:pPr>
        <w:spacing w:after="0" w:line="240" w:lineRule="auto"/>
        <w:jc w:val="right"/>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w:t>
      </w:r>
    </w:p>
    <w:p w:rsidR="007D563D" w:rsidRPr="00E0565D" w:rsidRDefault="007D563D" w:rsidP="007D563D">
      <w:pPr>
        <w:spacing w:after="0" w:line="240" w:lineRule="auto"/>
        <w:jc w:val="right"/>
        <w:rPr>
          <w:rFonts w:ascii="Times New Roman" w:eastAsia="Times New Roman" w:hAnsi="Times New Roman" w:cs="Times New Roman"/>
          <w:b/>
          <w:szCs w:val="20"/>
          <w:lang w:eastAsia="pl-PL"/>
        </w:rPr>
      </w:pPr>
      <w:r w:rsidRPr="00E0565D">
        <w:rPr>
          <w:rFonts w:ascii="Times New Roman" w:eastAsia="Times New Roman" w:hAnsi="Times New Roman" w:cs="Times New Roman"/>
          <w:szCs w:val="20"/>
          <w:lang w:eastAsia="pl-PL"/>
        </w:rPr>
        <w:t>/pieczątka i podpis osoby upoważnionej do składania oświadczeń w imieniu Wykonawcy</w:t>
      </w:r>
      <w:r w:rsidRPr="00E0565D">
        <w:rPr>
          <w:rFonts w:ascii="Times New Roman" w:eastAsia="Times New Roman" w:hAnsi="Times New Roman" w:cs="Times New Roman"/>
          <w:b/>
          <w:szCs w:val="20"/>
          <w:lang w:eastAsia="pl-PL"/>
        </w:rPr>
        <w:t>/</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Pr="00E0565D" w:rsidRDefault="007D563D" w:rsidP="007D563D">
      <w:pPr>
        <w:spacing w:after="0" w:line="240" w:lineRule="auto"/>
        <w:rPr>
          <w:rFonts w:ascii="Times New Roman" w:eastAsia="Times New Roman" w:hAnsi="Times New Roman" w:cs="Times New Roman"/>
          <w:b/>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7D563D" w:rsidRPr="00E0565D" w:rsidTr="001226A5">
        <w:tc>
          <w:tcPr>
            <w:tcW w:w="9210" w:type="dxa"/>
          </w:tcPr>
          <w:p w:rsidR="007D563D" w:rsidRPr="00E0565D" w:rsidRDefault="007D563D" w:rsidP="001226A5">
            <w:pPr>
              <w:tabs>
                <w:tab w:val="left" w:pos="2338"/>
              </w:tabs>
              <w:spacing w:after="0" w:line="240" w:lineRule="auto"/>
              <w:jc w:val="center"/>
              <w:rPr>
                <w:rFonts w:ascii="Times New Roman" w:eastAsia="Times New Roman" w:hAnsi="Times New Roman" w:cs="Times New Roman"/>
                <w:b/>
                <w:szCs w:val="20"/>
                <w:lang w:eastAsia="pl-PL"/>
              </w:rPr>
            </w:pPr>
          </w:p>
          <w:p w:rsidR="007D563D" w:rsidRPr="00E0565D" w:rsidRDefault="007D563D" w:rsidP="001226A5">
            <w:pPr>
              <w:keepNext/>
              <w:tabs>
                <w:tab w:val="left" w:pos="2338"/>
              </w:tabs>
              <w:spacing w:after="0" w:line="240" w:lineRule="auto"/>
              <w:jc w:val="center"/>
              <w:outlineLvl w:val="6"/>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ZAŁĄCZNIK NUMER 2</w:t>
            </w:r>
          </w:p>
          <w:p w:rsidR="007D563D" w:rsidRPr="00E0565D" w:rsidRDefault="007D563D" w:rsidP="001226A5">
            <w:pPr>
              <w:tabs>
                <w:tab w:val="left" w:pos="2338"/>
              </w:tabs>
              <w:spacing w:after="0" w:line="240" w:lineRule="auto"/>
              <w:jc w:val="center"/>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Wz</w:t>
            </w:r>
            <w:r>
              <w:rPr>
                <w:rFonts w:ascii="Times New Roman" w:eastAsia="Times New Roman" w:hAnsi="Times New Roman" w:cs="Times New Roman"/>
                <w:b/>
                <w:szCs w:val="20"/>
                <w:lang w:eastAsia="pl-PL"/>
              </w:rPr>
              <w:t>ór</w:t>
            </w:r>
            <w:r w:rsidRPr="00E0565D">
              <w:rPr>
                <w:rFonts w:ascii="Times New Roman" w:eastAsia="Times New Roman" w:hAnsi="Times New Roman" w:cs="Times New Roman"/>
                <w:b/>
                <w:szCs w:val="20"/>
                <w:lang w:eastAsia="pl-PL"/>
              </w:rPr>
              <w:t xml:space="preserve"> Um</w:t>
            </w:r>
            <w:r>
              <w:rPr>
                <w:rFonts w:ascii="Times New Roman" w:eastAsia="Times New Roman" w:hAnsi="Times New Roman" w:cs="Times New Roman"/>
                <w:b/>
                <w:szCs w:val="20"/>
                <w:lang w:eastAsia="pl-PL"/>
              </w:rPr>
              <w:t>owy</w:t>
            </w:r>
          </w:p>
          <w:p w:rsidR="007D563D" w:rsidRPr="00E0565D" w:rsidRDefault="007D563D" w:rsidP="001226A5">
            <w:pPr>
              <w:tabs>
                <w:tab w:val="left" w:pos="2338"/>
              </w:tabs>
              <w:spacing w:after="0" w:line="240" w:lineRule="auto"/>
              <w:jc w:val="center"/>
              <w:rPr>
                <w:rFonts w:ascii="Times New Roman" w:eastAsia="Times New Roman" w:hAnsi="Times New Roman" w:cs="Times New Roman"/>
                <w:b/>
                <w:szCs w:val="20"/>
                <w:lang w:eastAsia="pl-PL"/>
              </w:rPr>
            </w:pPr>
          </w:p>
        </w:tc>
      </w:tr>
    </w:tbl>
    <w:p w:rsidR="007D563D" w:rsidRPr="00E0565D" w:rsidRDefault="007D563D" w:rsidP="007D563D">
      <w:pPr>
        <w:spacing w:after="0" w:line="240" w:lineRule="auto"/>
        <w:rPr>
          <w:rFonts w:ascii="Times New Roman" w:eastAsia="Times New Roman" w:hAnsi="Times New Roman" w:cs="Times New Roman"/>
          <w:sz w:val="24"/>
          <w:szCs w:val="24"/>
          <w:lang w:eastAsia="pl-PL"/>
        </w:rPr>
      </w:pPr>
    </w:p>
    <w:p w:rsidR="007D563D" w:rsidRPr="00E0565D" w:rsidRDefault="007D563D" w:rsidP="007D563D">
      <w:pPr>
        <w:spacing w:after="0" w:line="240" w:lineRule="auto"/>
        <w:jc w:val="center"/>
        <w:rPr>
          <w:rFonts w:ascii="Times New Roman" w:eastAsia="Times New Roman" w:hAnsi="Times New Roman" w:cs="Times New Roman"/>
          <w:b/>
          <w:sz w:val="28"/>
          <w:szCs w:val="20"/>
          <w:lang w:eastAsia="pl-PL"/>
        </w:rPr>
      </w:pPr>
      <w:r w:rsidRPr="00E0565D">
        <w:rPr>
          <w:rFonts w:ascii="Times New Roman" w:eastAsia="Times New Roman" w:hAnsi="Times New Roman" w:cs="Times New Roman"/>
          <w:b/>
          <w:sz w:val="28"/>
          <w:szCs w:val="20"/>
          <w:lang w:eastAsia="pl-PL"/>
        </w:rPr>
        <w:t>UMOWA SPRZEDAŻY NR SKM – …/19</w:t>
      </w:r>
    </w:p>
    <w:p w:rsidR="007D563D" w:rsidRPr="00E0565D" w:rsidRDefault="007D563D" w:rsidP="007D563D">
      <w:pPr>
        <w:spacing w:after="0" w:line="240" w:lineRule="auto"/>
        <w:jc w:val="center"/>
        <w:rPr>
          <w:rFonts w:ascii="Times New Roman" w:eastAsia="Times New Roman" w:hAnsi="Times New Roman" w:cs="Times New Roman"/>
          <w:b/>
          <w:sz w:val="24"/>
          <w:szCs w:val="24"/>
          <w:lang w:eastAsia="pl-PL"/>
        </w:rPr>
      </w:pPr>
      <w:r w:rsidRPr="00E0565D">
        <w:rPr>
          <w:rFonts w:ascii="Times New Roman" w:eastAsia="Times New Roman" w:hAnsi="Times New Roman" w:cs="Times New Roman"/>
          <w:b/>
          <w:sz w:val="24"/>
          <w:szCs w:val="24"/>
          <w:lang w:eastAsia="pl-PL"/>
        </w:rPr>
        <w:t>(zwana dalej także „Umową”)</w:t>
      </w: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sz w:val="24"/>
          <w:szCs w:val="20"/>
          <w:lang w:eastAsia="ar-SA"/>
        </w:rPr>
      </w:pP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sz w:val="24"/>
          <w:szCs w:val="20"/>
          <w:lang w:eastAsia="ar-SA"/>
        </w:rPr>
      </w:pPr>
    </w:p>
    <w:p w:rsidR="007D563D" w:rsidRPr="0004396E" w:rsidRDefault="007D563D" w:rsidP="007D563D">
      <w:pPr>
        <w:suppressAutoHyphens/>
        <w:overflowPunct w:val="0"/>
        <w:autoSpaceDE w:val="0"/>
        <w:spacing w:after="0" w:line="240" w:lineRule="auto"/>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b/>
          <w:bCs/>
          <w:lang w:eastAsia="ar-SA"/>
        </w:rPr>
        <w:t>PKP SZYBKA KOLEJ MIEJSKA W TRÓJMIEŚCIE Sp. z o.o.</w:t>
      </w:r>
      <w:r w:rsidRPr="0004396E">
        <w:rPr>
          <w:rFonts w:ascii="Times New Roman" w:eastAsia="Times New Roman" w:hAnsi="Times New Roman" w:cs="Times New Roman"/>
          <w:lang w:eastAsia="ar-SA"/>
        </w:rPr>
        <w:t xml:space="preserve"> z siedzibą w Gdyni, ul. Morska 350 a, zarejestrowaną w rejestrze przedsiębiorców prowadzonym przez Sąd Rejonowy Gdańsk-Północ w Gdańsku, VIII Wydział Gospodarczy Krajowego Rejestru Sądowego pod numerem KRS 0000076705, NIP 958-13-70-512, Regon 192488478, Kapitał Zakładowy 165 919 000,00 złotych reprezentowaną przez:</w:t>
      </w:r>
    </w:p>
    <w:p w:rsidR="007D563D" w:rsidRPr="0004396E" w:rsidRDefault="007D563D" w:rsidP="007D563D">
      <w:pPr>
        <w:suppressAutoHyphens/>
        <w:overflowPunct w:val="0"/>
        <w:autoSpaceDE w:val="0"/>
        <w:spacing w:after="0" w:line="240" w:lineRule="auto"/>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t>
      </w:r>
    </w:p>
    <w:p w:rsidR="007D563D" w:rsidRPr="0004396E" w:rsidRDefault="007D563D" w:rsidP="007D563D">
      <w:pPr>
        <w:suppressAutoHyphens/>
        <w:overflowPunct w:val="0"/>
        <w:autoSpaceDE w:val="0"/>
        <w:spacing w:after="0" w:line="240" w:lineRule="auto"/>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t>
      </w:r>
    </w:p>
    <w:p w:rsidR="007D563D" w:rsidRPr="0004396E" w:rsidRDefault="007D563D" w:rsidP="007D563D">
      <w:pPr>
        <w:spacing w:after="0" w:line="240" w:lineRule="auto"/>
        <w:jc w:val="both"/>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 xml:space="preserve">zwaną dalej </w:t>
      </w:r>
      <w:r w:rsidRPr="0004396E">
        <w:rPr>
          <w:rFonts w:ascii="Times New Roman" w:eastAsia="Times New Roman" w:hAnsi="Times New Roman" w:cs="Times New Roman"/>
          <w:b/>
          <w:bCs/>
          <w:lang w:eastAsia="pl-PL"/>
        </w:rPr>
        <w:t>ZAMAWIAJĄCYM</w:t>
      </w: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zwaną w treści umowy „</w:t>
      </w:r>
      <w:r w:rsidRPr="0004396E">
        <w:rPr>
          <w:rFonts w:ascii="Times New Roman" w:eastAsia="Times New Roman" w:hAnsi="Times New Roman" w:cs="Times New Roman"/>
          <w:b/>
          <w:bCs/>
          <w:lang w:eastAsia="ar-SA"/>
        </w:rPr>
        <w:t>Zamawiającym</w:t>
      </w:r>
      <w:r w:rsidRPr="0004396E">
        <w:rPr>
          <w:rFonts w:ascii="Times New Roman" w:eastAsia="Times New Roman" w:hAnsi="Times New Roman" w:cs="Times New Roman"/>
          <w:lang w:eastAsia="ar-SA"/>
        </w:rPr>
        <w:t>”</w:t>
      </w:r>
    </w:p>
    <w:p w:rsidR="007D563D" w:rsidRPr="0004396E" w:rsidRDefault="007D563D" w:rsidP="007D563D">
      <w:pPr>
        <w:tabs>
          <w:tab w:val="left" w:pos="284"/>
        </w:tabs>
        <w:suppressAutoHyphens/>
        <w:overflowPunct w:val="0"/>
        <w:autoSpaceDE w:val="0"/>
        <w:spacing w:after="0" w:line="240" w:lineRule="auto"/>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ab/>
      </w:r>
    </w:p>
    <w:p w:rsidR="007D563D" w:rsidRPr="0004396E" w:rsidRDefault="007D563D" w:rsidP="007D563D">
      <w:pPr>
        <w:tabs>
          <w:tab w:val="left" w:pos="284"/>
        </w:tabs>
        <w:suppressAutoHyphens/>
        <w:overflowPunct w:val="0"/>
        <w:autoSpaceDE w:val="0"/>
        <w:spacing w:after="0" w:line="240" w:lineRule="auto"/>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 xml:space="preserve">a  </w:t>
      </w:r>
    </w:p>
    <w:p w:rsidR="007D563D" w:rsidRPr="0004396E" w:rsidRDefault="007D563D" w:rsidP="007D563D">
      <w:pPr>
        <w:tabs>
          <w:tab w:val="left" w:pos="284"/>
        </w:tabs>
        <w:suppressAutoHyphens/>
        <w:overflowPunct w:val="0"/>
        <w:autoSpaceDE w:val="0"/>
        <w:spacing w:after="0" w:line="240" w:lineRule="auto"/>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t>
      </w:r>
    </w:p>
    <w:p w:rsidR="007D563D" w:rsidRPr="0004396E" w:rsidRDefault="007D563D" w:rsidP="007D563D">
      <w:pPr>
        <w:tabs>
          <w:tab w:val="left" w:pos="284"/>
        </w:tabs>
        <w:suppressAutoHyphens/>
        <w:overflowPunct w:val="0"/>
        <w:autoSpaceDE w:val="0"/>
        <w:spacing w:after="0" w:line="240" w:lineRule="auto"/>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 xml:space="preserve">reprezentowanym przez </w:t>
      </w:r>
    </w:p>
    <w:p w:rsidR="007D563D" w:rsidRPr="0004396E" w:rsidRDefault="007D563D" w:rsidP="007D563D">
      <w:pPr>
        <w:tabs>
          <w:tab w:val="left" w:pos="284"/>
          <w:tab w:val="left" w:pos="2694"/>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t>
      </w: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t>
      </w: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Pr="0004396E" w:rsidRDefault="007D563D" w:rsidP="007D563D">
      <w:pPr>
        <w:tabs>
          <w:tab w:val="left" w:pos="284"/>
          <w:tab w:val="left" w:pos="2694"/>
        </w:tabs>
        <w:suppressAutoHyphens/>
        <w:overflowPunct w:val="0"/>
        <w:autoSpaceDE w:val="0"/>
        <w:spacing w:after="0" w:line="240" w:lineRule="auto"/>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zwanym w treści umowy „</w:t>
      </w:r>
      <w:r w:rsidRPr="0004396E">
        <w:rPr>
          <w:rFonts w:ascii="Times New Roman" w:eastAsia="Times New Roman" w:hAnsi="Times New Roman" w:cs="Times New Roman"/>
          <w:b/>
          <w:bCs/>
          <w:lang w:eastAsia="ar-SA"/>
        </w:rPr>
        <w:t>Wykonawcą</w:t>
      </w:r>
      <w:r w:rsidRPr="0004396E">
        <w:rPr>
          <w:rFonts w:ascii="Times New Roman" w:eastAsia="Times New Roman" w:hAnsi="Times New Roman" w:cs="Times New Roman"/>
          <w:lang w:eastAsia="ar-SA"/>
        </w:rPr>
        <w:t>”.</w:t>
      </w:r>
    </w:p>
    <w:p w:rsidR="007D563D" w:rsidRPr="0004396E" w:rsidRDefault="007D563D" w:rsidP="007D563D">
      <w:pPr>
        <w:tabs>
          <w:tab w:val="left" w:pos="284"/>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Pr="0004396E" w:rsidRDefault="007D563D" w:rsidP="007D563D">
      <w:pPr>
        <w:suppressAutoHyphens/>
        <w:overflowPunct w:val="0"/>
        <w:autoSpaceDE w:val="0"/>
        <w:spacing w:after="0" w:line="240" w:lineRule="auto"/>
        <w:jc w:val="center"/>
        <w:textAlignment w:val="baseline"/>
        <w:rPr>
          <w:rFonts w:ascii="Times New Roman" w:eastAsia="Times New Roman" w:hAnsi="Times New Roman" w:cs="Times New Roman"/>
          <w:b/>
          <w:lang w:eastAsia="ar-SA"/>
        </w:rPr>
      </w:pPr>
      <w:r w:rsidRPr="0004396E">
        <w:rPr>
          <w:rFonts w:ascii="Times New Roman" w:eastAsia="Times New Roman" w:hAnsi="Times New Roman" w:cs="Times New Roman"/>
          <w:b/>
          <w:lang w:eastAsia="ar-SA"/>
        </w:rPr>
        <w:t>§ 1 Przedmiot umowy</w:t>
      </w:r>
    </w:p>
    <w:p w:rsidR="007D563D" w:rsidRPr="0004396E" w:rsidRDefault="007D563D" w:rsidP="007D563D">
      <w:pPr>
        <w:numPr>
          <w:ilvl w:val="0"/>
          <w:numId w:val="15"/>
        </w:numPr>
        <w:tabs>
          <w:tab w:val="left" w:pos="284"/>
        </w:tabs>
        <w:suppressAutoHyphens/>
        <w:overflowPunct w:val="0"/>
        <w:autoSpaceDE w:val="0"/>
        <w:spacing w:after="0" w:line="240" w:lineRule="auto"/>
        <w:ind w:left="284" w:hanging="284"/>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 xml:space="preserve">Wykonawca zobowiązuje się do dostawy, montażu i uruchomienia 3 automatów biletowych z opcją rozszerzenia przez Zamawiającego przedmiotu zamówienia </w:t>
      </w:r>
      <w:r>
        <w:rPr>
          <w:rFonts w:ascii="Times New Roman" w:eastAsia="Times New Roman" w:hAnsi="Times New Roman" w:cs="Times New Roman"/>
          <w:lang w:eastAsia="ar-SA"/>
        </w:rPr>
        <w:t xml:space="preserve">zgodnie z </w:t>
      </w:r>
      <w:r w:rsidRPr="0004396E">
        <w:rPr>
          <w:rFonts w:ascii="Times New Roman" w:eastAsia="Times New Roman" w:hAnsi="Times New Roman" w:cs="Times New Roman"/>
          <w:b/>
          <w:lang w:eastAsia="ar-SA"/>
        </w:rPr>
        <w:t xml:space="preserve">§ </w:t>
      </w:r>
      <w:r>
        <w:rPr>
          <w:rFonts w:ascii="Times New Roman" w:eastAsia="Times New Roman" w:hAnsi="Times New Roman" w:cs="Times New Roman"/>
          <w:b/>
          <w:lang w:eastAsia="ar-SA"/>
        </w:rPr>
        <w:t>7</w:t>
      </w:r>
      <w:r w:rsidRPr="0004396E">
        <w:rPr>
          <w:rFonts w:ascii="Times New Roman" w:eastAsia="Times New Roman" w:hAnsi="Times New Roman" w:cs="Times New Roman"/>
          <w:lang w:eastAsia="ar-SA"/>
        </w:rPr>
        <w:t xml:space="preserve"> do </w:t>
      </w:r>
      <w:r>
        <w:rPr>
          <w:rFonts w:ascii="Times New Roman" w:eastAsia="Times New Roman" w:hAnsi="Times New Roman" w:cs="Times New Roman"/>
          <w:lang w:eastAsia="ar-SA"/>
        </w:rPr>
        <w:t>9</w:t>
      </w:r>
      <w:r w:rsidRPr="0004396E">
        <w:rPr>
          <w:rFonts w:ascii="Times New Roman" w:eastAsia="Times New Roman" w:hAnsi="Times New Roman" w:cs="Times New Roman"/>
          <w:lang w:eastAsia="ar-SA"/>
        </w:rPr>
        <w:t xml:space="preserve"> automatów biletowych wraz z systemem sprzedaży składającym się z oprogramowania automatów oraz serwera zarządzającego o funkcjonalnościach i wymaganiach opisanych w niniejszej umowie.</w:t>
      </w:r>
    </w:p>
    <w:p w:rsidR="007D563D" w:rsidRPr="0004396E" w:rsidRDefault="007D563D" w:rsidP="007D563D">
      <w:pPr>
        <w:numPr>
          <w:ilvl w:val="0"/>
          <w:numId w:val="15"/>
        </w:numPr>
        <w:tabs>
          <w:tab w:val="left" w:pos="284"/>
        </w:tabs>
        <w:suppressAutoHyphens/>
        <w:overflowPunct w:val="0"/>
        <w:autoSpaceDE w:val="0"/>
        <w:spacing w:after="0" w:line="240" w:lineRule="auto"/>
        <w:ind w:left="284" w:hanging="284"/>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Wykonawca dostarczy środowisko testowe umożliwiające przeprowadzanie testów oprogramowania sprzedażowego. Przy czym środowisko testowe może być zainstalowane u Wykonawcy a udostępnione Zamawiającemu poprzez łącza teleinformatyczne z wykorzystaniem technologii pulpitów zdalnych.</w:t>
      </w:r>
    </w:p>
    <w:p w:rsidR="007D563D" w:rsidRPr="0004396E" w:rsidRDefault="007D563D" w:rsidP="007D563D">
      <w:pPr>
        <w:numPr>
          <w:ilvl w:val="0"/>
          <w:numId w:val="15"/>
        </w:numPr>
        <w:tabs>
          <w:tab w:val="left" w:pos="284"/>
        </w:tabs>
        <w:suppressAutoHyphens/>
        <w:overflowPunct w:val="0"/>
        <w:autoSpaceDE w:val="0"/>
        <w:spacing w:after="0" w:line="240" w:lineRule="auto"/>
        <w:ind w:left="284" w:hanging="284"/>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Wykonawca udzieli licencji na oprogramowanie zainstalowane w automatach i serwerze zarządzającym (na polach eksploatacji opisanych w niniejszej Umowie) i dostarczy licencje na systemy operacyjne oraz użyte oprogramowanie firm trzecich.</w:t>
      </w:r>
    </w:p>
    <w:p w:rsidR="007D563D" w:rsidRPr="0004396E" w:rsidRDefault="007D563D" w:rsidP="007D563D">
      <w:pPr>
        <w:numPr>
          <w:ilvl w:val="0"/>
          <w:numId w:val="15"/>
        </w:numPr>
        <w:tabs>
          <w:tab w:val="left" w:pos="284"/>
        </w:tabs>
        <w:suppressAutoHyphens/>
        <w:overflowPunct w:val="0"/>
        <w:autoSpaceDE w:val="0"/>
        <w:spacing w:after="0" w:line="240" w:lineRule="auto"/>
        <w:ind w:left="284" w:hanging="284"/>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 xml:space="preserve">Wykonawca zobowiązuje się do realizacji sprzedaży biletów w automatach przez interfejs sprzedażowy </w:t>
      </w:r>
      <w:proofErr w:type="spellStart"/>
      <w:r w:rsidRPr="0004396E">
        <w:rPr>
          <w:rFonts w:ascii="Times New Roman" w:eastAsia="Times New Roman" w:hAnsi="Times New Roman" w:cs="Times New Roman"/>
          <w:lang w:eastAsia="ar-SA"/>
        </w:rPr>
        <w:t>eSKM</w:t>
      </w:r>
      <w:proofErr w:type="spellEnd"/>
      <w:r w:rsidRPr="0004396E">
        <w:rPr>
          <w:rFonts w:ascii="Times New Roman" w:eastAsia="Times New Roman" w:hAnsi="Times New Roman" w:cs="Times New Roman"/>
          <w:lang w:eastAsia="ar-SA"/>
        </w:rPr>
        <w:t xml:space="preserve"> Bilet (udostępniony przez zamawiającego).</w:t>
      </w:r>
    </w:p>
    <w:p w:rsidR="007D563D" w:rsidRPr="0004396E" w:rsidRDefault="007D563D" w:rsidP="007D563D">
      <w:pPr>
        <w:numPr>
          <w:ilvl w:val="0"/>
          <w:numId w:val="15"/>
        </w:numPr>
        <w:tabs>
          <w:tab w:val="left" w:pos="284"/>
        </w:tabs>
        <w:suppressAutoHyphens/>
        <w:overflowPunct w:val="0"/>
        <w:autoSpaceDE w:val="0"/>
        <w:spacing w:after="0" w:line="240" w:lineRule="auto"/>
        <w:ind w:left="284" w:hanging="284"/>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Szczegółową specyfikację automatów biletowych i systemu zarządzającego stanowi załącznik nr 1 do niniejszej umowy</w:t>
      </w:r>
      <w:r>
        <w:rPr>
          <w:rFonts w:ascii="Times New Roman" w:eastAsia="Times New Roman" w:hAnsi="Times New Roman" w:cs="Times New Roman"/>
          <w:lang w:eastAsia="ar-SA"/>
        </w:rPr>
        <w:t xml:space="preserve"> - OPZ</w:t>
      </w:r>
      <w:r w:rsidRPr="0004396E">
        <w:rPr>
          <w:rFonts w:ascii="Times New Roman" w:eastAsia="Times New Roman" w:hAnsi="Times New Roman" w:cs="Times New Roman"/>
          <w:lang w:eastAsia="ar-SA"/>
        </w:rPr>
        <w:t>.</w:t>
      </w:r>
    </w:p>
    <w:p w:rsidR="007D563D" w:rsidRPr="0004396E" w:rsidRDefault="007D563D" w:rsidP="007D563D">
      <w:pPr>
        <w:numPr>
          <w:ilvl w:val="0"/>
          <w:numId w:val="15"/>
        </w:numPr>
        <w:tabs>
          <w:tab w:val="left" w:pos="284"/>
        </w:tabs>
        <w:suppressAutoHyphens/>
        <w:overflowPunct w:val="0"/>
        <w:autoSpaceDE w:val="0"/>
        <w:spacing w:after="0" w:line="240" w:lineRule="auto"/>
        <w:ind w:left="284" w:hanging="284"/>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Ponadto Wykonawca zobowiązuje się do:</w:t>
      </w:r>
    </w:p>
    <w:p w:rsidR="007D563D" w:rsidRPr="0004396E" w:rsidRDefault="007D563D" w:rsidP="007D563D">
      <w:pPr>
        <w:numPr>
          <w:ilvl w:val="1"/>
          <w:numId w:val="15"/>
        </w:numPr>
        <w:tabs>
          <w:tab w:val="left" w:pos="284"/>
        </w:tabs>
        <w:suppressAutoHyphens/>
        <w:overflowPunct w:val="0"/>
        <w:autoSpaceDE w:val="0"/>
        <w:spacing w:after="0" w:line="240" w:lineRule="auto"/>
        <w:ind w:left="709" w:hanging="425"/>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wykonania przedmiotu umowy zgodnie z zasadami wiedzy technicznej i obowiązującymi przepisami;</w:t>
      </w:r>
    </w:p>
    <w:p w:rsidR="007D563D" w:rsidRPr="0004396E" w:rsidRDefault="007D563D" w:rsidP="007D563D">
      <w:pPr>
        <w:numPr>
          <w:ilvl w:val="1"/>
          <w:numId w:val="15"/>
        </w:numPr>
        <w:tabs>
          <w:tab w:val="left" w:pos="284"/>
        </w:tabs>
        <w:suppressAutoHyphens/>
        <w:overflowPunct w:val="0"/>
        <w:autoSpaceDE w:val="0"/>
        <w:spacing w:after="0" w:line="240" w:lineRule="auto"/>
        <w:ind w:left="709" w:hanging="425"/>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honorowania wszelkich uwag dotyczących prawidłowości realizacji przedmiotu zamówienia, zgłaszanych przez samego Zamawiającego lub przez upoważnioną osobę;</w:t>
      </w:r>
    </w:p>
    <w:p w:rsidR="007D563D" w:rsidRPr="0004396E" w:rsidRDefault="007D563D" w:rsidP="007D563D">
      <w:pPr>
        <w:numPr>
          <w:ilvl w:val="1"/>
          <w:numId w:val="15"/>
        </w:numPr>
        <w:tabs>
          <w:tab w:val="left" w:pos="284"/>
        </w:tabs>
        <w:suppressAutoHyphens/>
        <w:overflowPunct w:val="0"/>
        <w:autoSpaceDE w:val="0"/>
        <w:spacing w:after="0" w:line="240" w:lineRule="auto"/>
        <w:ind w:left="709" w:hanging="425"/>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dbania o porządek i przestrzeganie przepisów bezpieczeństwa i higieny pracy podczas montażu automatów biletowych;</w:t>
      </w:r>
    </w:p>
    <w:p w:rsidR="007D563D" w:rsidRPr="0004396E" w:rsidRDefault="007D563D" w:rsidP="007D563D">
      <w:pPr>
        <w:numPr>
          <w:ilvl w:val="1"/>
          <w:numId w:val="15"/>
        </w:numPr>
        <w:tabs>
          <w:tab w:val="left" w:pos="284"/>
        </w:tabs>
        <w:suppressAutoHyphens/>
        <w:overflowPunct w:val="0"/>
        <w:autoSpaceDE w:val="0"/>
        <w:spacing w:after="0" w:line="240" w:lineRule="auto"/>
        <w:ind w:left="709" w:hanging="425"/>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nieodpłatnego przeprowadzenia szkolenia personelu Zamawiającego obsługującego automat biletowy w zakresie obsługi finansowej oraz podstawowego serwisu;</w:t>
      </w:r>
    </w:p>
    <w:p w:rsidR="007D563D" w:rsidRPr="0004396E" w:rsidRDefault="007D563D" w:rsidP="007D563D">
      <w:pPr>
        <w:numPr>
          <w:ilvl w:val="1"/>
          <w:numId w:val="15"/>
        </w:numPr>
        <w:tabs>
          <w:tab w:val="left" w:pos="284"/>
        </w:tabs>
        <w:suppressAutoHyphens/>
        <w:overflowPunct w:val="0"/>
        <w:autoSpaceDE w:val="0"/>
        <w:spacing w:after="0" w:line="240" w:lineRule="auto"/>
        <w:ind w:left="709" w:hanging="425"/>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przygotowania modułu informacyjnego do prac w trzech językach (polski, angielski, niemiecki);</w:t>
      </w:r>
    </w:p>
    <w:p w:rsidR="007D563D" w:rsidRPr="0004396E" w:rsidRDefault="007D563D" w:rsidP="007D563D">
      <w:pPr>
        <w:numPr>
          <w:ilvl w:val="1"/>
          <w:numId w:val="15"/>
        </w:numPr>
        <w:tabs>
          <w:tab w:val="left" w:pos="284"/>
        </w:tabs>
        <w:suppressAutoHyphens/>
        <w:overflowPunct w:val="0"/>
        <w:autoSpaceDE w:val="0"/>
        <w:spacing w:after="0" w:line="240" w:lineRule="auto"/>
        <w:ind w:left="709" w:hanging="425"/>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lastRenderedPageBreak/>
        <w:t>przygotowaniu dokumentacji techniczno-ruchowej w języku polskim w minimum trzech egzemplarzach oraz w formie elektronicznej zapisanej na  nośniku danych;</w:t>
      </w:r>
    </w:p>
    <w:p w:rsidR="007D563D" w:rsidRPr="009E3629" w:rsidRDefault="007D563D" w:rsidP="007D563D">
      <w:pPr>
        <w:numPr>
          <w:ilvl w:val="1"/>
          <w:numId w:val="15"/>
        </w:numPr>
        <w:tabs>
          <w:tab w:val="left" w:pos="284"/>
        </w:tabs>
        <w:suppressAutoHyphens/>
        <w:overflowPunct w:val="0"/>
        <w:autoSpaceDE w:val="0"/>
        <w:spacing w:after="0" w:line="240" w:lineRule="auto"/>
        <w:ind w:left="709" w:hanging="425"/>
        <w:contextualSpacing/>
        <w:jc w:val="both"/>
        <w:textAlignment w:val="baseline"/>
        <w:rPr>
          <w:rFonts w:ascii="Times New Roman" w:eastAsia="Times New Roman" w:hAnsi="Times New Roman" w:cs="Times New Roman"/>
          <w:lang w:eastAsia="ar-SA"/>
        </w:rPr>
      </w:pPr>
      <w:bookmarkStart w:id="8" w:name="_Hlk10536872"/>
      <w:r w:rsidRPr="009E3629">
        <w:rPr>
          <w:rFonts w:ascii="Times New Roman" w:eastAsia="Times New Roman" w:hAnsi="Times New Roman" w:cs="Times New Roman"/>
          <w:lang w:eastAsia="ar-SA"/>
        </w:rPr>
        <w:t>dostarczenia certyfikatów zgodności z normami TSI,</w:t>
      </w:r>
      <w:r w:rsidRPr="009E3629">
        <w:t xml:space="preserve"> </w:t>
      </w:r>
      <w:r w:rsidRPr="009E3629">
        <w:rPr>
          <w:rFonts w:ascii="Times New Roman" w:eastAsia="Times New Roman" w:hAnsi="Times New Roman" w:cs="Times New Roman"/>
          <w:lang w:eastAsia="ar-SA"/>
        </w:rPr>
        <w:t>automaty biletowe musza spełniać wymagania TSI Infrastruktura i TSI „Osoby o ograniczonej możliwości poruszania się;</w:t>
      </w:r>
    </w:p>
    <w:bookmarkEnd w:id="8"/>
    <w:p w:rsidR="007D563D" w:rsidRDefault="007D563D" w:rsidP="007D563D">
      <w:pPr>
        <w:numPr>
          <w:ilvl w:val="1"/>
          <w:numId w:val="15"/>
        </w:numPr>
        <w:tabs>
          <w:tab w:val="left" w:pos="284"/>
        </w:tabs>
        <w:suppressAutoHyphens/>
        <w:overflowPunct w:val="0"/>
        <w:autoSpaceDE w:val="0"/>
        <w:spacing w:after="0" w:line="240" w:lineRule="auto"/>
        <w:ind w:left="709" w:hanging="425"/>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świadczenia napraw gwarancyjnych i serwisowych (wykraczających poza podstawowy serwis) na warunkach opisanych w niniejszej umowie;</w:t>
      </w:r>
    </w:p>
    <w:p w:rsidR="007D563D" w:rsidRPr="0004396E" w:rsidRDefault="007D563D" w:rsidP="007D563D">
      <w:pPr>
        <w:numPr>
          <w:ilvl w:val="1"/>
          <w:numId w:val="15"/>
        </w:numPr>
        <w:tabs>
          <w:tab w:val="left" w:pos="284"/>
        </w:tabs>
        <w:suppressAutoHyphens/>
        <w:overflowPunct w:val="0"/>
        <w:autoSpaceDE w:val="0"/>
        <w:spacing w:after="0" w:line="240" w:lineRule="auto"/>
        <w:ind w:left="709" w:hanging="425"/>
        <w:contextualSpacing/>
        <w:jc w:val="both"/>
        <w:textAlignment w:val="baseline"/>
        <w:rPr>
          <w:rFonts w:ascii="Times New Roman" w:eastAsia="Times New Roman" w:hAnsi="Times New Roman" w:cs="Times New Roman"/>
          <w:lang w:eastAsia="ar-SA"/>
        </w:rPr>
      </w:pPr>
      <w:r>
        <w:rPr>
          <w:rFonts w:ascii="Times New Roman" w:eastAsia="Times New Roman" w:hAnsi="Times New Roman" w:cs="Times New Roman"/>
          <w:lang w:eastAsia="ar-SA"/>
        </w:rPr>
        <w:t>utrzymania oprogramowania i świadczenia usług pogwarancyjnych po okresie gwarancji nie krócej niż 10 lat id jej zakończenia,</w:t>
      </w:r>
    </w:p>
    <w:p w:rsidR="007D563D" w:rsidRPr="0004396E" w:rsidRDefault="007D563D" w:rsidP="007D563D">
      <w:pPr>
        <w:numPr>
          <w:ilvl w:val="1"/>
          <w:numId w:val="15"/>
        </w:numPr>
        <w:tabs>
          <w:tab w:val="left" w:pos="284"/>
        </w:tabs>
        <w:suppressAutoHyphens/>
        <w:overflowPunct w:val="0"/>
        <w:autoSpaceDE w:val="0"/>
        <w:spacing w:after="0" w:line="240" w:lineRule="auto"/>
        <w:ind w:left="709" w:hanging="425"/>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wykonania przedmiotu umowy zgodnie z wymaganiami technicznymi Zamawiającego i odpowiednimi normami.</w:t>
      </w:r>
    </w:p>
    <w:p w:rsidR="007D563D" w:rsidRPr="0004396E" w:rsidRDefault="007D563D" w:rsidP="007D563D">
      <w:pPr>
        <w:tabs>
          <w:tab w:val="left" w:pos="284"/>
        </w:tabs>
        <w:suppressAutoHyphens/>
        <w:overflowPunct w:val="0"/>
        <w:autoSpaceDE w:val="0"/>
        <w:spacing w:after="0" w:line="240" w:lineRule="auto"/>
        <w:jc w:val="both"/>
        <w:textAlignment w:val="baseline"/>
        <w:rPr>
          <w:rFonts w:ascii="Times New Roman" w:eastAsia="Times New Roman" w:hAnsi="Times New Roman" w:cs="Times New Roman"/>
          <w:lang w:eastAsia="ar-SA"/>
        </w:rPr>
      </w:pPr>
    </w:p>
    <w:p w:rsidR="007D563D" w:rsidRPr="0004396E" w:rsidRDefault="007D563D" w:rsidP="007D563D">
      <w:pPr>
        <w:tabs>
          <w:tab w:val="left" w:pos="284"/>
        </w:tabs>
        <w:suppressAutoHyphens/>
        <w:overflowPunct w:val="0"/>
        <w:autoSpaceDE w:val="0"/>
        <w:spacing w:after="0" w:line="240" w:lineRule="auto"/>
        <w:jc w:val="center"/>
        <w:textAlignment w:val="baseline"/>
        <w:rPr>
          <w:rFonts w:ascii="Times New Roman" w:eastAsia="Times New Roman" w:hAnsi="Times New Roman" w:cs="Times New Roman"/>
          <w:lang w:eastAsia="ar-SA"/>
        </w:rPr>
      </w:pPr>
    </w:p>
    <w:p w:rsidR="007D563D" w:rsidRPr="0004396E" w:rsidRDefault="007D563D" w:rsidP="007D563D">
      <w:pPr>
        <w:tabs>
          <w:tab w:val="left" w:pos="284"/>
        </w:tabs>
        <w:suppressAutoHyphens/>
        <w:overflowPunct w:val="0"/>
        <w:autoSpaceDE w:val="0"/>
        <w:spacing w:after="0" w:line="240" w:lineRule="auto"/>
        <w:jc w:val="center"/>
        <w:textAlignment w:val="baseline"/>
        <w:rPr>
          <w:rFonts w:ascii="Times New Roman" w:eastAsia="Times New Roman" w:hAnsi="Times New Roman" w:cs="Times New Roman"/>
          <w:b/>
          <w:lang w:eastAsia="ar-SA"/>
        </w:rPr>
      </w:pPr>
      <w:r w:rsidRPr="0004396E">
        <w:rPr>
          <w:rFonts w:ascii="Times New Roman" w:eastAsia="Times New Roman" w:hAnsi="Times New Roman" w:cs="Times New Roman"/>
          <w:b/>
          <w:lang w:eastAsia="ar-SA"/>
        </w:rPr>
        <w:t>§ 2 Dostarczenie i uruchomienie</w:t>
      </w:r>
    </w:p>
    <w:p w:rsidR="007D563D" w:rsidRPr="0004396E" w:rsidRDefault="007D563D" w:rsidP="007D563D">
      <w:pPr>
        <w:numPr>
          <w:ilvl w:val="0"/>
          <w:numId w:val="18"/>
        </w:numPr>
        <w:tabs>
          <w:tab w:val="left" w:pos="284"/>
        </w:tabs>
        <w:suppressAutoHyphens/>
        <w:overflowPunct w:val="0"/>
        <w:autoSpaceDE w:val="0"/>
        <w:spacing w:after="0" w:line="240" w:lineRule="auto"/>
        <w:ind w:left="284" w:hanging="284"/>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Zamawiający przygotuje niezbędną infrastrukturę (tj. fundamenty, doprowadzenie energii elektrycznej, doprowadzenie kabli teletechnicznych)</w:t>
      </w:r>
      <w:r>
        <w:rPr>
          <w:rFonts w:ascii="Times New Roman" w:eastAsia="Times New Roman" w:hAnsi="Times New Roman" w:cs="Times New Roman"/>
          <w:lang w:eastAsia="ar-SA"/>
        </w:rPr>
        <w:t xml:space="preserve"> na której </w:t>
      </w:r>
      <w:r w:rsidRPr="0004396E">
        <w:rPr>
          <w:rFonts w:ascii="Times New Roman" w:eastAsia="Times New Roman" w:hAnsi="Times New Roman" w:cs="Times New Roman"/>
          <w:lang w:eastAsia="ar-SA"/>
        </w:rPr>
        <w:t xml:space="preserve"> Wykonawca posadowi we własnym zakresie</w:t>
      </w:r>
      <w:r>
        <w:rPr>
          <w:rFonts w:ascii="Times New Roman" w:eastAsia="Times New Roman" w:hAnsi="Times New Roman" w:cs="Times New Roman"/>
          <w:lang w:eastAsia="ar-SA"/>
        </w:rPr>
        <w:t xml:space="preserve">, własnym kosztem i staraniem </w:t>
      </w:r>
      <w:r w:rsidRPr="0004396E">
        <w:rPr>
          <w:rFonts w:ascii="Times New Roman" w:eastAsia="Times New Roman" w:hAnsi="Times New Roman" w:cs="Times New Roman"/>
          <w:lang w:eastAsia="ar-SA"/>
        </w:rPr>
        <w:t xml:space="preserve"> automaty biletowe typu ………………w ilości 3</w:t>
      </w:r>
      <w:r>
        <w:rPr>
          <w:rFonts w:ascii="Times New Roman" w:eastAsia="Times New Roman" w:hAnsi="Times New Roman" w:cs="Times New Roman"/>
          <w:lang w:eastAsia="ar-SA"/>
        </w:rPr>
        <w:t xml:space="preserve"> ( lub od 4 do 9 w przypadku skorzystania z Zamawiającego z prawa opcji)</w:t>
      </w:r>
      <w:r w:rsidRPr="0004396E">
        <w:rPr>
          <w:rFonts w:ascii="Times New Roman" w:eastAsia="Times New Roman" w:hAnsi="Times New Roman" w:cs="Times New Roman"/>
          <w:lang w:eastAsia="ar-SA"/>
        </w:rPr>
        <w:t xml:space="preserve"> sztuk w wyznaczonych przez Zamawiającego miejscach lokalizacji na peronach oraz dokona ich uruchomienia i włączenia.</w:t>
      </w:r>
      <w:r>
        <w:rPr>
          <w:rFonts w:ascii="Times New Roman" w:eastAsia="Times New Roman" w:hAnsi="Times New Roman" w:cs="Times New Roman"/>
          <w:lang w:eastAsia="ar-SA"/>
        </w:rPr>
        <w:t xml:space="preserve"> Automaty będą posadowione na obszarze obsługiwanym przez pociągi uruchamiane przez Zamawiającego. </w:t>
      </w:r>
    </w:p>
    <w:p w:rsidR="007D563D" w:rsidRPr="0004396E" w:rsidRDefault="007D563D" w:rsidP="007D563D">
      <w:pPr>
        <w:numPr>
          <w:ilvl w:val="0"/>
          <w:numId w:val="18"/>
        </w:numPr>
        <w:tabs>
          <w:tab w:val="left" w:pos="284"/>
        </w:tabs>
        <w:suppressAutoHyphens/>
        <w:overflowPunct w:val="0"/>
        <w:autoSpaceDE w:val="0"/>
        <w:spacing w:after="0" w:line="240" w:lineRule="auto"/>
        <w:ind w:left="284" w:hanging="284"/>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 xml:space="preserve">Termin dostawy, montażu i uruchomienia automatów biletowych oraz włączenia ich do systemu sprzedaży zgodnie z § 1 ust. </w:t>
      </w:r>
      <w:r>
        <w:rPr>
          <w:rFonts w:ascii="Times New Roman" w:eastAsia="Times New Roman" w:hAnsi="Times New Roman" w:cs="Times New Roman"/>
          <w:lang w:eastAsia="ar-SA"/>
        </w:rPr>
        <w:t>1</w:t>
      </w:r>
      <w:r w:rsidRPr="0004396E">
        <w:rPr>
          <w:rFonts w:ascii="Times New Roman" w:eastAsia="Times New Roman" w:hAnsi="Times New Roman" w:cs="Times New Roman"/>
          <w:lang w:eastAsia="ar-SA"/>
        </w:rPr>
        <w:t xml:space="preserve">, Strony ustalają na …………………… . </w:t>
      </w:r>
    </w:p>
    <w:p w:rsidR="007D563D" w:rsidRPr="0004396E" w:rsidRDefault="007D563D" w:rsidP="007D563D">
      <w:pPr>
        <w:numPr>
          <w:ilvl w:val="0"/>
          <w:numId w:val="18"/>
        </w:numPr>
        <w:tabs>
          <w:tab w:val="left" w:pos="284"/>
        </w:tabs>
        <w:suppressAutoHyphens/>
        <w:overflowPunct w:val="0"/>
        <w:autoSpaceDE w:val="0"/>
        <w:spacing w:after="0" w:line="240" w:lineRule="auto"/>
        <w:ind w:left="284" w:hanging="284"/>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 xml:space="preserve">Najpóźniej na 30 dni przed terminem, o którym mowa w ust. </w:t>
      </w:r>
      <w:r>
        <w:rPr>
          <w:rFonts w:ascii="Times New Roman" w:eastAsia="Times New Roman" w:hAnsi="Times New Roman" w:cs="Times New Roman"/>
          <w:lang w:eastAsia="ar-SA"/>
        </w:rPr>
        <w:t>2</w:t>
      </w:r>
      <w:r w:rsidRPr="0004396E">
        <w:rPr>
          <w:rFonts w:ascii="Times New Roman" w:eastAsia="Times New Roman" w:hAnsi="Times New Roman" w:cs="Times New Roman"/>
          <w:lang w:eastAsia="ar-SA"/>
        </w:rPr>
        <w:t xml:space="preserve"> Wykonawca udostępni Zamawiającemu, w siedzibie Zamawiającego, system testowy umożliwiający przetestowanie obsługi automatu biletowego  w postaci widoku ekranu automatu biletowego na ekranie monitora komputera.</w:t>
      </w:r>
    </w:p>
    <w:p w:rsidR="007D563D" w:rsidRPr="0004396E" w:rsidRDefault="007D563D" w:rsidP="007D563D">
      <w:pPr>
        <w:numPr>
          <w:ilvl w:val="0"/>
          <w:numId w:val="18"/>
        </w:numPr>
        <w:tabs>
          <w:tab w:val="left" w:pos="284"/>
        </w:tabs>
        <w:suppressAutoHyphens/>
        <w:overflowPunct w:val="0"/>
        <w:autoSpaceDE w:val="0"/>
        <w:spacing w:after="0" w:line="240" w:lineRule="auto"/>
        <w:ind w:left="284" w:hanging="284"/>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 xml:space="preserve">Zamawiający przetestuje system w ciągu 7 dni od jego udostępnienia. Zatwierdzenie poprawności systemu odbędzie się poprzez podpisanie protokołu zdawczo-odbiorczego. Wszelkie usterki w działaniu systemu sprzedaży biletów Wykonawca będzie usuwał na bieżąco, na każde żądanie ze strony Zamawiającego.  </w:t>
      </w:r>
    </w:p>
    <w:p w:rsidR="007D563D" w:rsidRPr="0004396E" w:rsidRDefault="007D563D" w:rsidP="007D563D">
      <w:pPr>
        <w:tabs>
          <w:tab w:val="left" w:pos="284"/>
        </w:tabs>
        <w:suppressAutoHyphens/>
        <w:overflowPunct w:val="0"/>
        <w:autoSpaceDE w:val="0"/>
        <w:spacing w:after="0" w:line="240" w:lineRule="auto"/>
        <w:jc w:val="both"/>
        <w:textAlignment w:val="baseline"/>
        <w:rPr>
          <w:rFonts w:ascii="Times New Roman" w:eastAsia="Times New Roman" w:hAnsi="Times New Roman" w:cs="Times New Roman"/>
          <w:lang w:eastAsia="ar-SA"/>
        </w:rPr>
      </w:pPr>
    </w:p>
    <w:p w:rsidR="007D563D" w:rsidRPr="0004396E" w:rsidRDefault="007D563D" w:rsidP="007D563D">
      <w:pPr>
        <w:tabs>
          <w:tab w:val="left" w:pos="284"/>
        </w:tabs>
        <w:suppressAutoHyphens/>
        <w:overflowPunct w:val="0"/>
        <w:autoSpaceDE w:val="0"/>
        <w:spacing w:after="0" w:line="240" w:lineRule="auto"/>
        <w:jc w:val="center"/>
        <w:textAlignment w:val="baseline"/>
        <w:rPr>
          <w:rFonts w:ascii="Times New Roman" w:eastAsia="Times New Roman" w:hAnsi="Times New Roman" w:cs="Times New Roman"/>
          <w:b/>
          <w:lang w:eastAsia="ar-SA"/>
        </w:rPr>
      </w:pPr>
      <w:r w:rsidRPr="0004396E">
        <w:rPr>
          <w:rFonts w:ascii="Times New Roman" w:eastAsia="Times New Roman" w:hAnsi="Times New Roman" w:cs="Times New Roman"/>
          <w:b/>
          <w:lang w:eastAsia="ar-SA"/>
        </w:rPr>
        <w:t>§ 3 Odbiór</w:t>
      </w:r>
    </w:p>
    <w:p w:rsidR="007D563D" w:rsidRPr="0004396E" w:rsidRDefault="007D563D" w:rsidP="007D563D">
      <w:pPr>
        <w:numPr>
          <w:ilvl w:val="0"/>
          <w:numId w:val="19"/>
        </w:numPr>
        <w:tabs>
          <w:tab w:val="left" w:pos="284"/>
        </w:tabs>
        <w:suppressAutoHyphens/>
        <w:overflowPunct w:val="0"/>
        <w:autoSpaceDE w:val="0"/>
        <w:spacing w:after="0" w:line="240" w:lineRule="auto"/>
        <w:ind w:left="284" w:hanging="284"/>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 xml:space="preserve">Odbiór przedmiotu umowy odbędzie się na podstawie protokołów zdawczo-odbiorczych każdego automatu biletowego, podpisanych przez przedstawicieli obu Stron umowy. Po zamontowaniu i uruchomieniu </w:t>
      </w:r>
      <w:r>
        <w:rPr>
          <w:rFonts w:ascii="Times New Roman" w:eastAsia="Times New Roman" w:hAnsi="Times New Roman" w:cs="Times New Roman"/>
          <w:lang w:eastAsia="ar-SA"/>
        </w:rPr>
        <w:t>3 gwarantowanych</w:t>
      </w:r>
      <w:r w:rsidRPr="0004396E">
        <w:rPr>
          <w:rFonts w:ascii="Times New Roman" w:eastAsia="Times New Roman" w:hAnsi="Times New Roman" w:cs="Times New Roman"/>
          <w:lang w:eastAsia="ar-SA"/>
        </w:rPr>
        <w:t xml:space="preserve"> automatów biletowych zostanie podpisany przez Strony ostateczny protokół zdawczo odbiorczy.</w:t>
      </w:r>
      <w:r>
        <w:rPr>
          <w:rFonts w:ascii="Times New Roman" w:eastAsia="Times New Roman" w:hAnsi="Times New Roman" w:cs="Times New Roman"/>
          <w:lang w:eastAsia="ar-SA"/>
        </w:rPr>
        <w:t xml:space="preserve"> Przy skorzystaniu z prawa opcji również zostanie uruchomiona procedura odbioru.</w:t>
      </w:r>
      <w:r w:rsidRPr="0004396E">
        <w:rPr>
          <w:rFonts w:ascii="Times New Roman" w:eastAsia="Times New Roman" w:hAnsi="Times New Roman" w:cs="Times New Roman"/>
          <w:lang w:eastAsia="ar-SA"/>
        </w:rPr>
        <w:t xml:space="preserve"> Podstawą podpisania ostatecznego protokołu zdawczo-odbiorczego, jest również protokół zdawczo-odbiorczy, o którym mowa w </w:t>
      </w:r>
      <w:r>
        <w:rPr>
          <w:rFonts w:ascii="Times New Roman" w:eastAsia="Times New Roman" w:hAnsi="Times New Roman" w:cs="Times New Roman"/>
          <w:lang w:eastAsia="ar-SA"/>
        </w:rPr>
        <w:t>zdaniu pierwszym powyżej.</w:t>
      </w:r>
      <w:r w:rsidRPr="0004396E">
        <w:rPr>
          <w:rFonts w:ascii="Times New Roman" w:eastAsia="Times New Roman" w:hAnsi="Times New Roman" w:cs="Times New Roman"/>
          <w:lang w:eastAsia="ar-SA"/>
        </w:rPr>
        <w:t xml:space="preserve">  Podpisanie bezusterkowego ostatecznego protokołu zdawczo-odbiorczego Strony uznają za wykonanie przedmiotu umowy.</w:t>
      </w:r>
    </w:p>
    <w:p w:rsidR="007D563D" w:rsidRPr="0004396E" w:rsidRDefault="007D563D" w:rsidP="007D563D">
      <w:pPr>
        <w:numPr>
          <w:ilvl w:val="0"/>
          <w:numId w:val="19"/>
        </w:numPr>
        <w:tabs>
          <w:tab w:val="left" w:pos="284"/>
        </w:tabs>
        <w:suppressAutoHyphens/>
        <w:overflowPunct w:val="0"/>
        <w:autoSpaceDE w:val="0"/>
        <w:spacing w:after="0" w:line="240" w:lineRule="auto"/>
        <w:ind w:left="284" w:hanging="284"/>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 xml:space="preserve">Wykonawca zgłosi Zamawiającemu termin montażu i uruchomienia automatów biletowych z wyprzedzeniem minimum 7 dni. Montaż i uruchomienie automatów odbywa się w obecności przedstawiciela Zamawiającego. </w:t>
      </w:r>
    </w:p>
    <w:p w:rsidR="007D563D" w:rsidRPr="0004396E" w:rsidRDefault="007D563D" w:rsidP="007D563D">
      <w:pPr>
        <w:numPr>
          <w:ilvl w:val="0"/>
          <w:numId w:val="19"/>
        </w:numPr>
        <w:tabs>
          <w:tab w:val="left" w:pos="284"/>
        </w:tabs>
        <w:suppressAutoHyphens/>
        <w:overflowPunct w:val="0"/>
        <w:autoSpaceDE w:val="0"/>
        <w:spacing w:after="0" w:line="240" w:lineRule="auto"/>
        <w:ind w:left="284" w:hanging="284"/>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 przypadku gdy z uwagi na usterki automatu biletowego (np. nieprawidłowe działanie automatu, nieprawidłowe działanie systemu sprzedaży biletów) automat biletowy nie zostanie przez Zamawiającego odebrany, Wykonawca powinien w ciągu 7 dni usunąć usterki i zgłosić ponownie gotowość do odbioru automatu biletowego. W pozostałym zakresie obowiązują przepisy prawa cywilnego o rękojmi za wady.</w:t>
      </w:r>
    </w:p>
    <w:p w:rsidR="007D563D" w:rsidRPr="0004396E" w:rsidRDefault="007D563D" w:rsidP="007D563D">
      <w:pPr>
        <w:numPr>
          <w:ilvl w:val="0"/>
          <w:numId w:val="30"/>
        </w:numPr>
        <w:tabs>
          <w:tab w:val="left" w:pos="284"/>
        </w:tabs>
        <w:suppressAutoHyphens/>
        <w:overflowPunct w:val="0"/>
        <w:autoSpaceDE w:val="0"/>
        <w:spacing w:after="0" w:line="240" w:lineRule="auto"/>
        <w:ind w:hanging="644"/>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Jeżeli w toku odbioru zostaną stwierdzone wady nie nadające się do usunięcia, Zamawiający może:</w:t>
      </w:r>
    </w:p>
    <w:p w:rsidR="007D563D" w:rsidRPr="0004396E" w:rsidRDefault="007D563D" w:rsidP="007D563D">
      <w:pPr>
        <w:numPr>
          <w:ilvl w:val="0"/>
          <w:numId w:val="20"/>
        </w:numPr>
        <w:suppressAutoHyphens/>
        <w:overflowPunct w:val="0"/>
        <w:autoSpaceDE w:val="0"/>
        <w:spacing w:after="0" w:line="240" w:lineRule="auto"/>
        <w:ind w:left="567" w:hanging="283"/>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złożyć oświadczenie o obniżeniu wynagrodzenia za ten przedmiot odpowiednio do utraconej wartości użytkowej, estetycznej, technicznej - jeżeli wady umożliwiają użytkowanie przedmiotu Umowy;</w:t>
      </w:r>
    </w:p>
    <w:p w:rsidR="007D563D" w:rsidRPr="0004396E" w:rsidRDefault="007D563D" w:rsidP="007D563D">
      <w:pPr>
        <w:numPr>
          <w:ilvl w:val="0"/>
          <w:numId w:val="20"/>
        </w:numPr>
        <w:suppressAutoHyphens/>
        <w:overflowPunct w:val="0"/>
        <w:autoSpaceDE w:val="0"/>
        <w:spacing w:after="0" w:line="240" w:lineRule="auto"/>
        <w:ind w:left="567" w:hanging="283"/>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jeżeli wady uniemożliwiają użytkowanie przedmiotu zgodnie z jego przeznaczeniem:</w:t>
      </w:r>
    </w:p>
    <w:p w:rsidR="007D563D" w:rsidRPr="0004396E" w:rsidRDefault="007D563D" w:rsidP="007D563D">
      <w:pPr>
        <w:numPr>
          <w:ilvl w:val="1"/>
          <w:numId w:val="21"/>
        </w:numPr>
        <w:suppressAutoHyphens/>
        <w:overflowPunct w:val="0"/>
        <w:autoSpaceDE w:val="0"/>
        <w:spacing w:after="0" w:line="240" w:lineRule="auto"/>
        <w:ind w:left="851" w:hanging="284"/>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odstąpić od Umowy, w terminie 30 dni od daty dokonywania czynności odbioru,</w:t>
      </w:r>
      <w:r>
        <w:rPr>
          <w:rFonts w:ascii="Times New Roman" w:eastAsia="Times New Roman" w:hAnsi="Times New Roman" w:cs="Times New Roman"/>
          <w:lang w:eastAsia="ar-SA"/>
        </w:rPr>
        <w:t xml:space="preserve"> nie później jednak niż w terminie wskazanym w </w:t>
      </w:r>
      <w:r w:rsidRPr="0004396E">
        <w:rPr>
          <w:rFonts w:ascii="Times New Roman" w:eastAsia="Times New Roman" w:hAnsi="Times New Roman" w:cs="Times New Roman"/>
          <w:b/>
          <w:lang w:eastAsia="ar-SA"/>
        </w:rPr>
        <w:t>§</w:t>
      </w:r>
      <w:r>
        <w:rPr>
          <w:rFonts w:ascii="Times New Roman" w:eastAsia="Times New Roman" w:hAnsi="Times New Roman" w:cs="Times New Roman"/>
          <w:b/>
          <w:lang w:eastAsia="ar-SA"/>
        </w:rPr>
        <w:t xml:space="preserve"> 2 ust. 2 przedłużonym o 60 dni.</w:t>
      </w:r>
    </w:p>
    <w:p w:rsidR="007D563D" w:rsidRPr="0004396E" w:rsidRDefault="007D563D" w:rsidP="007D563D">
      <w:pPr>
        <w:numPr>
          <w:ilvl w:val="1"/>
          <w:numId w:val="21"/>
        </w:numPr>
        <w:suppressAutoHyphens/>
        <w:overflowPunct w:val="0"/>
        <w:autoSpaceDE w:val="0"/>
        <w:spacing w:after="0" w:line="240" w:lineRule="auto"/>
        <w:ind w:left="851" w:hanging="284"/>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żądać wykonania przedmiotu Umowy po raz drugi, zachowując prawo domagania się od Wykonawcy wyrównania szkody wynikłej z opóźnienia oraz kar umownych za opóźnienie.</w:t>
      </w:r>
    </w:p>
    <w:p w:rsidR="007D563D" w:rsidRPr="0004396E" w:rsidRDefault="007D563D" w:rsidP="007D563D">
      <w:pPr>
        <w:numPr>
          <w:ilvl w:val="0"/>
          <w:numId w:val="30"/>
        </w:numPr>
        <w:suppressAutoHyphens/>
        <w:overflowPunct w:val="0"/>
        <w:autoSpaceDE w:val="0"/>
        <w:spacing w:after="0" w:line="240" w:lineRule="auto"/>
        <w:ind w:left="284" w:hanging="284"/>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lastRenderedPageBreak/>
        <w:t xml:space="preserve">Zamawiający może podjąć decyzję o przerwaniu czynności odbioru, gdy w ich czasie ustalono, że istnieją wady, które uniemożliwiają korzystanie z przedmiotu Umowy zgodnie z jego przeznaczeniem. Przerwa może trwać do czasu usunięcia tych wad. </w:t>
      </w: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b/>
          <w:lang w:eastAsia="ar-SA"/>
        </w:rPr>
      </w:pPr>
    </w:p>
    <w:p w:rsidR="007D563D" w:rsidRPr="0004396E" w:rsidRDefault="007D563D" w:rsidP="007D563D">
      <w:pPr>
        <w:suppressAutoHyphens/>
        <w:overflowPunct w:val="0"/>
        <w:autoSpaceDE w:val="0"/>
        <w:spacing w:after="0" w:line="240" w:lineRule="auto"/>
        <w:jc w:val="center"/>
        <w:textAlignment w:val="baseline"/>
        <w:rPr>
          <w:rFonts w:ascii="Times New Roman" w:eastAsia="Times New Roman" w:hAnsi="Times New Roman" w:cs="Times New Roman"/>
          <w:b/>
          <w:lang w:eastAsia="ar-SA"/>
        </w:rPr>
      </w:pPr>
      <w:r w:rsidRPr="0004396E">
        <w:rPr>
          <w:rFonts w:ascii="Times New Roman" w:eastAsia="Times New Roman" w:hAnsi="Times New Roman" w:cs="Times New Roman"/>
          <w:b/>
          <w:lang w:eastAsia="ar-SA"/>
        </w:rPr>
        <w:t>§ 4 Naprawy gwarancyjne i serwisowe</w:t>
      </w:r>
    </w:p>
    <w:p w:rsidR="007D563D" w:rsidRPr="0004396E" w:rsidRDefault="007D563D" w:rsidP="007D563D">
      <w:pPr>
        <w:widowControl w:val="0"/>
        <w:numPr>
          <w:ilvl w:val="0"/>
          <w:numId w:val="16"/>
        </w:numPr>
        <w:suppressAutoHyphens/>
        <w:overflowPunct w:val="0"/>
        <w:autoSpaceDE w:val="0"/>
        <w:spacing w:after="0" w:line="240" w:lineRule="auto"/>
        <w:ind w:left="357" w:hanging="357"/>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Wykonawca udziela 24 miesięcznej gwarancji na dostarczone automaty biletowe i system do sprzedaży biletów,  o których mowa w § 1 ust. 1 niniejszej umowy, liczonej od daty podpisania przez Strony ostatecznego protokołu zdawczo – odbiorczego, o którym mowa w § 3 ust. 1. Wykonawca przekaże Zamawiającemu kartę gwarancyjną automatów biletowych w terminie ich odbioru.</w:t>
      </w:r>
    </w:p>
    <w:p w:rsidR="007D563D" w:rsidRPr="0004396E" w:rsidRDefault="007D563D" w:rsidP="007D563D">
      <w:pPr>
        <w:widowControl w:val="0"/>
        <w:numPr>
          <w:ilvl w:val="0"/>
          <w:numId w:val="16"/>
        </w:numPr>
        <w:suppressAutoHyphens/>
        <w:overflowPunct w:val="0"/>
        <w:autoSpaceDE w:val="0"/>
        <w:spacing w:after="0" w:line="240" w:lineRule="auto"/>
        <w:ind w:left="357" w:hanging="357"/>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Wykonawca zobowiązuje się wykonać naprawę gwarancyjną w czasie nie dłuższym niż 24 godziny od chwili zgłoszenia uszkodzeń, wad czy innych usterek przez Zamawiającego.</w:t>
      </w:r>
    </w:p>
    <w:p w:rsidR="007D563D" w:rsidRPr="0004396E" w:rsidRDefault="007D563D" w:rsidP="007D563D">
      <w:pPr>
        <w:widowControl w:val="0"/>
        <w:numPr>
          <w:ilvl w:val="0"/>
          <w:numId w:val="16"/>
        </w:numPr>
        <w:suppressAutoHyphens/>
        <w:overflowPunct w:val="0"/>
        <w:autoSpaceDE w:val="0"/>
        <w:spacing w:after="0" w:line="240" w:lineRule="auto"/>
        <w:ind w:left="357" w:hanging="357"/>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 przypadku gdy zgłoszenie, o którym mowa w ust. 2 nie podlega naprawie gwarancyjnej Wykonawca zobowiązuje się w czasie 24 godzin dokonać wyceny usunięcia wady i ustalenia terminu naprawy. Po zaakceptowaniu wyceny przez Zamawiającego dokonuje naprawy w ustalonym terminie. Operacje te wykonywane są za pomocą Portalu Projektowego</w:t>
      </w:r>
      <w:r>
        <w:rPr>
          <w:rFonts w:ascii="Times New Roman" w:eastAsia="Times New Roman" w:hAnsi="Times New Roman" w:cs="Times New Roman"/>
          <w:lang w:eastAsia="ar-SA"/>
        </w:rPr>
        <w:t xml:space="preserve">, o którym mowa w </w:t>
      </w:r>
      <w:r w:rsidRPr="0004396E">
        <w:rPr>
          <w:rFonts w:ascii="Times New Roman" w:eastAsia="Times New Roman" w:hAnsi="Times New Roman" w:cs="Times New Roman"/>
          <w:b/>
          <w:lang w:eastAsia="ar-SA"/>
        </w:rPr>
        <w:t>§</w:t>
      </w:r>
      <w:r>
        <w:rPr>
          <w:rFonts w:ascii="Times New Roman" w:eastAsia="Times New Roman" w:hAnsi="Times New Roman" w:cs="Times New Roman"/>
          <w:b/>
          <w:lang w:eastAsia="ar-SA"/>
        </w:rPr>
        <w:t xml:space="preserve"> 8</w:t>
      </w:r>
      <w:r w:rsidRPr="0004396E">
        <w:rPr>
          <w:rFonts w:ascii="Times New Roman" w:eastAsia="Times New Roman" w:hAnsi="Times New Roman" w:cs="Times New Roman"/>
          <w:lang w:eastAsia="ar-SA"/>
        </w:rPr>
        <w:t>. Wykonawca zapewni możliwość zlecania prac serwisowych również po okresie gwarancji nie krócej niż 10 lat od jej zakończenia.</w:t>
      </w:r>
    </w:p>
    <w:p w:rsidR="007D563D" w:rsidRPr="0004396E" w:rsidRDefault="007D563D" w:rsidP="007D563D">
      <w:pPr>
        <w:widowControl w:val="0"/>
        <w:numPr>
          <w:ilvl w:val="0"/>
          <w:numId w:val="16"/>
        </w:numPr>
        <w:suppressAutoHyphens/>
        <w:overflowPunct w:val="0"/>
        <w:autoSpaceDE w:val="0"/>
        <w:spacing w:after="0" w:line="240" w:lineRule="auto"/>
        <w:ind w:left="357" w:hanging="357"/>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Zgłoszenie, o którym mowa w ust. 2 i 3 następuje za pośrednictwem Portalu Projektowego, o którym mowa w § 8 lub pocztą elektroniczną e-mail. Jeżeli Wykonawca otrzyma zgłoszenie po godzinie 14.00, w sobotę lub inny dzień wolny od pracy, czas naprawy biegnie od godziny 8.00 następnego dnia roboczego. Za czas otrzymania zgłoszenia uważa się czas zamieszczenia zgłoszenia w Portalu Projektowym lub rzeczywisty czas wysyłki wiadomości przez serwer pocztowy Zamawiającego (SMTP).</w:t>
      </w:r>
    </w:p>
    <w:p w:rsidR="007D563D" w:rsidRPr="0004396E" w:rsidRDefault="007D563D" w:rsidP="007D563D">
      <w:pPr>
        <w:widowControl w:val="0"/>
        <w:numPr>
          <w:ilvl w:val="0"/>
          <w:numId w:val="16"/>
        </w:numPr>
        <w:suppressAutoHyphens/>
        <w:overflowPunct w:val="0"/>
        <w:autoSpaceDE w:val="0"/>
        <w:spacing w:after="0" w:line="240" w:lineRule="auto"/>
        <w:ind w:left="357" w:hanging="357"/>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 przypadku nie usunięcia przez Wykonawcę uszkodzeń, wad czy innych usterek powstałych w okresie gwarancji w terminie 24 godzin lub nie dotrzymaniu ustalonego terminu naprawy serwisowej Wykonawca zobowiązany jest do zapłaty Zamawiającemu kary umownej w wysokości 1000,00 zł za każdą rozpoczętą dobę opóźnienia, licząc od momentu upływu czasu na wykonanie naprawy gwarancyjnej lub serwisowej.</w:t>
      </w:r>
    </w:p>
    <w:p w:rsidR="007D563D" w:rsidRPr="0004396E" w:rsidRDefault="007D563D" w:rsidP="007D563D">
      <w:pPr>
        <w:widowControl w:val="0"/>
        <w:numPr>
          <w:ilvl w:val="0"/>
          <w:numId w:val="16"/>
        </w:numPr>
        <w:suppressAutoHyphens/>
        <w:overflowPunct w:val="0"/>
        <w:autoSpaceDE w:val="0"/>
        <w:spacing w:after="0" w:line="240" w:lineRule="auto"/>
        <w:ind w:left="357" w:hanging="357"/>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Okres gwarancji wydłuża się o czas trwania napraw gwarancyjnych.</w:t>
      </w:r>
    </w:p>
    <w:p w:rsidR="007D563D" w:rsidRPr="0004396E" w:rsidRDefault="007D563D" w:rsidP="007D563D">
      <w:pPr>
        <w:widowControl w:val="0"/>
        <w:numPr>
          <w:ilvl w:val="0"/>
          <w:numId w:val="16"/>
        </w:numPr>
        <w:suppressAutoHyphens/>
        <w:overflowPunct w:val="0"/>
        <w:autoSpaceDE w:val="0"/>
        <w:spacing w:after="0" w:line="240" w:lineRule="auto"/>
        <w:ind w:left="357" w:hanging="357"/>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Na wymieniony lub naprawiony zespół lub element gwarancja przedłuża się o kolejne 24 miesiące.</w:t>
      </w:r>
    </w:p>
    <w:p w:rsidR="007D563D" w:rsidRPr="0004396E" w:rsidRDefault="007D563D" w:rsidP="007D563D">
      <w:pPr>
        <w:widowControl w:val="0"/>
        <w:numPr>
          <w:ilvl w:val="0"/>
          <w:numId w:val="16"/>
        </w:numPr>
        <w:suppressAutoHyphens/>
        <w:overflowPunct w:val="0"/>
        <w:autoSpaceDE w:val="0"/>
        <w:spacing w:after="0" w:line="240" w:lineRule="auto"/>
        <w:ind w:left="357" w:hanging="357"/>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Wykonawca zapewni po okresie gwarancji dostęp do części zamiennych przez okres nie krótszy niż 10 lat w cenach hurtowych.</w:t>
      </w:r>
    </w:p>
    <w:p w:rsidR="007D563D" w:rsidRPr="0004396E" w:rsidRDefault="007D563D" w:rsidP="007D563D">
      <w:pPr>
        <w:widowControl w:val="0"/>
        <w:numPr>
          <w:ilvl w:val="0"/>
          <w:numId w:val="16"/>
        </w:numPr>
        <w:suppressAutoHyphens/>
        <w:overflowPunct w:val="0"/>
        <w:autoSpaceDE w:val="0"/>
        <w:spacing w:after="0" w:line="240" w:lineRule="auto"/>
        <w:ind w:left="357" w:hanging="357"/>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 xml:space="preserve">Okres gwarancji wskazany w ust. 1 uważa się za zachowany, jeżeli przed jego upływem Zamawiający zgłosi wadę lub usterkę Wykonawcy. </w:t>
      </w:r>
    </w:p>
    <w:p w:rsidR="007D563D" w:rsidRPr="0004396E" w:rsidRDefault="007D563D" w:rsidP="007D563D">
      <w:pPr>
        <w:widowControl w:val="0"/>
        <w:numPr>
          <w:ilvl w:val="0"/>
          <w:numId w:val="16"/>
        </w:numPr>
        <w:suppressAutoHyphens/>
        <w:overflowPunct w:val="0"/>
        <w:autoSpaceDE w:val="0"/>
        <w:spacing w:after="0" w:line="240" w:lineRule="auto"/>
        <w:ind w:left="357" w:hanging="357"/>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Prace gwarancyjne i serwisowe gdy nie wymagają fizycznego dostępu do automatu będą wykonywane zdalnie poprzez nadzorowaną sesję administracyjną w ramach połączenia VPN udostępnionego przez Zamawiającego.</w:t>
      </w:r>
    </w:p>
    <w:p w:rsidR="007D563D" w:rsidRPr="0004396E" w:rsidRDefault="007D563D" w:rsidP="007D563D">
      <w:pPr>
        <w:tabs>
          <w:tab w:val="left" w:pos="284"/>
        </w:tabs>
        <w:suppressAutoHyphens/>
        <w:overflowPunct w:val="0"/>
        <w:autoSpaceDE w:val="0"/>
        <w:spacing w:after="0" w:line="240" w:lineRule="auto"/>
        <w:jc w:val="both"/>
        <w:textAlignment w:val="baseline"/>
        <w:rPr>
          <w:rFonts w:ascii="Times New Roman" w:eastAsia="Times New Roman" w:hAnsi="Times New Roman" w:cs="Times New Roman"/>
          <w:b/>
          <w:lang w:eastAsia="ar-SA"/>
        </w:rPr>
      </w:pPr>
    </w:p>
    <w:p w:rsidR="007D563D" w:rsidRPr="0004396E" w:rsidRDefault="007D563D" w:rsidP="007D563D">
      <w:pPr>
        <w:tabs>
          <w:tab w:val="left" w:pos="284"/>
        </w:tabs>
        <w:suppressAutoHyphens/>
        <w:overflowPunct w:val="0"/>
        <w:autoSpaceDE w:val="0"/>
        <w:spacing w:after="0" w:line="240" w:lineRule="auto"/>
        <w:jc w:val="center"/>
        <w:textAlignment w:val="baseline"/>
        <w:rPr>
          <w:rFonts w:ascii="Times New Roman" w:eastAsia="Times New Roman" w:hAnsi="Times New Roman" w:cs="Times New Roman"/>
          <w:b/>
          <w:lang w:eastAsia="ar-SA"/>
        </w:rPr>
      </w:pPr>
      <w:r w:rsidRPr="0004396E">
        <w:rPr>
          <w:rFonts w:ascii="Times New Roman" w:eastAsia="Times New Roman" w:hAnsi="Times New Roman" w:cs="Times New Roman"/>
          <w:b/>
          <w:lang w:eastAsia="ar-SA"/>
        </w:rPr>
        <w:t>§ 5 Wynagrodzenie</w:t>
      </w:r>
    </w:p>
    <w:p w:rsidR="007D563D" w:rsidRPr="0004396E" w:rsidRDefault="007D563D" w:rsidP="007D563D">
      <w:pPr>
        <w:numPr>
          <w:ilvl w:val="1"/>
          <w:numId w:val="22"/>
        </w:numPr>
        <w:suppressAutoHyphens/>
        <w:overflowPunct w:val="0"/>
        <w:autoSpaceDE w:val="0"/>
        <w:spacing w:after="0" w:line="240" w:lineRule="auto"/>
        <w:ind w:left="360"/>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Strony ustalają ryczałtowe wynagrodzenie Wykonawcy  za prawidłowe, zgodne z Umowa wykonanie całości prac stanowiących przedmiot niniejszej Umowy</w:t>
      </w:r>
      <w:r>
        <w:rPr>
          <w:rFonts w:ascii="Times New Roman" w:eastAsia="Times New Roman" w:hAnsi="Times New Roman" w:cs="Times New Roman"/>
          <w:lang w:eastAsia="ar-SA"/>
        </w:rPr>
        <w:t xml:space="preserve"> w zakresie dostaw gwarantowanych</w:t>
      </w:r>
      <w:r w:rsidRPr="0004396E">
        <w:rPr>
          <w:rFonts w:ascii="Times New Roman" w:eastAsia="Times New Roman" w:hAnsi="Times New Roman" w:cs="Times New Roman"/>
          <w:lang w:eastAsia="ar-SA"/>
        </w:rPr>
        <w:t>, z wyłączeniem prac serwisowych opisanych w §4 ust. 3,  w nieprzekraczalnej kwocie netto ................................. zł.</w:t>
      </w:r>
      <w:r>
        <w:rPr>
          <w:rFonts w:ascii="Times New Roman" w:eastAsia="Times New Roman" w:hAnsi="Times New Roman" w:cs="Times New Roman"/>
          <w:lang w:eastAsia="ar-SA"/>
        </w:rPr>
        <w:t xml:space="preserve"> Strony ustalają ryczałtowe wynagrodzenie Wykonawcy, za prawidłowe, zgodne z Umową wykonanie całości prac stanowiących przedmiot niniejszej Umowy objętych prawem opcji, w nieprzekraczalnej kwocie netto …………………….</w:t>
      </w:r>
      <w:r w:rsidRPr="0004396E">
        <w:rPr>
          <w:rFonts w:ascii="Times New Roman" w:eastAsia="Times New Roman" w:hAnsi="Times New Roman" w:cs="Times New Roman"/>
          <w:lang w:eastAsia="ar-SA"/>
        </w:rPr>
        <w:t xml:space="preserve"> Kwot</w:t>
      </w:r>
      <w:r>
        <w:rPr>
          <w:rFonts w:ascii="Times New Roman" w:eastAsia="Times New Roman" w:hAnsi="Times New Roman" w:cs="Times New Roman"/>
          <w:lang w:eastAsia="ar-SA"/>
        </w:rPr>
        <w:t>y</w:t>
      </w:r>
      <w:r w:rsidRPr="0004396E">
        <w:rPr>
          <w:rFonts w:ascii="Times New Roman" w:eastAsia="Times New Roman" w:hAnsi="Times New Roman" w:cs="Times New Roman"/>
          <w:lang w:eastAsia="ar-SA"/>
        </w:rPr>
        <w:t xml:space="preserve"> t</w:t>
      </w:r>
      <w:r>
        <w:rPr>
          <w:rFonts w:ascii="Times New Roman" w:eastAsia="Times New Roman" w:hAnsi="Times New Roman" w:cs="Times New Roman"/>
          <w:lang w:eastAsia="ar-SA"/>
        </w:rPr>
        <w:t>e</w:t>
      </w:r>
      <w:r w:rsidRPr="0004396E">
        <w:rPr>
          <w:rFonts w:ascii="Times New Roman" w:eastAsia="Times New Roman" w:hAnsi="Times New Roman" w:cs="Times New Roman"/>
          <w:lang w:eastAsia="ar-SA"/>
        </w:rPr>
        <w:t xml:space="preserve"> nie zawiera</w:t>
      </w:r>
      <w:r>
        <w:rPr>
          <w:rFonts w:ascii="Times New Roman" w:eastAsia="Times New Roman" w:hAnsi="Times New Roman" w:cs="Times New Roman"/>
          <w:lang w:eastAsia="ar-SA"/>
        </w:rPr>
        <w:t>ją</w:t>
      </w:r>
      <w:r w:rsidRPr="0004396E">
        <w:rPr>
          <w:rFonts w:ascii="Times New Roman" w:eastAsia="Times New Roman" w:hAnsi="Times New Roman" w:cs="Times New Roman"/>
          <w:lang w:eastAsia="ar-SA"/>
        </w:rPr>
        <w:t xml:space="preserve"> podatku VAT. Cena jednego automatu dostarczonego w ramach zamówienia wynosi …………….. zł netto.  Powyższa kwota została ustalona na podstawie oferty złożonej przez Wykonawcę - znak: </w:t>
      </w:r>
      <w:r>
        <w:rPr>
          <w:rFonts w:ascii="Times New Roman" w:eastAsia="Times New Roman" w:hAnsi="Times New Roman" w:cs="Times New Roman"/>
          <w:lang w:eastAsia="ar-SA"/>
        </w:rPr>
        <w:t>SKMMU.086.28.19.</w:t>
      </w:r>
      <w:r w:rsidRPr="0004396E">
        <w:rPr>
          <w:rFonts w:ascii="Times New Roman" w:eastAsia="Times New Roman" w:hAnsi="Times New Roman" w:cs="Times New Roman"/>
          <w:lang w:eastAsia="ar-SA"/>
        </w:rPr>
        <w:t xml:space="preserve"> Do tak ustalonej kwoty zostanie doliczony podatek VAT w wysokości obowiązującej w dniu wystawienia faktury/faktur.</w:t>
      </w:r>
    </w:p>
    <w:p w:rsidR="007D563D" w:rsidRPr="0004396E" w:rsidRDefault="007D563D" w:rsidP="007D563D">
      <w:pPr>
        <w:numPr>
          <w:ilvl w:val="1"/>
          <w:numId w:val="22"/>
        </w:numPr>
        <w:suppressAutoHyphens/>
        <w:overflowPunct w:val="0"/>
        <w:autoSpaceDE w:val="0"/>
        <w:spacing w:after="0" w:line="240" w:lineRule="auto"/>
        <w:ind w:left="360"/>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Płatność wyżej wymienionej kwoty oraz zapłaty za ewentualne prace serwisowe o których mowa w §4 ust. 3 nastąpi w terminie 21 (słownie: dwudziestu jeden) dni od daty doręczenia Zamawiającemu faktury. Za termin zapłaty strony zgodnie uznają datę obciążenia rachunku Zamawiającego.</w:t>
      </w:r>
    </w:p>
    <w:p w:rsidR="007D563D" w:rsidRDefault="007D563D" w:rsidP="007D563D">
      <w:pPr>
        <w:numPr>
          <w:ilvl w:val="1"/>
          <w:numId w:val="22"/>
        </w:numPr>
        <w:suppressAutoHyphens/>
        <w:overflowPunct w:val="0"/>
        <w:autoSpaceDE w:val="0"/>
        <w:spacing w:after="0" w:line="240" w:lineRule="auto"/>
        <w:ind w:left="360"/>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 xml:space="preserve">Podstawę wystawienia faktury stanowi podpisany przez obie strony Umowy bezusterkowy ostateczny protokół zdawczo - odbiorczy wraz z załącznikami (protokoły odbioru poszczególnych automatów oraz protokół odbioru systemu do sprzedaży biletów) lub w przypadku realizacji prac, o których mowa w §4 ust. 3 potwierdzenie poprawnie zrealizowanej pracy serwisowej przez </w:t>
      </w:r>
      <w:r w:rsidRPr="0004396E">
        <w:rPr>
          <w:rFonts w:ascii="Times New Roman" w:eastAsia="Times New Roman" w:hAnsi="Times New Roman" w:cs="Times New Roman"/>
          <w:lang w:eastAsia="ar-SA"/>
        </w:rPr>
        <w:lastRenderedPageBreak/>
        <w:t>Zamawiającego w Portalu Projektowym.</w:t>
      </w:r>
      <w:r>
        <w:rPr>
          <w:rFonts w:ascii="Times New Roman" w:eastAsia="Times New Roman" w:hAnsi="Times New Roman" w:cs="Times New Roman"/>
          <w:lang w:eastAsia="ar-SA"/>
        </w:rPr>
        <w:t xml:space="preserve"> Protokół zdawczo-odbiorczy, o którym mowa powyżej będzie wystawiany po odbiorze pierwszych trzech automatów oraz po odbiorze automatów dostarczonych w roku 2021 i 2022, jeżeli Zamawiający skorzysta z prawa opcji. </w:t>
      </w:r>
    </w:p>
    <w:p w:rsidR="007D563D" w:rsidRPr="0004396E" w:rsidRDefault="007D563D" w:rsidP="007D563D">
      <w:pPr>
        <w:numPr>
          <w:ilvl w:val="1"/>
          <w:numId w:val="22"/>
        </w:numPr>
        <w:suppressAutoHyphens/>
        <w:overflowPunct w:val="0"/>
        <w:autoSpaceDE w:val="0"/>
        <w:spacing w:after="0" w:line="240" w:lineRule="auto"/>
        <w:ind w:left="360"/>
        <w:jc w:val="both"/>
        <w:textAlignment w:val="baseline"/>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Faktura za </w:t>
      </w:r>
      <w:r w:rsidRPr="008860DE">
        <w:rPr>
          <w:rFonts w:ascii="Times New Roman" w:eastAsia="Times New Roman" w:hAnsi="Times New Roman" w:cs="Times New Roman"/>
          <w:lang w:eastAsia="ar-SA"/>
        </w:rPr>
        <w:t>dostaw</w:t>
      </w:r>
      <w:r>
        <w:rPr>
          <w:rFonts w:ascii="Times New Roman" w:eastAsia="Times New Roman" w:hAnsi="Times New Roman" w:cs="Times New Roman"/>
          <w:lang w:eastAsia="ar-SA"/>
        </w:rPr>
        <w:t>ę</w:t>
      </w:r>
      <w:r w:rsidRPr="008860DE">
        <w:rPr>
          <w:rFonts w:ascii="Times New Roman" w:eastAsia="Times New Roman" w:hAnsi="Times New Roman" w:cs="Times New Roman"/>
          <w:lang w:eastAsia="ar-SA"/>
        </w:rPr>
        <w:t xml:space="preserve"> 3 pierwszych </w:t>
      </w:r>
      <w:r>
        <w:rPr>
          <w:rFonts w:ascii="Times New Roman" w:eastAsia="Times New Roman" w:hAnsi="Times New Roman" w:cs="Times New Roman"/>
          <w:lang w:eastAsia="ar-SA"/>
        </w:rPr>
        <w:t xml:space="preserve">gwarantowanych </w:t>
      </w:r>
      <w:r w:rsidRPr="008860DE">
        <w:rPr>
          <w:rFonts w:ascii="Times New Roman" w:eastAsia="Times New Roman" w:hAnsi="Times New Roman" w:cs="Times New Roman"/>
          <w:lang w:eastAsia="ar-SA"/>
        </w:rPr>
        <w:t>automatów</w:t>
      </w:r>
      <w:r>
        <w:rPr>
          <w:rFonts w:ascii="Times New Roman" w:eastAsia="Times New Roman" w:hAnsi="Times New Roman" w:cs="Times New Roman"/>
          <w:lang w:eastAsia="ar-SA"/>
        </w:rPr>
        <w:t xml:space="preserve"> winna być wystawiona najpóźniej do dnia 8 grudnia 2019 r.</w:t>
      </w:r>
    </w:p>
    <w:p w:rsidR="007D563D" w:rsidRPr="0004396E" w:rsidRDefault="007D563D" w:rsidP="007D563D">
      <w:pPr>
        <w:numPr>
          <w:ilvl w:val="1"/>
          <w:numId w:val="22"/>
        </w:numPr>
        <w:suppressAutoHyphens/>
        <w:overflowPunct w:val="0"/>
        <w:autoSpaceDE w:val="0"/>
        <w:spacing w:after="0" w:line="240" w:lineRule="auto"/>
        <w:ind w:left="360"/>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Wynagrodzenie Wykonawcy będzie płatne na rachunek nr………………………………..</w:t>
      </w:r>
    </w:p>
    <w:p w:rsidR="007D563D" w:rsidRPr="0004396E" w:rsidRDefault="007D563D" w:rsidP="007D563D">
      <w:pPr>
        <w:numPr>
          <w:ilvl w:val="1"/>
          <w:numId w:val="22"/>
        </w:numPr>
        <w:suppressAutoHyphens/>
        <w:overflowPunct w:val="0"/>
        <w:autoSpaceDE w:val="0"/>
        <w:spacing w:after="0" w:line="240" w:lineRule="auto"/>
        <w:ind w:left="360"/>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 przypadku ewentualn</w:t>
      </w:r>
      <w:r>
        <w:rPr>
          <w:rFonts w:ascii="Times New Roman" w:eastAsia="Times New Roman" w:hAnsi="Times New Roman" w:cs="Times New Roman"/>
          <w:lang w:eastAsia="ar-SA"/>
        </w:rPr>
        <w:t>ego opóźnienia</w:t>
      </w:r>
      <w:r w:rsidRPr="0004396E">
        <w:rPr>
          <w:rFonts w:ascii="Times New Roman" w:eastAsia="Times New Roman" w:hAnsi="Times New Roman" w:cs="Times New Roman"/>
          <w:lang w:eastAsia="ar-SA"/>
        </w:rPr>
        <w:t xml:space="preserve"> w terminie płatności - określonym w ust.2 - Wykonawcy przysługuje prawo do naliczania</w:t>
      </w:r>
      <w:r>
        <w:rPr>
          <w:rFonts w:ascii="Times New Roman" w:eastAsia="Times New Roman" w:hAnsi="Times New Roman" w:cs="Times New Roman"/>
          <w:lang w:eastAsia="ar-SA"/>
        </w:rPr>
        <w:t xml:space="preserve"> wynikających z ustawy</w:t>
      </w:r>
      <w:r w:rsidRPr="0004396E">
        <w:rPr>
          <w:rFonts w:ascii="Times New Roman" w:eastAsia="Times New Roman" w:hAnsi="Times New Roman" w:cs="Times New Roman"/>
          <w:lang w:eastAsia="ar-SA"/>
        </w:rPr>
        <w:t xml:space="preserve"> odsetek za opóźnienie od wartości niezrealizowanej płatności.</w:t>
      </w: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b/>
          <w:lang w:eastAsia="ar-SA"/>
        </w:rPr>
      </w:pPr>
    </w:p>
    <w:p w:rsidR="007D563D" w:rsidRPr="0004396E" w:rsidRDefault="007D563D" w:rsidP="007D563D">
      <w:pPr>
        <w:suppressAutoHyphens/>
        <w:overflowPunct w:val="0"/>
        <w:autoSpaceDE w:val="0"/>
        <w:spacing w:after="0" w:line="240" w:lineRule="auto"/>
        <w:jc w:val="center"/>
        <w:textAlignment w:val="baseline"/>
        <w:rPr>
          <w:rFonts w:ascii="Times New Roman" w:eastAsia="Times New Roman" w:hAnsi="Times New Roman" w:cs="Times New Roman"/>
          <w:b/>
          <w:lang w:eastAsia="ar-SA"/>
        </w:rPr>
      </w:pPr>
      <w:r w:rsidRPr="0004396E">
        <w:rPr>
          <w:rFonts w:ascii="Times New Roman" w:eastAsia="Times New Roman" w:hAnsi="Times New Roman" w:cs="Times New Roman"/>
          <w:b/>
          <w:lang w:eastAsia="ar-SA"/>
        </w:rPr>
        <w:t>§ 6 Kary umowne i odpowiedzialność</w:t>
      </w:r>
    </w:p>
    <w:p w:rsidR="007D563D" w:rsidRPr="0004396E" w:rsidRDefault="007D563D" w:rsidP="007D563D">
      <w:pPr>
        <w:spacing w:after="0" w:line="240" w:lineRule="auto"/>
        <w:ind w:left="426" w:hanging="426"/>
        <w:jc w:val="both"/>
        <w:rPr>
          <w:rFonts w:ascii="Times New Roman" w:eastAsia="Times New Roman" w:hAnsi="Times New Roman" w:cs="Times New Roman"/>
          <w:sz w:val="24"/>
          <w:szCs w:val="20"/>
          <w:lang w:eastAsia="pl-PL"/>
        </w:rPr>
      </w:pPr>
      <w:r w:rsidRPr="0004396E">
        <w:rPr>
          <w:rFonts w:ascii="Times New Roman" w:eastAsia="Times New Roman" w:hAnsi="Times New Roman" w:cs="Times New Roman"/>
          <w:sz w:val="24"/>
          <w:szCs w:val="20"/>
          <w:lang w:eastAsia="pl-PL"/>
        </w:rPr>
        <w:t xml:space="preserve">1.   Na podstawie art. 483 §1 i art. 473 §1 k.c., o ile nie będzie to wynikiem działania siły wyższej, </w:t>
      </w:r>
      <w:bookmarkStart w:id="9" w:name="_Hlk11663250"/>
      <w:r w:rsidRPr="0004396E">
        <w:rPr>
          <w:rFonts w:ascii="Times New Roman" w:eastAsia="Times New Roman" w:hAnsi="Times New Roman" w:cs="Times New Roman"/>
          <w:sz w:val="24"/>
          <w:szCs w:val="20"/>
          <w:lang w:eastAsia="pl-PL"/>
        </w:rPr>
        <w:t>Zamawiający może naliczyć Wykonawcy kar</w:t>
      </w:r>
      <w:r>
        <w:rPr>
          <w:rFonts w:ascii="Times New Roman" w:eastAsia="Times New Roman" w:hAnsi="Times New Roman" w:cs="Times New Roman"/>
          <w:sz w:val="24"/>
          <w:szCs w:val="20"/>
          <w:lang w:eastAsia="pl-PL"/>
        </w:rPr>
        <w:t>ę</w:t>
      </w:r>
      <w:r w:rsidRPr="0004396E">
        <w:rPr>
          <w:rFonts w:ascii="Times New Roman" w:eastAsia="Times New Roman" w:hAnsi="Times New Roman" w:cs="Times New Roman"/>
          <w:sz w:val="24"/>
          <w:szCs w:val="20"/>
          <w:lang w:eastAsia="pl-PL"/>
        </w:rPr>
        <w:t xml:space="preserve"> umowną za opóźnienie w realizacji przedmiotu umowy </w:t>
      </w:r>
      <w:r>
        <w:rPr>
          <w:rFonts w:ascii="Times New Roman" w:eastAsia="Times New Roman" w:hAnsi="Times New Roman" w:cs="Times New Roman"/>
          <w:sz w:val="24"/>
          <w:szCs w:val="20"/>
          <w:lang w:eastAsia="pl-PL"/>
        </w:rPr>
        <w:t>za każdy automat osobno</w:t>
      </w:r>
      <w:r w:rsidRPr="0004396E">
        <w:rPr>
          <w:rFonts w:ascii="Times New Roman" w:eastAsia="Times New Roman" w:hAnsi="Times New Roman" w:cs="Times New Roman"/>
          <w:sz w:val="24"/>
          <w:szCs w:val="20"/>
          <w:lang w:eastAsia="pl-PL"/>
        </w:rPr>
        <w:t xml:space="preserve"> w wysokości  wynagrodzen</w:t>
      </w:r>
      <w:r>
        <w:rPr>
          <w:rFonts w:ascii="Times New Roman" w:eastAsia="Times New Roman" w:hAnsi="Times New Roman" w:cs="Times New Roman"/>
          <w:sz w:val="24"/>
          <w:szCs w:val="20"/>
          <w:lang w:eastAsia="pl-PL"/>
        </w:rPr>
        <w:t>ia</w:t>
      </w:r>
      <w:r w:rsidRPr="0004396E">
        <w:rPr>
          <w:rFonts w:ascii="Times New Roman" w:eastAsia="Times New Roman" w:hAnsi="Times New Roman" w:cs="Times New Roman"/>
          <w:sz w:val="24"/>
          <w:szCs w:val="20"/>
          <w:lang w:eastAsia="pl-PL"/>
        </w:rPr>
        <w:t xml:space="preserve"> dla zamówienia gwarantowanego (cena brutto) za </w:t>
      </w:r>
      <w:r>
        <w:rPr>
          <w:rFonts w:ascii="Times New Roman" w:eastAsia="Times New Roman" w:hAnsi="Times New Roman" w:cs="Times New Roman"/>
          <w:sz w:val="24"/>
          <w:szCs w:val="20"/>
          <w:lang w:eastAsia="pl-PL"/>
        </w:rPr>
        <w:t>jeden automat – za każdy</w:t>
      </w:r>
      <w:r w:rsidRPr="0004396E">
        <w:rPr>
          <w:rFonts w:ascii="Times New Roman" w:eastAsia="Times New Roman" w:hAnsi="Times New Roman" w:cs="Times New Roman"/>
          <w:sz w:val="24"/>
          <w:szCs w:val="20"/>
          <w:lang w:eastAsia="pl-PL"/>
        </w:rPr>
        <w:t xml:space="preserve"> kalendarzowy dzień opóźnienia, liczony od daty określonej w §2 ust. 2.</w:t>
      </w:r>
      <w:bookmarkEnd w:id="9"/>
    </w:p>
    <w:p w:rsidR="007D563D" w:rsidRPr="0004396E" w:rsidRDefault="007D563D" w:rsidP="007D563D">
      <w:pPr>
        <w:spacing w:after="0" w:line="240" w:lineRule="auto"/>
        <w:ind w:left="426" w:hanging="426"/>
        <w:jc w:val="both"/>
        <w:rPr>
          <w:rFonts w:ascii="Times New Roman" w:eastAsia="Times New Roman" w:hAnsi="Times New Roman" w:cs="Times New Roman"/>
          <w:sz w:val="24"/>
          <w:szCs w:val="20"/>
          <w:lang w:eastAsia="pl-PL"/>
        </w:rPr>
      </w:pPr>
      <w:r w:rsidRPr="0004396E">
        <w:rPr>
          <w:rFonts w:ascii="Times New Roman" w:eastAsia="Times New Roman" w:hAnsi="Times New Roman" w:cs="Times New Roman"/>
          <w:sz w:val="24"/>
          <w:szCs w:val="20"/>
          <w:lang w:eastAsia="pl-PL"/>
        </w:rPr>
        <w:t>2</w:t>
      </w:r>
      <w:r w:rsidRPr="0004396E">
        <w:rPr>
          <w:rFonts w:ascii="Times New Roman" w:eastAsia="Times New Roman" w:hAnsi="Times New Roman" w:cs="Times New Roman"/>
          <w:b/>
          <w:sz w:val="24"/>
          <w:szCs w:val="20"/>
          <w:lang w:eastAsia="pl-PL"/>
        </w:rPr>
        <w:t>.</w:t>
      </w:r>
      <w:r w:rsidRPr="0004396E">
        <w:rPr>
          <w:rFonts w:ascii="Times New Roman" w:eastAsia="Times New Roman" w:hAnsi="Times New Roman" w:cs="Times New Roman"/>
          <w:sz w:val="24"/>
          <w:szCs w:val="20"/>
          <w:lang w:eastAsia="pl-PL"/>
        </w:rPr>
        <w:t xml:space="preserve">   </w:t>
      </w:r>
      <w:r>
        <w:rPr>
          <w:rFonts w:ascii="Times New Roman" w:eastAsia="Times New Roman" w:hAnsi="Times New Roman" w:cs="Times New Roman"/>
          <w:sz w:val="24"/>
          <w:szCs w:val="20"/>
          <w:lang w:eastAsia="pl-PL"/>
        </w:rPr>
        <w:t xml:space="preserve"> </w:t>
      </w:r>
      <w:r w:rsidRPr="0004396E">
        <w:rPr>
          <w:rFonts w:ascii="Times New Roman" w:eastAsia="Times New Roman" w:hAnsi="Times New Roman" w:cs="Times New Roman"/>
          <w:sz w:val="24"/>
          <w:szCs w:val="20"/>
          <w:lang w:eastAsia="pl-PL"/>
        </w:rPr>
        <w:t>W przypadku odstąpienia od Umowy w całości lub w części z przyczyn leżących po stronie Wykonawcy - Wykonawca zapłaci Zamawiającemu karę umowną w wysokości 30% (słownie: trzydzieści procent) wynagrodzenia</w:t>
      </w:r>
      <w:r>
        <w:rPr>
          <w:rFonts w:ascii="Times New Roman" w:eastAsia="Times New Roman" w:hAnsi="Times New Roman" w:cs="Times New Roman"/>
          <w:sz w:val="24"/>
          <w:szCs w:val="20"/>
          <w:lang w:eastAsia="pl-PL"/>
        </w:rPr>
        <w:t xml:space="preserve"> zamówienia gwarantowanego </w:t>
      </w:r>
      <w:r w:rsidRPr="0004396E">
        <w:rPr>
          <w:rFonts w:ascii="Times New Roman" w:eastAsia="Times New Roman" w:hAnsi="Times New Roman" w:cs="Times New Roman"/>
          <w:sz w:val="24"/>
          <w:szCs w:val="20"/>
          <w:lang w:eastAsia="pl-PL"/>
        </w:rPr>
        <w:t>netto, określonego w §</w:t>
      </w:r>
      <w:r>
        <w:rPr>
          <w:rFonts w:ascii="Times New Roman" w:eastAsia="Times New Roman" w:hAnsi="Times New Roman" w:cs="Times New Roman"/>
          <w:sz w:val="24"/>
          <w:szCs w:val="20"/>
          <w:lang w:eastAsia="pl-PL"/>
        </w:rPr>
        <w:t>5</w:t>
      </w:r>
      <w:r w:rsidRPr="0004396E">
        <w:rPr>
          <w:rFonts w:ascii="Times New Roman" w:eastAsia="Times New Roman" w:hAnsi="Times New Roman" w:cs="Times New Roman"/>
          <w:sz w:val="24"/>
          <w:szCs w:val="20"/>
          <w:lang w:eastAsia="pl-PL"/>
        </w:rPr>
        <w:t xml:space="preserve"> ust. 1.</w:t>
      </w:r>
    </w:p>
    <w:p w:rsidR="007D563D" w:rsidRPr="0004396E" w:rsidRDefault="007D563D" w:rsidP="007D563D">
      <w:pPr>
        <w:spacing w:after="0" w:line="240" w:lineRule="auto"/>
        <w:ind w:left="426" w:hanging="426"/>
        <w:jc w:val="both"/>
        <w:rPr>
          <w:rFonts w:ascii="Times New Roman" w:eastAsia="Times New Roman" w:hAnsi="Times New Roman" w:cs="Times New Roman"/>
          <w:sz w:val="24"/>
          <w:szCs w:val="20"/>
          <w:lang w:eastAsia="pl-PL"/>
        </w:rPr>
      </w:pPr>
      <w:r w:rsidRPr="0004396E">
        <w:rPr>
          <w:rFonts w:ascii="Times New Roman" w:eastAsia="Times New Roman" w:hAnsi="Times New Roman" w:cs="Times New Roman"/>
          <w:sz w:val="24"/>
          <w:szCs w:val="20"/>
          <w:lang w:eastAsia="pl-PL"/>
        </w:rPr>
        <w:t>3.</w:t>
      </w:r>
      <w:r w:rsidRPr="0004396E">
        <w:rPr>
          <w:rFonts w:ascii="Times New Roman" w:eastAsia="Times New Roman" w:hAnsi="Times New Roman" w:cs="Times New Roman"/>
          <w:sz w:val="24"/>
          <w:szCs w:val="20"/>
          <w:lang w:eastAsia="pl-PL"/>
        </w:rPr>
        <w:tab/>
        <w:t>Kary umowne płatne będą do 7 dni od dnia wystawienia noty obciążeniowej. Zamawiający może dochodzić swoich praw na zasadach ogólnych, w tym także poprzez przekazanie egzekucji zapłaty zaległości firmie windykacyjnej.</w:t>
      </w:r>
    </w:p>
    <w:p w:rsidR="007D563D" w:rsidRPr="0004396E" w:rsidRDefault="007D563D" w:rsidP="007D563D">
      <w:pPr>
        <w:spacing w:after="0" w:line="240" w:lineRule="auto"/>
        <w:ind w:left="426" w:hanging="426"/>
        <w:jc w:val="both"/>
        <w:rPr>
          <w:rFonts w:ascii="Times New Roman" w:eastAsia="Times New Roman" w:hAnsi="Times New Roman" w:cs="Times New Roman"/>
          <w:sz w:val="24"/>
          <w:szCs w:val="20"/>
          <w:lang w:eastAsia="pl-PL"/>
        </w:rPr>
      </w:pPr>
      <w:r w:rsidRPr="0004396E">
        <w:rPr>
          <w:rFonts w:ascii="Times New Roman" w:eastAsia="Times New Roman" w:hAnsi="Times New Roman" w:cs="Times New Roman"/>
          <w:sz w:val="24"/>
          <w:szCs w:val="20"/>
          <w:lang w:eastAsia="pl-PL"/>
        </w:rPr>
        <w:t>4.</w:t>
      </w:r>
      <w:r w:rsidRPr="0004396E">
        <w:rPr>
          <w:rFonts w:ascii="Times New Roman" w:eastAsia="Times New Roman" w:hAnsi="Times New Roman" w:cs="Times New Roman"/>
          <w:b/>
          <w:sz w:val="24"/>
          <w:szCs w:val="20"/>
          <w:lang w:eastAsia="pl-PL"/>
        </w:rPr>
        <w:t xml:space="preserve">   </w:t>
      </w:r>
      <w:r w:rsidRPr="0004396E">
        <w:rPr>
          <w:rFonts w:ascii="Times New Roman" w:eastAsia="Times New Roman" w:hAnsi="Times New Roman" w:cs="Times New Roman"/>
          <w:sz w:val="24"/>
          <w:szCs w:val="20"/>
          <w:lang w:eastAsia="pl-PL"/>
        </w:rPr>
        <w:t xml:space="preserve"> W przypadku, gdy szkoda z tytułu niewykonania lub nienależytego wykonania umowy przez Wykonawcę jest wyższa niż określone wyżej kary umowne, Zamawiający zastrzega sobie prawo dochodzenia odszkodowania uzupełniającego na zasadach ogólnych. Łączna wysokość kar umownych określona w niniejszym paragrafie nie może przekroczyć kwoty stanowiącej wynagrodzeni</w:t>
      </w:r>
      <w:r>
        <w:rPr>
          <w:rFonts w:ascii="Times New Roman" w:eastAsia="Times New Roman" w:hAnsi="Times New Roman" w:cs="Times New Roman"/>
          <w:sz w:val="24"/>
          <w:szCs w:val="20"/>
          <w:lang w:eastAsia="pl-PL"/>
        </w:rPr>
        <w:t>e</w:t>
      </w:r>
      <w:r w:rsidRPr="0004396E">
        <w:rPr>
          <w:rFonts w:ascii="Times New Roman" w:eastAsia="Times New Roman" w:hAnsi="Times New Roman" w:cs="Times New Roman"/>
          <w:sz w:val="24"/>
          <w:szCs w:val="20"/>
          <w:lang w:eastAsia="pl-PL"/>
        </w:rPr>
        <w:t xml:space="preserve"> za wykonanie przedmiotu umowy dla zamówienia gwarantowanego (</w:t>
      </w:r>
      <w:r>
        <w:rPr>
          <w:rFonts w:ascii="Times New Roman" w:eastAsia="Times New Roman" w:hAnsi="Times New Roman" w:cs="Times New Roman"/>
          <w:sz w:val="24"/>
          <w:szCs w:val="20"/>
          <w:lang w:eastAsia="pl-PL"/>
        </w:rPr>
        <w:t>kwota</w:t>
      </w:r>
      <w:r w:rsidRPr="0004396E">
        <w:rPr>
          <w:rFonts w:ascii="Times New Roman" w:eastAsia="Times New Roman" w:hAnsi="Times New Roman" w:cs="Times New Roman"/>
          <w:sz w:val="24"/>
          <w:szCs w:val="20"/>
          <w:lang w:eastAsia="pl-PL"/>
        </w:rPr>
        <w:t xml:space="preserve"> brutto) określonego w §5 ust. 1 umowy.</w:t>
      </w:r>
    </w:p>
    <w:p w:rsidR="007D563D" w:rsidRPr="0004396E" w:rsidRDefault="007D563D" w:rsidP="007D563D">
      <w:pPr>
        <w:spacing w:after="0" w:line="240" w:lineRule="auto"/>
        <w:ind w:left="426" w:hanging="426"/>
        <w:jc w:val="both"/>
        <w:rPr>
          <w:rFonts w:ascii="Times New Roman" w:eastAsia="Times New Roman" w:hAnsi="Times New Roman" w:cs="Times New Roman"/>
          <w:sz w:val="24"/>
          <w:szCs w:val="20"/>
          <w:lang w:eastAsia="pl-PL"/>
        </w:rPr>
      </w:pPr>
      <w:r w:rsidRPr="0004396E">
        <w:rPr>
          <w:rFonts w:ascii="Times New Roman" w:eastAsia="Times New Roman" w:hAnsi="Times New Roman" w:cs="Times New Roman"/>
          <w:sz w:val="24"/>
          <w:szCs w:val="20"/>
          <w:lang w:eastAsia="pl-PL"/>
        </w:rPr>
        <w:t>5.</w:t>
      </w:r>
      <w:r w:rsidRPr="0004396E">
        <w:rPr>
          <w:rFonts w:ascii="Times New Roman" w:eastAsia="Times New Roman" w:hAnsi="Times New Roman" w:cs="Times New Roman"/>
          <w:sz w:val="24"/>
          <w:szCs w:val="20"/>
          <w:lang w:eastAsia="pl-PL"/>
        </w:rPr>
        <w:tab/>
        <w:t>Zamawiający nie będzie ponosił odpowiedzialności za ewentualne szkody na osobie, jaki na mieniu Wykonawcy, które mogą powstać przy wykonywaniu zamówienia. Wszelkie ryzyko związane z wystąpieniem takich szkód ponosi Wykonawca.</w:t>
      </w: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b/>
          <w:lang w:eastAsia="ar-SA"/>
        </w:rPr>
      </w:pPr>
    </w:p>
    <w:p w:rsidR="007D563D" w:rsidRPr="0004396E" w:rsidRDefault="007D563D" w:rsidP="007D563D">
      <w:pPr>
        <w:suppressAutoHyphens/>
        <w:overflowPunct w:val="0"/>
        <w:autoSpaceDE w:val="0"/>
        <w:spacing w:after="0" w:line="240" w:lineRule="auto"/>
        <w:jc w:val="center"/>
        <w:textAlignment w:val="baseline"/>
        <w:rPr>
          <w:rFonts w:ascii="Times New Roman" w:eastAsia="Times New Roman" w:hAnsi="Times New Roman" w:cs="Times New Roman"/>
          <w:b/>
          <w:lang w:eastAsia="ar-SA"/>
        </w:rPr>
      </w:pPr>
      <w:r w:rsidRPr="0004396E">
        <w:rPr>
          <w:rFonts w:ascii="Times New Roman" w:eastAsia="Times New Roman" w:hAnsi="Times New Roman" w:cs="Times New Roman"/>
          <w:b/>
          <w:lang w:eastAsia="ar-SA"/>
        </w:rPr>
        <w:t>§ 7 Prawo opcji</w:t>
      </w:r>
    </w:p>
    <w:p w:rsidR="007D563D" w:rsidRPr="006C2194" w:rsidRDefault="007D563D" w:rsidP="007D563D">
      <w:pPr>
        <w:pStyle w:val="Akapitzlist"/>
        <w:numPr>
          <w:ilvl w:val="0"/>
          <w:numId w:val="24"/>
        </w:numPr>
        <w:tabs>
          <w:tab w:val="left" w:pos="284"/>
        </w:tabs>
        <w:suppressAutoHyphens/>
        <w:overflowPunct w:val="0"/>
        <w:autoSpaceDE w:val="0"/>
        <w:spacing w:after="0" w:line="240" w:lineRule="auto"/>
        <w:ind w:left="284" w:hanging="284"/>
        <w:jc w:val="both"/>
        <w:textAlignment w:val="baseline"/>
        <w:rPr>
          <w:rFonts w:ascii="Times New Roman" w:eastAsia="Times New Roman" w:hAnsi="Times New Roman" w:cs="Times New Roman"/>
          <w:lang w:eastAsia="ar-SA"/>
        </w:rPr>
      </w:pPr>
      <w:r w:rsidRPr="006C2194">
        <w:rPr>
          <w:rFonts w:ascii="Times New Roman" w:eastAsia="Times New Roman" w:hAnsi="Times New Roman" w:cs="Times New Roman"/>
          <w:lang w:eastAsia="ar-SA"/>
        </w:rPr>
        <w:t>Zamawiający w terminie do 30 cz</w:t>
      </w:r>
      <w:r>
        <w:rPr>
          <w:rFonts w:ascii="Times New Roman" w:eastAsia="Times New Roman" w:hAnsi="Times New Roman" w:cs="Times New Roman"/>
          <w:lang w:eastAsia="ar-SA"/>
        </w:rPr>
        <w:t>e</w:t>
      </w:r>
      <w:r w:rsidRPr="006C2194">
        <w:rPr>
          <w:rFonts w:ascii="Times New Roman" w:eastAsia="Times New Roman" w:hAnsi="Times New Roman" w:cs="Times New Roman"/>
          <w:lang w:eastAsia="ar-SA"/>
        </w:rPr>
        <w:t>rwca 2020 roku złoży Wykonawcy oświadczenie o skorzystaniu z prawa opcji obejmującego dostawę, montaż, uruchomienie oraz włączenie do systemu sprzedaży, zgodnie z § 1</w:t>
      </w:r>
      <w:r>
        <w:rPr>
          <w:rFonts w:ascii="Times New Roman" w:eastAsia="Times New Roman" w:hAnsi="Times New Roman" w:cs="Times New Roman"/>
          <w:lang w:eastAsia="ar-SA"/>
        </w:rPr>
        <w:t xml:space="preserve"> </w:t>
      </w:r>
      <w:r w:rsidRPr="006C2194">
        <w:rPr>
          <w:rFonts w:ascii="Times New Roman" w:eastAsia="Times New Roman" w:hAnsi="Times New Roman" w:cs="Times New Roman"/>
          <w:lang w:eastAsia="ar-SA"/>
        </w:rPr>
        <w:t xml:space="preserve">ust. </w:t>
      </w:r>
      <w:r>
        <w:rPr>
          <w:rFonts w:ascii="Times New Roman" w:eastAsia="Times New Roman" w:hAnsi="Times New Roman" w:cs="Times New Roman"/>
          <w:lang w:eastAsia="ar-SA"/>
        </w:rPr>
        <w:t>1</w:t>
      </w:r>
      <w:r w:rsidRPr="006C2194">
        <w:rPr>
          <w:rFonts w:ascii="Times New Roman" w:eastAsia="Times New Roman" w:hAnsi="Times New Roman" w:cs="Times New Roman"/>
          <w:lang w:eastAsia="ar-SA"/>
        </w:rPr>
        <w:t xml:space="preserve"> do </w:t>
      </w:r>
      <w:r>
        <w:rPr>
          <w:rFonts w:ascii="Times New Roman" w:eastAsia="Times New Roman" w:hAnsi="Times New Roman" w:cs="Times New Roman"/>
          <w:lang w:eastAsia="ar-SA"/>
        </w:rPr>
        <w:t xml:space="preserve">trzech kolejnych </w:t>
      </w:r>
      <w:r w:rsidRPr="006C2194">
        <w:rPr>
          <w:rFonts w:ascii="Times New Roman" w:eastAsia="Times New Roman" w:hAnsi="Times New Roman" w:cs="Times New Roman"/>
          <w:lang w:eastAsia="ar-SA"/>
        </w:rPr>
        <w:t xml:space="preserve"> automatów biletowych. W przypadku realizacji prawa opcji automat biletowy/automaty biletowe zostanie/zostaną dostarczone/y, zamontowane/y i uruchomione/y oraz włączone/y do systemu sprzedaży  w terminie do dnia 30 listopada 2020 roku</w:t>
      </w:r>
      <w:r>
        <w:rPr>
          <w:rFonts w:ascii="Times New Roman" w:eastAsia="Times New Roman" w:hAnsi="Times New Roman" w:cs="Times New Roman"/>
          <w:lang w:eastAsia="ar-SA"/>
        </w:rPr>
        <w:t>.</w:t>
      </w:r>
    </w:p>
    <w:p w:rsidR="007D563D" w:rsidRPr="006C2194" w:rsidRDefault="007D563D" w:rsidP="007D563D">
      <w:pPr>
        <w:numPr>
          <w:ilvl w:val="0"/>
          <w:numId w:val="24"/>
        </w:numPr>
        <w:tabs>
          <w:tab w:val="left" w:pos="284"/>
        </w:tabs>
        <w:suppressAutoHyphens/>
        <w:overflowPunct w:val="0"/>
        <w:autoSpaceDE w:val="0"/>
        <w:spacing w:after="0" w:line="240" w:lineRule="auto"/>
        <w:ind w:left="284" w:hanging="284"/>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 xml:space="preserve">Zamawiający w terminie </w:t>
      </w:r>
      <w:r>
        <w:rPr>
          <w:rFonts w:ascii="Times New Roman" w:eastAsia="Times New Roman" w:hAnsi="Times New Roman" w:cs="Times New Roman"/>
          <w:lang w:eastAsia="ar-SA"/>
        </w:rPr>
        <w:t>do 30 czerwca 2021 roku</w:t>
      </w:r>
      <w:r w:rsidRPr="0004396E">
        <w:rPr>
          <w:rFonts w:ascii="Times New Roman" w:eastAsia="Times New Roman" w:hAnsi="Times New Roman" w:cs="Times New Roman"/>
          <w:lang w:eastAsia="ar-SA"/>
        </w:rPr>
        <w:t xml:space="preserve"> złoży Wykonawcy oświadczenie o skorzystaniu z prawa opcji obejmującego dostawę, montaż, uruchomienie oraz włączenie do systemu sprzedaży, zgodnie z § 1</w:t>
      </w:r>
      <w:r>
        <w:rPr>
          <w:rFonts w:ascii="Times New Roman" w:eastAsia="Times New Roman" w:hAnsi="Times New Roman" w:cs="Times New Roman"/>
          <w:lang w:eastAsia="ar-SA"/>
        </w:rPr>
        <w:t xml:space="preserve"> </w:t>
      </w:r>
      <w:r w:rsidRPr="0004396E">
        <w:rPr>
          <w:rFonts w:ascii="Times New Roman" w:eastAsia="Times New Roman" w:hAnsi="Times New Roman" w:cs="Times New Roman"/>
          <w:lang w:eastAsia="ar-SA"/>
        </w:rPr>
        <w:t xml:space="preserve">ust. </w:t>
      </w:r>
      <w:r>
        <w:rPr>
          <w:rFonts w:ascii="Times New Roman" w:eastAsia="Times New Roman" w:hAnsi="Times New Roman" w:cs="Times New Roman"/>
          <w:lang w:eastAsia="ar-SA"/>
        </w:rPr>
        <w:t>1</w:t>
      </w:r>
      <w:r w:rsidRPr="0004396E">
        <w:rPr>
          <w:rFonts w:ascii="Times New Roman" w:eastAsia="Times New Roman" w:hAnsi="Times New Roman" w:cs="Times New Roman"/>
          <w:lang w:eastAsia="ar-SA"/>
        </w:rPr>
        <w:t xml:space="preserve"> do </w:t>
      </w:r>
      <w:r>
        <w:rPr>
          <w:rFonts w:ascii="Times New Roman" w:eastAsia="Times New Roman" w:hAnsi="Times New Roman" w:cs="Times New Roman"/>
          <w:lang w:eastAsia="ar-SA"/>
        </w:rPr>
        <w:t>trzech kolejnych dodatkowych</w:t>
      </w:r>
      <w:r w:rsidRPr="0004396E">
        <w:rPr>
          <w:rFonts w:ascii="Times New Roman" w:eastAsia="Times New Roman" w:hAnsi="Times New Roman" w:cs="Times New Roman"/>
          <w:lang w:eastAsia="ar-SA"/>
        </w:rPr>
        <w:t xml:space="preserve"> automatów biletowych.   </w:t>
      </w:r>
      <w:r w:rsidRPr="006C2194">
        <w:rPr>
          <w:rFonts w:ascii="Times New Roman" w:eastAsia="Times New Roman" w:hAnsi="Times New Roman" w:cs="Times New Roman"/>
          <w:lang w:eastAsia="ar-SA"/>
        </w:rPr>
        <w:t>W przypadku realizacji prawa opcji automat biletowy/automaty biletowe zostanie/zostaną dostarczone/y, zamontowane/y i uruchomione/y oraz włączone/y do systemu sprzedaży  w terminie do dnia 30 listopada 202</w:t>
      </w:r>
      <w:r>
        <w:rPr>
          <w:rFonts w:ascii="Times New Roman" w:eastAsia="Times New Roman" w:hAnsi="Times New Roman" w:cs="Times New Roman"/>
          <w:lang w:eastAsia="ar-SA"/>
        </w:rPr>
        <w:t>1</w:t>
      </w:r>
      <w:r w:rsidRPr="006C2194">
        <w:rPr>
          <w:rFonts w:ascii="Times New Roman" w:eastAsia="Times New Roman" w:hAnsi="Times New Roman" w:cs="Times New Roman"/>
          <w:lang w:eastAsia="ar-SA"/>
        </w:rPr>
        <w:t xml:space="preserve"> roku </w:t>
      </w:r>
    </w:p>
    <w:p w:rsidR="007D563D" w:rsidRPr="0004396E" w:rsidRDefault="007D563D" w:rsidP="007D563D">
      <w:pPr>
        <w:numPr>
          <w:ilvl w:val="0"/>
          <w:numId w:val="24"/>
        </w:numPr>
        <w:tabs>
          <w:tab w:val="left" w:pos="284"/>
        </w:tabs>
        <w:suppressAutoHyphens/>
        <w:overflowPunct w:val="0"/>
        <w:autoSpaceDE w:val="0"/>
        <w:spacing w:after="0" w:line="240" w:lineRule="auto"/>
        <w:ind w:left="284" w:hanging="284"/>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Realizacja zamówienia w zakresie objętym prawem opcji, odbywać się będzie na zasadach opisanych w niniejszej umowie dla zamówienia gwarantowanego (m.in. sposób odbioru, gwarancja, kary umowne).</w:t>
      </w:r>
    </w:p>
    <w:p w:rsidR="007D563D" w:rsidRPr="0004396E" w:rsidRDefault="007D563D" w:rsidP="007D563D">
      <w:pPr>
        <w:tabs>
          <w:tab w:val="left" w:pos="284"/>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Pr="0004396E" w:rsidRDefault="007D563D" w:rsidP="007D563D">
      <w:pPr>
        <w:suppressAutoHyphens/>
        <w:overflowPunct w:val="0"/>
        <w:autoSpaceDE w:val="0"/>
        <w:spacing w:after="0" w:line="240" w:lineRule="auto"/>
        <w:jc w:val="center"/>
        <w:textAlignment w:val="baseline"/>
        <w:rPr>
          <w:rFonts w:ascii="Times New Roman" w:eastAsia="Times New Roman" w:hAnsi="Times New Roman" w:cs="Times New Roman"/>
          <w:b/>
          <w:lang w:eastAsia="ar-SA"/>
        </w:rPr>
      </w:pPr>
      <w:r w:rsidRPr="0004396E">
        <w:rPr>
          <w:rFonts w:ascii="Times New Roman" w:eastAsia="Times New Roman" w:hAnsi="Times New Roman" w:cs="Times New Roman"/>
          <w:b/>
          <w:lang w:eastAsia="ar-SA"/>
        </w:rPr>
        <w:t>§ 8 Zasady kontaktu</w:t>
      </w:r>
    </w:p>
    <w:p w:rsidR="007D563D" w:rsidRPr="0004396E" w:rsidRDefault="007D563D" w:rsidP="007D563D">
      <w:pPr>
        <w:numPr>
          <w:ilvl w:val="0"/>
          <w:numId w:val="23"/>
        </w:numPr>
        <w:tabs>
          <w:tab w:val="left" w:pos="360"/>
          <w:tab w:val="left" w:pos="540"/>
          <w:tab w:val="left" w:pos="720"/>
          <w:tab w:val="left" w:pos="1440"/>
        </w:tabs>
        <w:suppressAutoHyphens/>
        <w:overflowPunct w:val="0"/>
        <w:autoSpaceDE w:val="0"/>
        <w:spacing w:before="28" w:after="0" w:line="240" w:lineRule="auto"/>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 xml:space="preserve">Jako główny środek komunikacji strony będą wykorzystywały Portal Projektowy (udostępniony przez Zamawiającego),  w którym w szczególności będą przekazywane wszelkie informacje, materiały i dane niezbędne do realizacji przedmiotu umowy jak również będą zgłaszane błędy o wszelkich nieprawidłowościach pracy automatów oraz serwera zarządzającego. Wszystkie kwestie </w:t>
      </w:r>
      <w:r w:rsidRPr="0004396E">
        <w:rPr>
          <w:rFonts w:ascii="Times New Roman" w:eastAsia="Times New Roman" w:hAnsi="Times New Roman" w:cs="Times New Roman"/>
          <w:lang w:eastAsia="pl-PL"/>
        </w:rPr>
        <w:lastRenderedPageBreak/>
        <w:t>wymagające zachowania formy pisemnej będą realizowane za pośrednictwem poczty lub kurierów za potwierdzeniem odbioru.</w:t>
      </w:r>
    </w:p>
    <w:p w:rsidR="007D563D" w:rsidRPr="0004396E" w:rsidRDefault="007D563D" w:rsidP="007D563D">
      <w:pPr>
        <w:numPr>
          <w:ilvl w:val="0"/>
          <w:numId w:val="23"/>
        </w:numPr>
        <w:tabs>
          <w:tab w:val="left" w:pos="540"/>
          <w:tab w:val="left" w:pos="720"/>
          <w:tab w:val="left" w:pos="1440"/>
        </w:tabs>
        <w:suppressAutoHyphens/>
        <w:overflowPunct w:val="0"/>
        <w:autoSpaceDE w:val="0"/>
        <w:spacing w:after="0" w:line="240" w:lineRule="auto"/>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W bieżącej działalności dopuszcza się stosowania również innych form komunikacji, takich jak: poczta elektroniczna, faks, telefon, itp. w zależności od potrzeb, z zastrzeżeniem, że będą one uznane za skuteczne z chwilą potwierdzenia przez drugą Stronę ich otrzymania. Strony są jednak zobowiązane aby wszystkie podjęte w ten sposób ustalenia zamieszczać na Portalu Projektowym, który stanowić będzie pełen zbiór wszystkich uzgodnień.</w:t>
      </w:r>
    </w:p>
    <w:p w:rsidR="007D563D" w:rsidRPr="0004396E" w:rsidRDefault="007D563D" w:rsidP="007D563D">
      <w:pPr>
        <w:numPr>
          <w:ilvl w:val="0"/>
          <w:numId w:val="23"/>
        </w:numPr>
        <w:tabs>
          <w:tab w:val="left" w:pos="540"/>
          <w:tab w:val="left" w:pos="720"/>
          <w:tab w:val="left" w:pos="1440"/>
        </w:tabs>
        <w:suppressAutoHyphens/>
        <w:overflowPunct w:val="0"/>
        <w:autoSpaceDE w:val="0"/>
        <w:spacing w:after="0" w:line="240" w:lineRule="auto"/>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 xml:space="preserve">Wykonawca wyznacza następujące osoby do kontaktów w ramach Umowy: </w:t>
      </w:r>
      <w:r w:rsidRPr="0004396E">
        <w:rPr>
          <w:rFonts w:ascii="Times New Roman" w:eastAsia="Times New Roman" w:hAnsi="Times New Roman" w:cs="Times New Roman"/>
          <w:lang w:eastAsia="pl-PL"/>
        </w:rPr>
        <w:br/>
        <w:t xml:space="preserve">- ...................................................., </w:t>
      </w:r>
      <w:proofErr w:type="spellStart"/>
      <w:r w:rsidRPr="0004396E">
        <w:rPr>
          <w:rFonts w:ascii="Times New Roman" w:eastAsia="Times New Roman" w:hAnsi="Times New Roman" w:cs="Times New Roman"/>
          <w:lang w:eastAsia="pl-PL"/>
        </w:rPr>
        <w:t>tel</w:t>
      </w:r>
      <w:proofErr w:type="spellEnd"/>
      <w:r w:rsidRPr="0004396E">
        <w:rPr>
          <w:rFonts w:ascii="Times New Roman" w:eastAsia="Times New Roman" w:hAnsi="Times New Roman" w:cs="Times New Roman"/>
          <w:lang w:eastAsia="pl-PL"/>
        </w:rPr>
        <w:t xml:space="preserve"> .................................., e-mail:  ...............................................</w:t>
      </w:r>
    </w:p>
    <w:p w:rsidR="007D563D" w:rsidRPr="0004396E" w:rsidRDefault="007D563D" w:rsidP="007D563D">
      <w:pPr>
        <w:numPr>
          <w:ilvl w:val="0"/>
          <w:numId w:val="23"/>
        </w:numPr>
        <w:tabs>
          <w:tab w:val="left" w:pos="540"/>
          <w:tab w:val="left" w:pos="720"/>
          <w:tab w:val="left" w:pos="1440"/>
        </w:tabs>
        <w:suppressAutoHyphens/>
        <w:overflowPunct w:val="0"/>
        <w:autoSpaceDE w:val="0"/>
        <w:spacing w:after="0" w:line="240" w:lineRule="auto"/>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 xml:space="preserve">Zamawiający wyznacza następujące osoby do kontaktów w ramach Umowy: </w:t>
      </w:r>
    </w:p>
    <w:p w:rsidR="007D563D" w:rsidRPr="0004396E" w:rsidRDefault="007D563D" w:rsidP="007D563D">
      <w:pPr>
        <w:suppressAutoHyphens/>
        <w:overflowPunct w:val="0"/>
        <w:autoSpaceDE w:val="0"/>
        <w:spacing w:after="0" w:line="240" w:lineRule="auto"/>
        <w:jc w:val="both"/>
        <w:textAlignment w:val="baseline"/>
        <w:rPr>
          <w:rFonts w:ascii="Times New Roman" w:eastAsia="Times New Roman" w:hAnsi="Times New Roman" w:cs="Times New Roman"/>
          <w:b/>
          <w:lang w:eastAsia="ar-SA"/>
        </w:rPr>
      </w:pPr>
      <w:r w:rsidRPr="0004396E">
        <w:rPr>
          <w:rFonts w:ascii="Times New Roman" w:eastAsia="Times New Roman" w:hAnsi="Times New Roman" w:cs="Times New Roman"/>
          <w:lang w:eastAsia="ar-SA"/>
        </w:rPr>
        <w:t xml:space="preserve">- ...................................................., </w:t>
      </w:r>
      <w:proofErr w:type="spellStart"/>
      <w:r w:rsidRPr="0004396E">
        <w:rPr>
          <w:rFonts w:ascii="Times New Roman" w:eastAsia="Times New Roman" w:hAnsi="Times New Roman" w:cs="Times New Roman"/>
          <w:lang w:eastAsia="ar-SA"/>
        </w:rPr>
        <w:t>tel</w:t>
      </w:r>
      <w:proofErr w:type="spellEnd"/>
      <w:r w:rsidRPr="0004396E">
        <w:rPr>
          <w:rFonts w:ascii="Times New Roman" w:eastAsia="Times New Roman" w:hAnsi="Times New Roman" w:cs="Times New Roman"/>
          <w:lang w:eastAsia="ar-SA"/>
        </w:rPr>
        <w:t xml:space="preserve"> .................................., e-mail:  ...............................................</w:t>
      </w:r>
    </w:p>
    <w:p w:rsidR="007D563D" w:rsidRPr="0004396E" w:rsidRDefault="007D563D" w:rsidP="007D563D">
      <w:pPr>
        <w:suppressAutoHyphens/>
        <w:overflowPunct w:val="0"/>
        <w:autoSpaceDE w:val="0"/>
        <w:spacing w:after="0" w:line="240" w:lineRule="auto"/>
        <w:jc w:val="center"/>
        <w:textAlignment w:val="baseline"/>
        <w:rPr>
          <w:rFonts w:ascii="Times New Roman" w:eastAsia="Times New Roman" w:hAnsi="Times New Roman" w:cs="Times New Roman"/>
          <w:b/>
          <w:lang w:eastAsia="ar-SA"/>
        </w:rPr>
      </w:pPr>
    </w:p>
    <w:p w:rsidR="007D563D" w:rsidRPr="0004396E" w:rsidRDefault="007D563D" w:rsidP="007D563D">
      <w:pPr>
        <w:suppressAutoHyphens/>
        <w:overflowPunct w:val="0"/>
        <w:autoSpaceDE w:val="0"/>
        <w:spacing w:after="0" w:line="240" w:lineRule="auto"/>
        <w:jc w:val="center"/>
        <w:textAlignment w:val="baseline"/>
        <w:rPr>
          <w:rFonts w:ascii="Times New Roman" w:eastAsia="Times New Roman" w:hAnsi="Times New Roman" w:cs="Times New Roman"/>
          <w:b/>
          <w:lang w:eastAsia="ar-SA"/>
        </w:rPr>
      </w:pPr>
    </w:p>
    <w:p w:rsidR="007D563D" w:rsidRPr="0004396E" w:rsidRDefault="007D563D" w:rsidP="007D563D">
      <w:pPr>
        <w:tabs>
          <w:tab w:val="left" w:pos="360"/>
        </w:tabs>
        <w:spacing w:before="28" w:after="120" w:line="240" w:lineRule="auto"/>
        <w:ind w:left="357" w:hanging="357"/>
        <w:jc w:val="center"/>
        <w:rPr>
          <w:rFonts w:ascii="Times New Roman" w:eastAsia="Times New Roman" w:hAnsi="Times New Roman" w:cs="Times New Roman"/>
          <w:b/>
          <w:bCs/>
          <w:lang w:eastAsia="pl-PL"/>
        </w:rPr>
      </w:pPr>
      <w:r w:rsidRPr="0004396E">
        <w:rPr>
          <w:rFonts w:ascii="Times New Roman" w:eastAsia="Times New Roman" w:hAnsi="Times New Roman" w:cs="Times New Roman"/>
          <w:b/>
          <w:bCs/>
          <w:lang w:eastAsia="pl-PL"/>
        </w:rPr>
        <w:t>§9 Licencje</w:t>
      </w:r>
    </w:p>
    <w:p w:rsidR="007D563D" w:rsidRPr="0004396E" w:rsidRDefault="007D563D" w:rsidP="007D563D">
      <w:pPr>
        <w:numPr>
          <w:ilvl w:val="0"/>
          <w:numId w:val="28"/>
        </w:numPr>
        <w:tabs>
          <w:tab w:val="num" w:pos="426"/>
        </w:tabs>
        <w:suppressAutoHyphens/>
        <w:overflowPunct w:val="0"/>
        <w:autoSpaceDE w:val="0"/>
        <w:spacing w:before="100" w:beforeAutospacing="1" w:after="120" w:line="240" w:lineRule="auto"/>
        <w:ind w:left="426"/>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Wykonawca udziela Zamawiającemu</w:t>
      </w:r>
      <w:r>
        <w:rPr>
          <w:rFonts w:ascii="Times New Roman" w:eastAsia="Times New Roman" w:hAnsi="Times New Roman" w:cs="Times New Roman"/>
          <w:lang w:eastAsia="pl-PL"/>
        </w:rPr>
        <w:t xml:space="preserve"> na okres 10 lat</w:t>
      </w:r>
      <w:r w:rsidRPr="0004396E">
        <w:rPr>
          <w:rFonts w:ascii="Times New Roman" w:eastAsia="Times New Roman" w:hAnsi="Times New Roman" w:cs="Times New Roman"/>
          <w:lang w:eastAsia="pl-PL"/>
        </w:rPr>
        <w:t xml:space="preserve"> licencji na użytkowanie oprogramowania zainstalowanego na automatach biletowych na następujących polach eksploatacji:</w:t>
      </w:r>
    </w:p>
    <w:p w:rsidR="007D563D" w:rsidRPr="0004396E" w:rsidRDefault="007D563D" w:rsidP="007D563D">
      <w:pPr>
        <w:numPr>
          <w:ilvl w:val="1"/>
          <w:numId w:val="20"/>
        </w:numPr>
        <w:suppressAutoHyphens/>
        <w:overflowPunct w:val="0"/>
        <w:autoSpaceDE w:val="0"/>
        <w:spacing w:before="100" w:beforeAutospacing="1" w:after="120" w:line="240" w:lineRule="auto"/>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Uruchamiania i użytkowania zgodnie z przeznaczeniem na automatach biletowych dostarczonych przez Wykonawcę.</w:t>
      </w:r>
    </w:p>
    <w:p w:rsidR="007D563D" w:rsidRPr="0004396E" w:rsidRDefault="007D563D" w:rsidP="007D563D">
      <w:pPr>
        <w:numPr>
          <w:ilvl w:val="1"/>
          <w:numId w:val="20"/>
        </w:numPr>
        <w:suppressAutoHyphens/>
        <w:overflowPunct w:val="0"/>
        <w:autoSpaceDE w:val="0"/>
        <w:spacing w:before="100" w:beforeAutospacing="1" w:after="120" w:line="240" w:lineRule="auto"/>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 xml:space="preserve">Przechowywania i zwielokrotniania w celu tworzenia kopii zapasowych i szybkiego odtworzenia na wypadek awarii. </w:t>
      </w:r>
    </w:p>
    <w:p w:rsidR="007D563D" w:rsidRPr="0004396E" w:rsidRDefault="007D563D" w:rsidP="007D563D">
      <w:pPr>
        <w:numPr>
          <w:ilvl w:val="0"/>
          <w:numId w:val="28"/>
        </w:numPr>
        <w:tabs>
          <w:tab w:val="num" w:pos="426"/>
        </w:tabs>
        <w:suppressAutoHyphens/>
        <w:overflowPunct w:val="0"/>
        <w:autoSpaceDE w:val="0"/>
        <w:spacing w:before="100" w:beforeAutospacing="1" w:after="120" w:line="240" w:lineRule="auto"/>
        <w:ind w:left="426"/>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Wykonawca udziela Zamawiającemu</w:t>
      </w:r>
      <w:r>
        <w:rPr>
          <w:rFonts w:ascii="Times New Roman" w:eastAsia="Times New Roman" w:hAnsi="Times New Roman" w:cs="Times New Roman"/>
          <w:lang w:eastAsia="pl-PL"/>
        </w:rPr>
        <w:t xml:space="preserve"> na okres 10 lat</w:t>
      </w:r>
      <w:r w:rsidRPr="0004396E">
        <w:rPr>
          <w:rFonts w:ascii="Times New Roman" w:eastAsia="Times New Roman" w:hAnsi="Times New Roman" w:cs="Times New Roman"/>
          <w:lang w:eastAsia="pl-PL"/>
        </w:rPr>
        <w:t xml:space="preserve"> licencji na użytkowanie oprogramowania zainstalowanego w serwerze zarządzającym na następujących polach eksploatacji:</w:t>
      </w:r>
    </w:p>
    <w:p w:rsidR="007D563D" w:rsidRPr="0004396E" w:rsidRDefault="007D563D" w:rsidP="007D563D">
      <w:pPr>
        <w:numPr>
          <w:ilvl w:val="4"/>
          <w:numId w:val="22"/>
        </w:numPr>
        <w:suppressAutoHyphens/>
        <w:overflowPunct w:val="0"/>
        <w:autoSpaceDE w:val="0"/>
        <w:spacing w:before="100" w:beforeAutospacing="1" w:after="120" w:line="240" w:lineRule="auto"/>
        <w:ind w:left="1701"/>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Uruchamiania i użytkowania zgodnie z przeznaczeniem na serwerze zarządzającym w tym na serwerze zapasowym.</w:t>
      </w:r>
    </w:p>
    <w:p w:rsidR="007D563D" w:rsidRPr="0004396E" w:rsidRDefault="007D563D" w:rsidP="007D563D">
      <w:pPr>
        <w:numPr>
          <w:ilvl w:val="4"/>
          <w:numId w:val="22"/>
        </w:numPr>
        <w:suppressAutoHyphens/>
        <w:overflowPunct w:val="0"/>
        <w:autoSpaceDE w:val="0"/>
        <w:spacing w:before="100" w:beforeAutospacing="1" w:after="120" w:line="240" w:lineRule="auto"/>
        <w:ind w:left="1701"/>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Integracji z funkcjonującymi u Zamawiającego systemami i możliwością dostępu do bazy SQL.</w:t>
      </w:r>
    </w:p>
    <w:p w:rsidR="007D563D" w:rsidRPr="0004396E" w:rsidRDefault="007D563D" w:rsidP="007D563D">
      <w:pPr>
        <w:numPr>
          <w:ilvl w:val="4"/>
          <w:numId w:val="22"/>
        </w:numPr>
        <w:suppressAutoHyphens/>
        <w:overflowPunct w:val="0"/>
        <w:autoSpaceDE w:val="0"/>
        <w:spacing w:before="100" w:beforeAutospacing="1" w:after="120" w:line="240" w:lineRule="auto"/>
        <w:ind w:left="1701"/>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Przechowywania i zwielokrotniania w celu tworzenia kopii zapasowych i szybkiego odtworzenia na wypadek awarii.</w:t>
      </w: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b/>
          <w:lang w:eastAsia="ar-SA"/>
        </w:rPr>
      </w:pP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b/>
          <w:lang w:eastAsia="ar-SA"/>
        </w:rPr>
      </w:pP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b/>
          <w:lang w:eastAsia="ar-SA"/>
        </w:rPr>
      </w:pPr>
    </w:p>
    <w:p w:rsidR="007D563D" w:rsidRPr="0004396E" w:rsidRDefault="007D563D" w:rsidP="007D563D">
      <w:pPr>
        <w:tabs>
          <w:tab w:val="left" w:pos="360"/>
        </w:tabs>
        <w:spacing w:before="28" w:after="120" w:line="240" w:lineRule="auto"/>
        <w:ind w:left="357" w:hanging="357"/>
        <w:jc w:val="center"/>
        <w:rPr>
          <w:rFonts w:ascii="Times New Roman" w:eastAsia="Times New Roman" w:hAnsi="Times New Roman" w:cs="Times New Roman"/>
          <w:b/>
          <w:bCs/>
          <w:lang w:eastAsia="pl-PL"/>
        </w:rPr>
      </w:pPr>
      <w:r w:rsidRPr="0004396E">
        <w:rPr>
          <w:rFonts w:ascii="Times New Roman" w:eastAsia="Times New Roman" w:hAnsi="Times New Roman" w:cs="Times New Roman"/>
          <w:b/>
          <w:bCs/>
          <w:lang w:eastAsia="pl-PL"/>
        </w:rPr>
        <w:t>§10 Bezpieczeństwo teleinformatyczne i ciągłość działania</w:t>
      </w:r>
    </w:p>
    <w:p w:rsidR="007D563D" w:rsidRPr="0004396E" w:rsidRDefault="007D563D" w:rsidP="007D563D">
      <w:pPr>
        <w:numPr>
          <w:ilvl w:val="0"/>
          <w:numId w:val="29"/>
        </w:numPr>
        <w:suppressAutoHyphens/>
        <w:overflowPunct w:val="0"/>
        <w:autoSpaceDE w:val="0"/>
        <w:spacing w:before="100" w:beforeAutospacing="1" w:after="120" w:line="240" w:lineRule="auto"/>
        <w:ind w:left="426"/>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 xml:space="preserve">Wykonawca musi dochować wszelkiej staranności aby dostarczone oprogramowanie było odporne na znane metody ataku (np. wstrzyknięcia kodu, nieautoryzowany dostęp do plików systemowych, wykonywanie dowolnego kodu w środowisku operacyjnym, XSS, itp.). Wszędzie tam gdzie jest możliwe komunikacja powinna być zabezpieczona szyfrowanymi protokołami np. SSL, HTTPS, SSH a hasła dostępowe muszą być przechowywane w formie funkcji skrótu min. SHA2. </w:t>
      </w:r>
    </w:p>
    <w:p w:rsidR="007D563D" w:rsidRPr="0004396E" w:rsidRDefault="007D563D" w:rsidP="007D563D">
      <w:pPr>
        <w:numPr>
          <w:ilvl w:val="0"/>
          <w:numId w:val="29"/>
        </w:numPr>
        <w:suppressAutoHyphens/>
        <w:overflowPunct w:val="0"/>
        <w:autoSpaceDE w:val="0"/>
        <w:spacing w:before="100" w:beforeAutospacing="1" w:after="120" w:line="240" w:lineRule="auto"/>
        <w:ind w:left="426"/>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 xml:space="preserve">Wykonawca musi dołożyć wszelkiej staranności aby dostarczone Oprogramowanie było opracowane w sposób zapewniający integralność danych (m.in. spójność danych posprzedażnych z widokami prezentowanymi na ekranie oraz wydrukach).  </w:t>
      </w:r>
    </w:p>
    <w:p w:rsidR="007D563D" w:rsidRPr="0004396E" w:rsidRDefault="007D563D" w:rsidP="007D563D">
      <w:pPr>
        <w:numPr>
          <w:ilvl w:val="0"/>
          <w:numId w:val="29"/>
        </w:numPr>
        <w:suppressAutoHyphens/>
        <w:overflowPunct w:val="0"/>
        <w:autoSpaceDE w:val="0"/>
        <w:spacing w:before="100" w:beforeAutospacing="1" w:after="120" w:line="240" w:lineRule="auto"/>
        <w:ind w:left="426"/>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 xml:space="preserve">Wykonawca zobowiązuje się do przekazania Zamawiającemu dokumentacji zawierającej informacje w zakresie administracji i konfiguracji automatów i serwera zarządzającego - m.in. opis parametrów konfiguracyjnych, opis wykorzystanych usług serwerowych, opis ścieżek w systemie plików, które powinny zostać objęte systemem tworzenia kopii zapasowych, informacje przydatne do umieszczenia w procedurze odtworzeniowej (zachowania ciągłości działania).  </w:t>
      </w:r>
    </w:p>
    <w:p w:rsidR="007D563D" w:rsidRPr="0004396E" w:rsidRDefault="007D563D" w:rsidP="007D563D">
      <w:pPr>
        <w:numPr>
          <w:ilvl w:val="0"/>
          <w:numId w:val="29"/>
        </w:numPr>
        <w:suppressAutoHyphens/>
        <w:overflowPunct w:val="0"/>
        <w:autoSpaceDE w:val="0"/>
        <w:spacing w:before="100" w:beforeAutospacing="1" w:after="120" w:line="240" w:lineRule="auto"/>
        <w:ind w:left="426"/>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 xml:space="preserve">Wykonawca musi dołożyć wszelkiej staranności aby system uprawnień w szczególności uniemożliwiał manipulację danymi użytkownikom systemu w zakresie przekraczającym ich uprawnienia (np. przez modyfikację komunikacji http) – m.in. poprzez każdorazowe </w:t>
      </w:r>
      <w:r w:rsidRPr="0004396E">
        <w:rPr>
          <w:rFonts w:ascii="Times New Roman" w:eastAsia="Times New Roman" w:hAnsi="Times New Roman" w:cs="Times New Roman"/>
          <w:lang w:eastAsia="pl-PL"/>
        </w:rPr>
        <w:lastRenderedPageBreak/>
        <w:t>weryfikowanie uprawnień na początku wywoływanych przez użytkownika funkcji, oraz poprzez sprawdzenie czy użytkownik ma prawa dostępu do danej porcji danych  (np. danych raportów).</w:t>
      </w:r>
    </w:p>
    <w:p w:rsidR="007D563D" w:rsidRPr="0004396E" w:rsidRDefault="007D563D" w:rsidP="007D563D">
      <w:pPr>
        <w:numPr>
          <w:ilvl w:val="0"/>
          <w:numId w:val="29"/>
        </w:numPr>
        <w:suppressAutoHyphens/>
        <w:overflowPunct w:val="0"/>
        <w:autoSpaceDE w:val="0"/>
        <w:spacing w:before="100" w:beforeAutospacing="1" w:after="120" w:line="240" w:lineRule="auto"/>
        <w:ind w:left="426"/>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 xml:space="preserve">Wykonawca oświadcza, że dysponuje personelem zaznajomionym z tematyką tworzenia bezpiecznego oprogramowania, a w szczególności kieruje się podczas rozwoju oprogramowania dobrymi praktykami i zaleceniami OWASP. </w:t>
      </w:r>
    </w:p>
    <w:p w:rsidR="007D563D" w:rsidRPr="0004396E" w:rsidRDefault="007D563D" w:rsidP="007D563D">
      <w:pPr>
        <w:numPr>
          <w:ilvl w:val="0"/>
          <w:numId w:val="29"/>
        </w:numPr>
        <w:suppressAutoHyphens/>
        <w:overflowPunct w:val="0"/>
        <w:autoSpaceDE w:val="0"/>
        <w:spacing w:before="100" w:beforeAutospacing="1" w:after="120" w:line="240" w:lineRule="auto"/>
        <w:ind w:left="426"/>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Wykonawca musi posiadać odseparowane środowisko rozwojowe (developerskie), w którym będą wykonywane prace programistyczne i testowe, w którym będzie wstępnie weryfikował poprawność działania. Po pozytywnych testach Wykonawcy oprogramowanie będzie przekazywane do dalszych testów Zamawiającego (w dostarczonym środowisku testowym Zamawiającemu). Po pozytywnych testach zmiana/aplikacja jest uruchamiana w środowisku produkcyjnym.</w:t>
      </w: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Pr="0004396E" w:rsidRDefault="007D563D" w:rsidP="007D563D">
      <w:pPr>
        <w:suppressAutoHyphens/>
        <w:overflowPunct w:val="0"/>
        <w:autoSpaceDE w:val="0"/>
        <w:spacing w:after="0" w:line="276" w:lineRule="auto"/>
        <w:jc w:val="center"/>
        <w:textAlignment w:val="baseline"/>
        <w:rPr>
          <w:rFonts w:ascii="Times New Roman" w:eastAsia="Times New Roman" w:hAnsi="Times New Roman" w:cs="Times New Roman"/>
          <w:b/>
          <w:lang w:val="fr-FR" w:eastAsia="ar-SA"/>
        </w:rPr>
      </w:pPr>
      <w:r w:rsidRPr="0004396E">
        <w:rPr>
          <w:rFonts w:ascii="Times New Roman" w:eastAsia="Times New Roman" w:hAnsi="Times New Roman" w:cs="Times New Roman"/>
          <w:b/>
          <w:lang w:val="fr-FR" w:eastAsia="ar-SA"/>
        </w:rPr>
        <w:t>§11. Poufność</w:t>
      </w:r>
    </w:p>
    <w:p w:rsidR="007D563D" w:rsidRPr="0004396E" w:rsidRDefault="007D563D" w:rsidP="007D563D">
      <w:pPr>
        <w:spacing w:after="0" w:line="240" w:lineRule="auto"/>
        <w:jc w:val="center"/>
        <w:rPr>
          <w:rFonts w:ascii="Times New Roman" w:eastAsia="Times New Roman" w:hAnsi="Times New Roman" w:cs="Times New Roman"/>
          <w:lang w:eastAsia="pl-PL"/>
        </w:rPr>
      </w:pPr>
    </w:p>
    <w:p w:rsidR="007D563D" w:rsidRPr="0004396E" w:rsidRDefault="007D563D" w:rsidP="007D563D">
      <w:pPr>
        <w:numPr>
          <w:ilvl w:val="0"/>
          <w:numId w:val="27"/>
        </w:numPr>
        <w:suppressAutoHyphens/>
        <w:overflowPunct w:val="0"/>
        <w:autoSpaceDE w:val="0"/>
        <w:spacing w:after="0" w:line="240" w:lineRule="auto"/>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 xml:space="preserve">Strony zobowiązują się wzajemnie do zachowania poufności wszelkich informacji, jakie uzyskały w związku z </w:t>
      </w:r>
      <w:r>
        <w:rPr>
          <w:rFonts w:ascii="Times New Roman" w:eastAsia="Times New Roman" w:hAnsi="Times New Roman" w:cs="Times New Roman"/>
          <w:lang w:eastAsia="pl-PL"/>
        </w:rPr>
        <w:t xml:space="preserve">wykonywaniem </w:t>
      </w:r>
      <w:r w:rsidRPr="0004396E">
        <w:rPr>
          <w:rFonts w:ascii="Times New Roman" w:eastAsia="Times New Roman" w:hAnsi="Times New Roman" w:cs="Times New Roman"/>
          <w:lang w:eastAsia="pl-PL"/>
        </w:rPr>
        <w:t>niniejszej Umowy, co do których może zachodzić podejrzenie, iż są poufnymi informacjami handlowymi lub że jako takie są traktowane przez drugą stronę oraz poufnymi danymi osobowymi, podlegającymi pod ustawę o ochronie danych osobowych.</w:t>
      </w:r>
    </w:p>
    <w:p w:rsidR="007D563D" w:rsidRPr="0004396E" w:rsidRDefault="007D563D" w:rsidP="007D563D">
      <w:pPr>
        <w:numPr>
          <w:ilvl w:val="0"/>
          <w:numId w:val="27"/>
        </w:numPr>
        <w:suppressAutoHyphens/>
        <w:overflowPunct w:val="0"/>
        <w:autoSpaceDE w:val="0"/>
        <w:spacing w:after="0" w:line="240" w:lineRule="auto"/>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W razie jakichkolwiek wątpliwości co do charakteru danej informacji, przed jej ujawnieniem lub uczynieniem dostępną Strona zwróci się do drugiej Strony o wskazanie, czy informacje te ma traktować jako poufną.</w:t>
      </w:r>
    </w:p>
    <w:p w:rsidR="007D563D" w:rsidRPr="0004396E" w:rsidRDefault="007D563D" w:rsidP="007D563D">
      <w:pPr>
        <w:numPr>
          <w:ilvl w:val="0"/>
          <w:numId w:val="27"/>
        </w:numPr>
        <w:suppressAutoHyphens/>
        <w:overflowPunct w:val="0"/>
        <w:autoSpaceDE w:val="0"/>
        <w:spacing w:after="0" w:line="240" w:lineRule="auto"/>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Każda ze Stron Zobowiązana jest dołożyć należytej staranności, a w szczególności odebrać stosowne przyrzeczenia, w celu przestrzegania postanowień niniejszego punktu przez swoich pracowników oraz osoby działające na jej zlecenie lub w jej interesie, bez względu na postawę prawną związku tych osób ze Stroną.</w:t>
      </w:r>
    </w:p>
    <w:p w:rsidR="007D563D" w:rsidRPr="0004396E" w:rsidRDefault="007D563D" w:rsidP="007D563D">
      <w:pPr>
        <w:numPr>
          <w:ilvl w:val="0"/>
          <w:numId w:val="27"/>
        </w:numPr>
        <w:suppressAutoHyphens/>
        <w:overflowPunct w:val="0"/>
        <w:autoSpaceDE w:val="0"/>
        <w:spacing w:after="0" w:line="240" w:lineRule="auto"/>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Strony mogą ujawniać informacje poufne wtedy, gdy:</w:t>
      </w:r>
    </w:p>
    <w:p w:rsidR="007D563D" w:rsidRPr="0004396E" w:rsidRDefault="007D563D" w:rsidP="007D563D">
      <w:pPr>
        <w:spacing w:after="0" w:line="240" w:lineRule="auto"/>
        <w:ind w:left="360"/>
        <w:jc w:val="both"/>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w:t>
      </w:r>
      <w:r w:rsidRPr="0004396E">
        <w:rPr>
          <w:rFonts w:ascii="Times New Roman" w:eastAsia="Times New Roman" w:hAnsi="Times New Roman" w:cs="Times New Roman"/>
          <w:lang w:eastAsia="pl-PL"/>
        </w:rPr>
        <w:tab/>
        <w:t>stały się one dostępne dla zainteresowanych z innego źródła,</w:t>
      </w:r>
    </w:p>
    <w:p w:rsidR="007D563D" w:rsidRPr="0004396E" w:rsidRDefault="007D563D" w:rsidP="007D563D">
      <w:pPr>
        <w:spacing w:after="0" w:line="240" w:lineRule="auto"/>
        <w:ind w:left="360"/>
        <w:jc w:val="both"/>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w:t>
      </w:r>
      <w:r w:rsidRPr="0004396E">
        <w:rPr>
          <w:rFonts w:ascii="Times New Roman" w:eastAsia="Times New Roman" w:hAnsi="Times New Roman" w:cs="Times New Roman"/>
          <w:lang w:eastAsia="pl-PL"/>
        </w:rPr>
        <w:tab/>
        <w:t xml:space="preserve">żądania ich ujawnienia wymaga uprawniony organ administracji lub wymiaru </w:t>
      </w:r>
      <w:r w:rsidRPr="0004396E">
        <w:rPr>
          <w:rFonts w:ascii="Times New Roman" w:eastAsia="Times New Roman" w:hAnsi="Times New Roman" w:cs="Times New Roman"/>
          <w:lang w:eastAsia="pl-PL"/>
        </w:rPr>
        <w:tab/>
        <w:t>sprawiedliwości lub gdy dana informacja straciła poufny charakter,</w:t>
      </w:r>
    </w:p>
    <w:p w:rsidR="007D563D" w:rsidRPr="0004396E" w:rsidRDefault="007D563D" w:rsidP="007D563D">
      <w:pPr>
        <w:spacing w:after="0" w:line="240" w:lineRule="auto"/>
        <w:ind w:left="360"/>
        <w:jc w:val="both"/>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w:t>
      </w:r>
      <w:r w:rsidRPr="0004396E">
        <w:rPr>
          <w:rFonts w:ascii="Times New Roman" w:eastAsia="Times New Roman" w:hAnsi="Times New Roman" w:cs="Times New Roman"/>
          <w:lang w:eastAsia="pl-PL"/>
        </w:rPr>
        <w:tab/>
        <w:t>ujawnienie wynika z przepisu prawa.</w:t>
      </w:r>
    </w:p>
    <w:p w:rsidR="007D563D" w:rsidRPr="0004396E" w:rsidRDefault="007D563D" w:rsidP="007D563D">
      <w:pPr>
        <w:numPr>
          <w:ilvl w:val="0"/>
          <w:numId w:val="27"/>
        </w:numPr>
        <w:suppressAutoHyphens/>
        <w:overflowPunct w:val="0"/>
        <w:autoSpaceDE w:val="0"/>
        <w:spacing w:after="0" w:line="240" w:lineRule="auto"/>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Wykonawca zastrzega sobie prawo zamieszczania informacji o zawarciu niniejszej Umowy w materiałach reklamowych i marketingowych.</w:t>
      </w: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b/>
          <w:lang w:eastAsia="ar-SA"/>
        </w:rPr>
      </w:pPr>
    </w:p>
    <w:p w:rsidR="007D563D" w:rsidRPr="0004396E" w:rsidRDefault="007D563D" w:rsidP="007D563D">
      <w:pPr>
        <w:suppressAutoHyphens/>
        <w:overflowPunct w:val="0"/>
        <w:autoSpaceDE w:val="0"/>
        <w:spacing w:after="0" w:line="240" w:lineRule="auto"/>
        <w:jc w:val="center"/>
        <w:textAlignment w:val="baseline"/>
        <w:rPr>
          <w:rFonts w:ascii="Times New Roman" w:eastAsia="Times New Roman" w:hAnsi="Times New Roman" w:cs="Times New Roman"/>
          <w:b/>
          <w:lang w:eastAsia="ar-SA"/>
        </w:rPr>
      </w:pPr>
      <w:r w:rsidRPr="0004396E">
        <w:rPr>
          <w:rFonts w:ascii="Times New Roman" w:eastAsia="Times New Roman" w:hAnsi="Times New Roman" w:cs="Times New Roman"/>
          <w:b/>
          <w:lang w:eastAsia="ar-SA"/>
        </w:rPr>
        <w:t>§12 Powierzenie przetwarzania danych osobowych Wykonawcy</w:t>
      </w:r>
    </w:p>
    <w:p w:rsidR="007D563D" w:rsidRPr="0004396E" w:rsidRDefault="007D563D" w:rsidP="007D563D">
      <w:pPr>
        <w:suppressAutoHyphens/>
        <w:overflowPunct w:val="0"/>
        <w:autoSpaceDE w:val="0"/>
        <w:spacing w:after="0" w:line="240" w:lineRule="auto"/>
        <w:jc w:val="center"/>
        <w:textAlignment w:val="baseline"/>
        <w:rPr>
          <w:rFonts w:ascii="Times New Roman" w:eastAsia="Times New Roman" w:hAnsi="Times New Roman" w:cs="Times New Roman"/>
          <w:b/>
          <w:lang w:eastAsia="ar-SA"/>
        </w:rPr>
      </w:pP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1.</w:t>
      </w:r>
      <w:r w:rsidRPr="0004396E">
        <w:rPr>
          <w:rFonts w:ascii="Times New Roman" w:eastAsia="Times New Roman" w:hAnsi="Times New Roman" w:cs="Times New Roman"/>
          <w:lang w:eastAsia="ar-SA"/>
        </w:rPr>
        <w:tab/>
        <w:t xml:space="preserve">Zamawiający powierza Wykonawcy, w trybie art. 28 ogólnego rozporządzenia o ochronie danych z dnia 27 kwietnia 2016 r. (zwanego w dalszej części „RODO”) dane osobowe do przetwarzania, na zasadach i w celu określonym w niniejszej Umowie. Wykonawca zobowiązuje się przetwarzać powierzone mu dane osobowe zgodnie z niniejszą umową, RODO oraz z innymi przepisami prawa powszechnie obowiązującego, które chronią prawa osób, których dane dotyczą, w tym osób wskazanych w §8 ust. 3 </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2.</w:t>
      </w:r>
      <w:r w:rsidRPr="0004396E">
        <w:rPr>
          <w:rFonts w:ascii="Times New Roman" w:eastAsia="Times New Roman" w:hAnsi="Times New Roman" w:cs="Times New Roman"/>
          <w:lang w:eastAsia="ar-SA"/>
        </w:rPr>
        <w:tab/>
        <w:t>Wykonawca oświadcza, że stosuje środki bezpieczeństwa spełniające wymogi RODO.</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3.</w:t>
      </w:r>
      <w:r w:rsidRPr="0004396E">
        <w:rPr>
          <w:rFonts w:ascii="Times New Roman" w:eastAsia="Times New Roman" w:hAnsi="Times New Roman" w:cs="Times New Roman"/>
          <w:lang w:eastAsia="ar-SA"/>
        </w:rPr>
        <w:tab/>
        <w:t>Dane osobowe, o których mowa w ust. 1, będą przetwarzane przez Wykonawcę poprzez fizyczny dostęp do systemu (naprawy gwarancyjne, serwisowe i rozwój). W szczególności Wykonawca zobowiązuje się nie wykonywać we własnym środowisku kopii danych osobowych i finansowych.</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4.</w:t>
      </w:r>
      <w:r w:rsidRPr="0004396E">
        <w:rPr>
          <w:rFonts w:ascii="Times New Roman" w:eastAsia="Times New Roman" w:hAnsi="Times New Roman" w:cs="Times New Roman"/>
          <w:lang w:eastAsia="ar-SA"/>
        </w:rPr>
        <w:tab/>
        <w:t>Zakres przetwarzanych danych: podstawowe dane pracowników Zamawiającego obejmujące imię, nazwisko i adres e-mail oraz dane transakcji bezgotówkowych w szczególności zawierających imię i nazwisko, nr karty bankowej, identyfikatory transakcji.</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5.</w:t>
      </w:r>
      <w:r w:rsidRPr="0004396E">
        <w:rPr>
          <w:rFonts w:ascii="Times New Roman" w:eastAsia="Times New Roman" w:hAnsi="Times New Roman" w:cs="Times New Roman"/>
          <w:lang w:eastAsia="ar-SA"/>
        </w:rPr>
        <w:tab/>
        <w:t xml:space="preserve">Wykonawca zobowiązuje się do nadania upoważnień do przetwarzania danych osobowych wszystkim osobom, które będą przetwarzały w jego imieniu powierzone dane w celu realizacji niniejszej umowy.  </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6.</w:t>
      </w:r>
      <w:r w:rsidRPr="0004396E">
        <w:rPr>
          <w:rFonts w:ascii="Times New Roman" w:eastAsia="Times New Roman" w:hAnsi="Times New Roman" w:cs="Times New Roman"/>
          <w:lang w:eastAsia="ar-SA"/>
        </w:rPr>
        <w:tab/>
        <w:t>Wykonawca zobowiązuje się zapewnić zachowanie w tajemnicy,  (o której mowa w art. 28 ust 3 pkt b RODO) przetwarzanych danych przez osoby, które upoważnia do przetwarzania danych osobowych w celu realizacji niniejszej umowy, zarówno w trakcie zatrudnienia ich w Podmiocie przetwarzającym, jak i po jego ustaniu.</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lastRenderedPageBreak/>
        <w:t>7.</w:t>
      </w:r>
      <w:r w:rsidRPr="0004396E">
        <w:rPr>
          <w:rFonts w:ascii="Times New Roman" w:eastAsia="Times New Roman" w:hAnsi="Times New Roman" w:cs="Times New Roman"/>
          <w:lang w:eastAsia="ar-SA"/>
        </w:rPr>
        <w:tab/>
        <w:t>Wykonawca po zakończeniu świadczenia usług związanych  z przetwarzaniem usuwa wszelkie dane osobowe, chyba że prawo Unii lub prawo państwa członkowskiego nakazują przechowywanie danych osobowych.</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8.</w:t>
      </w:r>
      <w:r w:rsidRPr="0004396E">
        <w:rPr>
          <w:rFonts w:ascii="Times New Roman" w:eastAsia="Times New Roman" w:hAnsi="Times New Roman" w:cs="Times New Roman"/>
          <w:lang w:eastAsia="ar-SA"/>
        </w:rPr>
        <w:tab/>
        <w:t xml:space="preserve">W miarę możliwości Wykonawca pomaga Administratorowi  w niezbędnym zakresie wywiązywać się z obowiązku odpowiadania na żądania osoby, której dane dotyczą oraz wywiązywania się z obowiązków określonych w art. 32-36 Rozporządzenia. </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9.</w:t>
      </w:r>
      <w:r w:rsidRPr="0004396E">
        <w:rPr>
          <w:rFonts w:ascii="Times New Roman" w:eastAsia="Times New Roman" w:hAnsi="Times New Roman" w:cs="Times New Roman"/>
          <w:lang w:eastAsia="ar-SA"/>
        </w:rPr>
        <w:tab/>
        <w:t>Wykonawca po stwierdzeniu naruszenia ochrony danych osobowych bez zbędnej zwłoki zgłasza je administratorowi w ciągu 24 h.</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 xml:space="preserve">10. Administrator danych zgodnie z art. 28 ust. 3 pkt h) RODO ma prawo kontroli, czy środki zastosowane przez Wykonawcę przy przetwarzaniu i zabezpieczeniu powierzonych danych osobowych spełniają postanowienia umowy. </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11.Administrator danych realizować będzie prawo kontroli w godzinach pracy Wykonawcy i z minimum 2 dniowym jego uprzedzeniem.</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12.Wykonawca zobowiązuje się do usunięcia uchybień stwierdzonych podczas kontroli w terminie wskazanym przez Administratora danych nie dłuższym niż 7 dni.</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13.Wykonawca udostępnia Administratorowi wszelkie informacje niezbędne do wykazania spełnienia obowiązków określonych w art. 28 RODO.</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 xml:space="preserve">14.Wykonawca może powierzyć dane osobowe objęte niniejszą umową do dalszego przetwarzania podwykonawcom jedynie w celu wykonania umowy po uzyskaniu uprzedniej pisemnej pod rygorem nieważności zgody Administratora danych.  </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15.Przekazanie powierzonych danych do państwa trzeciego może nastąpić jedynie na pisemne polecenie Administratora danych chyba, że obowiązek taki nakłada na Wykonawcę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 xml:space="preserve">16.Podwykonawca, winien spełniać te same gwarancje i obowiązki jakie zostały nałożone na Wykonawcę w niniejszej Umowie. </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17.Wykonawca ponosi pełną odpowiedzialność wobec Administratora za nie wywiązanie się ze spoczywających na podwykonawcy obowiązków ochrony danych.</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 xml:space="preserve">18.Wykonawca jest odpowiedzialny za udostępnienie lub wykorzystanie danych osobowych niezgodnie z treścią umowy, a w szczególności za udostępnienie powierzonych do przetwarzania danych osobowych osobom nieupoważnionym. </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19.Wykonawca zobowiązuje się do niezwłocznego poinformowania Administratora danych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 danych.</w:t>
      </w: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b/>
          <w:lang w:eastAsia="ar-SA"/>
        </w:rPr>
      </w:pPr>
    </w:p>
    <w:p w:rsidR="007D563D" w:rsidRPr="0004396E" w:rsidRDefault="007D563D" w:rsidP="007D563D">
      <w:pPr>
        <w:suppressAutoHyphens/>
        <w:overflowPunct w:val="0"/>
        <w:autoSpaceDE w:val="0"/>
        <w:spacing w:after="0" w:line="240" w:lineRule="auto"/>
        <w:jc w:val="center"/>
        <w:textAlignment w:val="baseline"/>
        <w:rPr>
          <w:rFonts w:ascii="Times New Roman" w:eastAsia="Times New Roman" w:hAnsi="Times New Roman" w:cs="Times New Roman"/>
          <w:b/>
          <w:lang w:eastAsia="ar-SA"/>
        </w:rPr>
      </w:pPr>
      <w:r w:rsidRPr="0004396E">
        <w:rPr>
          <w:rFonts w:ascii="Times New Roman" w:eastAsia="Times New Roman" w:hAnsi="Times New Roman" w:cs="Times New Roman"/>
          <w:b/>
          <w:lang w:eastAsia="ar-SA"/>
        </w:rPr>
        <w:t>§ 13 Postanowienia końcowe</w:t>
      </w:r>
    </w:p>
    <w:p w:rsidR="007D563D" w:rsidRPr="0004396E" w:rsidRDefault="007D563D" w:rsidP="007D563D">
      <w:pPr>
        <w:numPr>
          <w:ilvl w:val="0"/>
          <w:numId w:val="17"/>
        </w:numPr>
        <w:suppressAutoHyphens/>
        <w:overflowPunct w:val="0"/>
        <w:autoSpaceDE w:val="0"/>
        <w:spacing w:after="0" w:line="240" w:lineRule="auto"/>
        <w:ind w:left="360"/>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W sprawach nie unormowanych w niniejszej umowie mają zastosowanie przepisy Kodeksu Cywilnego.</w:t>
      </w:r>
    </w:p>
    <w:p w:rsidR="007D563D" w:rsidRPr="0004396E" w:rsidRDefault="007D563D" w:rsidP="007D563D">
      <w:pPr>
        <w:numPr>
          <w:ilvl w:val="0"/>
          <w:numId w:val="17"/>
        </w:numPr>
        <w:suppressAutoHyphens/>
        <w:overflowPunct w:val="0"/>
        <w:autoSpaceDE w:val="0"/>
        <w:spacing w:after="0" w:line="240" w:lineRule="auto"/>
        <w:ind w:left="360"/>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Zmiana umowy wymaga zachowania formy pisemnej pod rygorem nieważności.</w:t>
      </w:r>
    </w:p>
    <w:p w:rsidR="007D563D" w:rsidRPr="0004396E" w:rsidRDefault="007D563D" w:rsidP="007D563D">
      <w:pPr>
        <w:numPr>
          <w:ilvl w:val="0"/>
          <w:numId w:val="17"/>
        </w:numPr>
        <w:suppressAutoHyphens/>
        <w:overflowPunct w:val="0"/>
        <w:autoSpaceDE w:val="0"/>
        <w:spacing w:after="0" w:line="240" w:lineRule="auto"/>
        <w:ind w:left="360"/>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Spory, jakie mogą z tej umowy wyniknąć będą rozstrzygane przez sąd właściwy miejscowo dla siedziby Zamawiającego.</w:t>
      </w:r>
    </w:p>
    <w:p w:rsidR="007D563D" w:rsidRPr="0004396E" w:rsidRDefault="007D563D" w:rsidP="007D563D">
      <w:pPr>
        <w:numPr>
          <w:ilvl w:val="0"/>
          <w:numId w:val="17"/>
        </w:numPr>
        <w:suppressAutoHyphens/>
        <w:overflowPunct w:val="0"/>
        <w:autoSpaceDE w:val="0"/>
        <w:spacing w:after="0" w:line="240" w:lineRule="auto"/>
        <w:ind w:left="360"/>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STRONY nie mogą przenosić praw i obowiązków wynikających z niniejszej Umowy na rzecz osób trzecich. Ewentualne zbycie praw wynikających z niniejszej Umowy przez jedną ze STRON, może mieć miejsce jedynie w przypadku pisemnej zgody drugiej STRONY.</w:t>
      </w:r>
    </w:p>
    <w:p w:rsidR="007D563D" w:rsidRPr="0004396E" w:rsidRDefault="007D563D" w:rsidP="007D563D">
      <w:pPr>
        <w:numPr>
          <w:ilvl w:val="0"/>
          <w:numId w:val="17"/>
        </w:numPr>
        <w:suppressAutoHyphens/>
        <w:overflowPunct w:val="0"/>
        <w:autoSpaceDE w:val="0"/>
        <w:spacing w:after="0" w:line="240" w:lineRule="auto"/>
        <w:ind w:left="360"/>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Umowa została sporządzona w dwóch jednobrzmiących egzemplarzach, po jednym dla każdej ze stron.</w:t>
      </w:r>
    </w:p>
    <w:p w:rsidR="007D563D" w:rsidRPr="0004396E" w:rsidRDefault="007D563D" w:rsidP="007D563D">
      <w:pPr>
        <w:numPr>
          <w:ilvl w:val="0"/>
          <w:numId w:val="17"/>
        </w:numPr>
        <w:suppressAutoHyphens/>
        <w:overflowPunct w:val="0"/>
        <w:autoSpaceDE w:val="0"/>
        <w:spacing w:after="0" w:line="240" w:lineRule="auto"/>
        <w:ind w:left="360"/>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Strony zobowiązują się zachować w tajemnicy przed innymi osobami wszelkie informacje, jakie powezmą w związku z wykonywaniem niniejszej umowy, także po jej wygaśnięciu lub rozwiązaniu</w:t>
      </w:r>
      <w:r>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lastRenderedPageBreak/>
        <w:t>przez okres ………..lat</w:t>
      </w:r>
      <w:r w:rsidRPr="0004396E">
        <w:rPr>
          <w:rFonts w:ascii="Times New Roman" w:eastAsia="Times New Roman" w:hAnsi="Times New Roman" w:cs="Times New Roman"/>
          <w:lang w:eastAsia="pl-PL"/>
        </w:rPr>
        <w:t>. Wykonawcy przysługuje prawo do wykorzystania faktu zawarcia umowy na potrzeby referencji, materiałów reklamowych i ofert.</w:t>
      </w:r>
    </w:p>
    <w:p w:rsidR="007D563D" w:rsidRPr="0004396E" w:rsidRDefault="007D563D" w:rsidP="007D563D">
      <w:pPr>
        <w:numPr>
          <w:ilvl w:val="0"/>
          <w:numId w:val="17"/>
        </w:numPr>
        <w:suppressAutoHyphens/>
        <w:overflowPunct w:val="0"/>
        <w:autoSpaceDE w:val="0"/>
        <w:spacing w:after="0" w:line="240" w:lineRule="auto"/>
        <w:ind w:left="360"/>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Wykonawca oświadcza, iż wyraża zgodę na sprawdzanie swojej działalności w systemach KRD, BIG.</w:t>
      </w:r>
    </w:p>
    <w:p w:rsidR="007D563D" w:rsidRDefault="007D563D" w:rsidP="007D563D">
      <w:pPr>
        <w:tabs>
          <w:tab w:val="left" w:pos="284"/>
        </w:tabs>
        <w:suppressAutoHyphens/>
        <w:overflowPunct w:val="0"/>
        <w:autoSpaceDE w:val="0"/>
        <w:spacing w:after="0" w:line="240" w:lineRule="auto"/>
        <w:textAlignment w:val="baseline"/>
        <w:rPr>
          <w:rFonts w:ascii="Times New Roman" w:eastAsia="Times New Roman" w:hAnsi="Times New Roman" w:cs="Times New Roman"/>
          <w:b/>
          <w:lang w:eastAsia="ar-SA"/>
        </w:rPr>
      </w:pPr>
    </w:p>
    <w:p w:rsidR="007D563D" w:rsidRPr="0004396E" w:rsidRDefault="007D563D" w:rsidP="007D563D">
      <w:pPr>
        <w:tabs>
          <w:tab w:val="left" w:pos="284"/>
        </w:tabs>
        <w:suppressAutoHyphens/>
        <w:overflowPunct w:val="0"/>
        <w:autoSpaceDE w:val="0"/>
        <w:spacing w:after="0" w:line="240" w:lineRule="auto"/>
        <w:ind w:left="284" w:hanging="284"/>
        <w:jc w:val="center"/>
        <w:textAlignment w:val="baseline"/>
        <w:rPr>
          <w:rFonts w:ascii="Times New Roman" w:eastAsia="Times New Roman" w:hAnsi="Times New Roman" w:cs="Times New Roman"/>
          <w:b/>
          <w:lang w:eastAsia="ar-SA"/>
        </w:rPr>
      </w:pPr>
      <w:r w:rsidRPr="0004396E">
        <w:rPr>
          <w:rFonts w:ascii="Times New Roman" w:eastAsia="Times New Roman" w:hAnsi="Times New Roman" w:cs="Times New Roman"/>
          <w:b/>
          <w:lang w:eastAsia="ar-SA"/>
        </w:rPr>
        <w:t>§ 14 Załączniki</w:t>
      </w:r>
    </w:p>
    <w:p w:rsidR="007D563D" w:rsidRPr="0004396E" w:rsidRDefault="007D563D" w:rsidP="007D563D">
      <w:pPr>
        <w:tabs>
          <w:tab w:val="left" w:pos="284"/>
        </w:tabs>
        <w:suppressAutoHyphens/>
        <w:overflowPunct w:val="0"/>
        <w:autoSpaceDE w:val="0"/>
        <w:spacing w:after="0" w:line="240" w:lineRule="auto"/>
        <w:ind w:left="284" w:hanging="284"/>
        <w:jc w:val="both"/>
        <w:textAlignment w:val="baseline"/>
        <w:rPr>
          <w:rFonts w:ascii="Times New Roman" w:eastAsia="Times New Roman" w:hAnsi="Times New Roman" w:cs="Times New Roman"/>
          <w:lang w:eastAsia="ar-SA"/>
        </w:rPr>
      </w:pPr>
    </w:p>
    <w:p w:rsidR="007D563D" w:rsidRPr="0004396E" w:rsidRDefault="007D563D" w:rsidP="007D563D">
      <w:pPr>
        <w:suppressAutoHyphens/>
        <w:overflowPunct w:val="0"/>
        <w:autoSpaceDE w:val="0"/>
        <w:spacing w:after="0" w:line="240" w:lineRule="auto"/>
        <w:ind w:left="360"/>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Załączniki do umowy:</w:t>
      </w:r>
    </w:p>
    <w:p w:rsidR="007D563D" w:rsidRPr="0004396E" w:rsidRDefault="007D563D" w:rsidP="007D563D">
      <w:pPr>
        <w:numPr>
          <w:ilvl w:val="0"/>
          <w:numId w:val="31"/>
        </w:numPr>
        <w:suppressAutoHyphens/>
        <w:overflowPunct w:val="0"/>
        <w:autoSpaceDE w:val="0"/>
        <w:spacing w:after="0" w:line="240" w:lineRule="auto"/>
        <w:ind w:left="709" w:hanging="283"/>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opis przedmiotu zamówienia;</w:t>
      </w:r>
    </w:p>
    <w:p w:rsidR="007D563D" w:rsidRDefault="007D563D" w:rsidP="007D563D">
      <w:pPr>
        <w:numPr>
          <w:ilvl w:val="0"/>
          <w:numId w:val="31"/>
        </w:numPr>
        <w:suppressAutoHyphens/>
        <w:overflowPunct w:val="0"/>
        <w:autoSpaceDE w:val="0"/>
        <w:spacing w:after="0" w:line="240" w:lineRule="auto"/>
        <w:ind w:left="709" w:hanging="283"/>
        <w:contextualSpacing/>
        <w:jc w:val="both"/>
        <w:textAlignment w:val="baseline"/>
        <w:rPr>
          <w:rFonts w:ascii="Times New Roman" w:eastAsia="Times New Roman" w:hAnsi="Times New Roman" w:cs="Times New Roman"/>
          <w:lang w:eastAsia="ar-SA"/>
        </w:rPr>
      </w:pPr>
      <w:bookmarkStart w:id="10" w:name="_Hlk10539236"/>
      <w:r>
        <w:rPr>
          <w:rFonts w:ascii="Times New Roman" w:eastAsia="Times New Roman" w:hAnsi="Times New Roman" w:cs="Times New Roman"/>
          <w:lang w:eastAsia="ar-SA"/>
        </w:rPr>
        <w:t xml:space="preserve">Protokół </w:t>
      </w:r>
      <w:bookmarkEnd w:id="10"/>
      <w:r>
        <w:rPr>
          <w:rFonts w:ascii="Times New Roman" w:eastAsia="Times New Roman" w:hAnsi="Times New Roman" w:cs="Times New Roman"/>
          <w:lang w:eastAsia="ar-SA"/>
        </w:rPr>
        <w:t>Zdawczo odbiorczy automatu -częściowy/końcowy,</w:t>
      </w:r>
    </w:p>
    <w:p w:rsidR="007D563D" w:rsidRDefault="007D563D" w:rsidP="007D563D">
      <w:pPr>
        <w:numPr>
          <w:ilvl w:val="0"/>
          <w:numId w:val="31"/>
        </w:numPr>
        <w:suppressAutoHyphens/>
        <w:overflowPunct w:val="0"/>
        <w:autoSpaceDE w:val="0"/>
        <w:spacing w:after="0" w:line="240" w:lineRule="auto"/>
        <w:ind w:left="709" w:hanging="283"/>
        <w:jc w:val="both"/>
        <w:textAlignment w:val="baseline"/>
        <w:rPr>
          <w:rFonts w:ascii="Times New Roman" w:eastAsia="Times New Roman" w:hAnsi="Times New Roman" w:cs="Times New Roman"/>
          <w:lang w:eastAsia="ar-SA"/>
        </w:rPr>
      </w:pPr>
      <w:r w:rsidRPr="00AE2EB5">
        <w:rPr>
          <w:rFonts w:ascii="Times New Roman" w:eastAsia="Times New Roman" w:hAnsi="Times New Roman" w:cs="Times New Roman"/>
          <w:lang w:eastAsia="ar-SA"/>
        </w:rPr>
        <w:t>oferta złożona przez Wykonawcę,</w:t>
      </w:r>
    </w:p>
    <w:p w:rsidR="007D563D" w:rsidRPr="00AE2EB5" w:rsidRDefault="007D563D" w:rsidP="007D563D">
      <w:pPr>
        <w:numPr>
          <w:ilvl w:val="0"/>
          <w:numId w:val="31"/>
        </w:numPr>
        <w:suppressAutoHyphens/>
        <w:overflowPunct w:val="0"/>
        <w:autoSpaceDE w:val="0"/>
        <w:spacing w:after="0" w:line="240" w:lineRule="auto"/>
        <w:ind w:left="709" w:hanging="283"/>
        <w:jc w:val="both"/>
        <w:textAlignment w:val="baseline"/>
        <w:rPr>
          <w:rFonts w:ascii="Times New Roman" w:eastAsia="Times New Roman" w:hAnsi="Times New Roman" w:cs="Times New Roman"/>
          <w:lang w:eastAsia="ar-SA"/>
        </w:rPr>
      </w:pPr>
      <w:r w:rsidRPr="00AE2EB5">
        <w:rPr>
          <w:rFonts w:ascii="Times New Roman" w:eastAsia="Times New Roman" w:hAnsi="Times New Roman" w:cs="Times New Roman"/>
          <w:lang w:eastAsia="ar-SA"/>
        </w:rPr>
        <w:t>(SIWZ) Specyfikacja Istotnych Warunków Zamówienia – w postępowaniu SKMMU.086.28.19, wraz z pytaniami i odpowiedziami, które zostały zadane w toku postępowania,</w:t>
      </w: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ab/>
        <w:t xml:space="preserve">Wykonawca </w:t>
      </w:r>
      <w:r w:rsidRPr="0004396E">
        <w:rPr>
          <w:rFonts w:ascii="Times New Roman" w:eastAsia="Times New Roman" w:hAnsi="Times New Roman" w:cs="Times New Roman"/>
          <w:lang w:eastAsia="ar-SA"/>
        </w:rPr>
        <w:tab/>
      </w:r>
      <w:r w:rsidRPr="0004396E">
        <w:rPr>
          <w:rFonts w:ascii="Times New Roman" w:eastAsia="Times New Roman" w:hAnsi="Times New Roman" w:cs="Times New Roman"/>
          <w:lang w:eastAsia="ar-SA"/>
        </w:rPr>
        <w:tab/>
        <w:t>Zamawiający</w:t>
      </w: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Pr="00636B08"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r w:rsidRPr="00636B08">
        <w:rPr>
          <w:rFonts w:ascii="Times New Roman" w:eastAsia="Times New Roman" w:hAnsi="Times New Roman" w:cs="Times New Roman"/>
          <w:spacing w:val="-1"/>
          <w:lang w:eastAsia="pl-PL"/>
        </w:rPr>
        <w:t>Załącznik nr 2</w:t>
      </w:r>
    </w:p>
    <w:p w:rsidR="007D563D" w:rsidRPr="00636B08"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Pr="00636B08" w:rsidRDefault="007D563D" w:rsidP="007D563D">
      <w:pPr>
        <w:spacing w:before="120" w:after="120" w:line="240" w:lineRule="auto"/>
        <w:jc w:val="center"/>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 xml:space="preserve">PROTOKÓŁ </w:t>
      </w:r>
      <w:r>
        <w:rPr>
          <w:rFonts w:ascii="Times New Roman" w:eastAsia="Times New Roman" w:hAnsi="Times New Roman" w:cs="Times New Roman"/>
          <w:lang w:eastAsia="pl-PL"/>
        </w:rPr>
        <w:t>ZDAWCZO-ODBIORCZY CZĘŚCIOWY/KONCOWY</w:t>
      </w:r>
      <w:r w:rsidRPr="00636B08">
        <w:rPr>
          <w:rFonts w:ascii="Times New Roman" w:eastAsia="Times New Roman" w:hAnsi="Times New Roman" w:cs="Times New Roman"/>
          <w:lang w:eastAsia="pl-PL"/>
        </w:rPr>
        <w:t xml:space="preserve"> </w:t>
      </w:r>
    </w:p>
    <w:p w:rsidR="007D563D" w:rsidRPr="00636B08" w:rsidRDefault="007D563D" w:rsidP="007D563D">
      <w:pPr>
        <w:spacing w:before="120" w:after="120" w:line="240" w:lineRule="auto"/>
        <w:jc w:val="center"/>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spisany w dniu ................................. 2019 r.</w:t>
      </w:r>
    </w:p>
    <w:p w:rsidR="007D563D" w:rsidRPr="00636B08" w:rsidRDefault="007D563D" w:rsidP="007D563D">
      <w:pPr>
        <w:spacing w:before="120" w:after="120" w:line="240" w:lineRule="auto"/>
        <w:jc w:val="center"/>
        <w:rPr>
          <w:rFonts w:ascii="Times New Roman" w:eastAsia="Times New Roman" w:hAnsi="Times New Roman" w:cs="Times New Roman"/>
          <w:lang w:eastAsia="pl-PL"/>
        </w:rPr>
      </w:pPr>
    </w:p>
    <w:p w:rsidR="007D563D" w:rsidRPr="00636B08" w:rsidRDefault="007D563D" w:rsidP="007D563D">
      <w:pPr>
        <w:numPr>
          <w:ilvl w:val="0"/>
          <w:numId w:val="38"/>
        </w:numPr>
        <w:tabs>
          <w:tab w:val="num" w:pos="360"/>
        </w:tabs>
        <w:spacing w:before="120" w:after="120" w:line="360" w:lineRule="auto"/>
        <w:ind w:left="360"/>
        <w:jc w:val="both"/>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Zamawiający PKP Szybka Kolej Miejska w Trójmieście Sp. z o.o.</w:t>
      </w:r>
    </w:p>
    <w:p w:rsidR="007D563D" w:rsidRPr="00636B08" w:rsidRDefault="007D563D" w:rsidP="007D563D">
      <w:pPr>
        <w:tabs>
          <w:tab w:val="num" w:pos="360"/>
        </w:tabs>
        <w:spacing w:before="120" w:after="120" w:line="360" w:lineRule="auto"/>
        <w:ind w:left="360" w:hanging="360"/>
        <w:jc w:val="both"/>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ab/>
        <w:t>Nr umowy …………………………………………</w:t>
      </w:r>
    </w:p>
    <w:p w:rsidR="007D563D" w:rsidRPr="00636B08" w:rsidRDefault="007D563D" w:rsidP="007D563D">
      <w:pPr>
        <w:numPr>
          <w:ilvl w:val="0"/>
          <w:numId w:val="38"/>
        </w:numPr>
        <w:tabs>
          <w:tab w:val="num" w:pos="360"/>
        </w:tabs>
        <w:spacing w:before="120" w:after="120" w:line="360" w:lineRule="auto"/>
        <w:ind w:left="360"/>
        <w:jc w:val="both"/>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Przedmiotem odbioru (umowy) jest:</w:t>
      </w:r>
    </w:p>
    <w:p w:rsidR="007D563D" w:rsidRPr="00636B08" w:rsidRDefault="007D563D" w:rsidP="007D563D">
      <w:pPr>
        <w:tabs>
          <w:tab w:val="num" w:pos="360"/>
        </w:tabs>
        <w:spacing w:before="120" w:after="120" w:line="360" w:lineRule="auto"/>
        <w:ind w:left="360" w:hanging="360"/>
        <w:jc w:val="both"/>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ab/>
        <w:t>.................................................................................................................................................</w:t>
      </w:r>
    </w:p>
    <w:p w:rsidR="007D563D" w:rsidRPr="00636B08" w:rsidRDefault="007D563D" w:rsidP="007D563D">
      <w:pPr>
        <w:numPr>
          <w:ilvl w:val="0"/>
          <w:numId w:val="38"/>
        </w:numPr>
        <w:tabs>
          <w:tab w:val="num" w:pos="360"/>
        </w:tabs>
        <w:spacing w:before="120" w:after="120" w:line="360" w:lineRule="auto"/>
        <w:ind w:left="360"/>
        <w:jc w:val="both"/>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Wykonawca ………………………………………………………………</w:t>
      </w:r>
    </w:p>
    <w:p w:rsidR="007D563D" w:rsidRPr="00636B08" w:rsidRDefault="007D563D" w:rsidP="007D563D">
      <w:pPr>
        <w:numPr>
          <w:ilvl w:val="0"/>
          <w:numId w:val="38"/>
        </w:numPr>
        <w:tabs>
          <w:tab w:val="num" w:pos="360"/>
        </w:tabs>
        <w:spacing w:before="120" w:after="120" w:line="360" w:lineRule="auto"/>
        <w:ind w:left="360"/>
        <w:jc w:val="both"/>
        <w:rPr>
          <w:rFonts w:ascii="Times New Roman" w:eastAsia="Times New Roman" w:hAnsi="Times New Roman" w:cs="Times New Roman"/>
          <w:lang w:eastAsia="pl-PL"/>
        </w:rPr>
      </w:pPr>
      <w:r>
        <w:rPr>
          <w:rFonts w:ascii="Times New Roman" w:eastAsia="Times New Roman" w:hAnsi="Times New Roman" w:cs="Times New Roman"/>
          <w:lang w:eastAsia="pl-PL"/>
        </w:rPr>
        <w:t>Wykonanie przedmiotu Umowy</w:t>
      </w:r>
      <w:r w:rsidRPr="00636B08">
        <w:rPr>
          <w:rFonts w:ascii="Times New Roman" w:eastAsia="Times New Roman" w:hAnsi="Times New Roman" w:cs="Times New Roman"/>
          <w:lang w:eastAsia="pl-PL"/>
        </w:rPr>
        <w:t xml:space="preserve"> rozpoczęto dnia ……………….. zakończono dnia ………………..</w:t>
      </w:r>
    </w:p>
    <w:p w:rsidR="007D563D" w:rsidRPr="00636B08" w:rsidRDefault="007D563D" w:rsidP="007D563D">
      <w:pPr>
        <w:numPr>
          <w:ilvl w:val="0"/>
          <w:numId w:val="38"/>
        </w:numPr>
        <w:tabs>
          <w:tab w:val="num" w:pos="360"/>
        </w:tabs>
        <w:spacing w:before="120" w:after="120" w:line="360" w:lineRule="auto"/>
        <w:ind w:left="360"/>
        <w:jc w:val="both"/>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Komisja odbioru w składzie:</w:t>
      </w:r>
    </w:p>
    <w:p w:rsidR="007D563D" w:rsidRPr="00636B08" w:rsidRDefault="007D563D" w:rsidP="007D563D">
      <w:pPr>
        <w:tabs>
          <w:tab w:val="num" w:pos="360"/>
        </w:tabs>
        <w:spacing w:before="120" w:after="120" w:line="360" w:lineRule="auto"/>
        <w:ind w:left="360" w:hanging="360"/>
        <w:jc w:val="both"/>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 xml:space="preserve">       Zamawiającego w składzie:</w:t>
      </w:r>
    </w:p>
    <w:p w:rsidR="007D563D" w:rsidRPr="00636B08" w:rsidRDefault="007D563D" w:rsidP="007D563D">
      <w:pPr>
        <w:numPr>
          <w:ilvl w:val="2"/>
          <w:numId w:val="39"/>
        </w:numPr>
        <w:tabs>
          <w:tab w:val="num" w:pos="360"/>
        </w:tabs>
        <w:spacing w:before="120" w:after="120" w:line="360" w:lineRule="auto"/>
        <w:ind w:left="360"/>
        <w:jc w:val="both"/>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w:t>
      </w:r>
      <w:r w:rsidRPr="00636B08">
        <w:rPr>
          <w:rFonts w:ascii="Times New Roman" w:eastAsia="Times New Roman" w:hAnsi="Times New Roman" w:cs="Times New Roman"/>
          <w:lang w:eastAsia="pl-PL"/>
        </w:rPr>
        <w:tab/>
      </w:r>
      <w:r w:rsidRPr="00636B08">
        <w:rPr>
          <w:rFonts w:ascii="Times New Roman" w:eastAsia="Times New Roman" w:hAnsi="Times New Roman" w:cs="Times New Roman"/>
          <w:lang w:eastAsia="pl-PL"/>
        </w:rPr>
        <w:tab/>
      </w:r>
      <w:r w:rsidRPr="00636B08">
        <w:rPr>
          <w:rFonts w:ascii="Times New Roman" w:eastAsia="Times New Roman" w:hAnsi="Times New Roman" w:cs="Times New Roman"/>
          <w:lang w:eastAsia="pl-PL"/>
        </w:rPr>
        <w:tab/>
      </w:r>
      <w:r w:rsidRPr="00636B08">
        <w:rPr>
          <w:rFonts w:ascii="Times New Roman" w:eastAsia="Times New Roman" w:hAnsi="Times New Roman" w:cs="Times New Roman"/>
          <w:lang w:eastAsia="pl-PL"/>
        </w:rPr>
        <w:tab/>
        <w:t>b) ……………………….</w:t>
      </w:r>
    </w:p>
    <w:p w:rsidR="007D563D" w:rsidRPr="00636B08" w:rsidRDefault="007D563D" w:rsidP="007D563D">
      <w:pPr>
        <w:tabs>
          <w:tab w:val="num" w:pos="360"/>
        </w:tabs>
        <w:spacing w:before="120" w:after="120" w:line="360" w:lineRule="auto"/>
        <w:ind w:left="360" w:hanging="360"/>
        <w:jc w:val="both"/>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przy udziale przedstawiciela Wykonawcy:</w:t>
      </w:r>
    </w:p>
    <w:p w:rsidR="007D563D" w:rsidRPr="00636B08" w:rsidRDefault="007D563D" w:rsidP="007D563D">
      <w:pPr>
        <w:numPr>
          <w:ilvl w:val="1"/>
          <w:numId w:val="38"/>
        </w:numPr>
        <w:tabs>
          <w:tab w:val="num" w:pos="360"/>
        </w:tabs>
        <w:spacing w:before="120" w:after="120" w:line="360" w:lineRule="auto"/>
        <w:ind w:hanging="1440"/>
        <w:jc w:val="both"/>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w:t>
      </w:r>
      <w:r w:rsidRPr="00636B08">
        <w:rPr>
          <w:rFonts w:ascii="Times New Roman" w:eastAsia="Times New Roman" w:hAnsi="Times New Roman" w:cs="Times New Roman"/>
          <w:lang w:eastAsia="pl-PL"/>
        </w:rPr>
        <w:tab/>
      </w:r>
      <w:r w:rsidRPr="00636B08">
        <w:rPr>
          <w:rFonts w:ascii="Times New Roman" w:eastAsia="Times New Roman" w:hAnsi="Times New Roman" w:cs="Times New Roman"/>
          <w:lang w:eastAsia="pl-PL"/>
        </w:rPr>
        <w:tab/>
      </w:r>
      <w:r w:rsidRPr="00636B08">
        <w:rPr>
          <w:rFonts w:ascii="Times New Roman" w:eastAsia="Times New Roman" w:hAnsi="Times New Roman" w:cs="Times New Roman"/>
          <w:lang w:eastAsia="pl-PL"/>
        </w:rPr>
        <w:tab/>
      </w:r>
      <w:r w:rsidRPr="00636B08">
        <w:rPr>
          <w:rFonts w:ascii="Times New Roman" w:eastAsia="Times New Roman" w:hAnsi="Times New Roman" w:cs="Times New Roman"/>
          <w:lang w:eastAsia="pl-PL"/>
        </w:rPr>
        <w:tab/>
        <w:t>b) ……………………….</w:t>
      </w:r>
    </w:p>
    <w:p w:rsidR="007D563D" w:rsidRPr="00636B08" w:rsidRDefault="007D563D" w:rsidP="007D563D">
      <w:pPr>
        <w:numPr>
          <w:ilvl w:val="0"/>
          <w:numId w:val="38"/>
        </w:numPr>
        <w:tabs>
          <w:tab w:val="num" w:pos="360"/>
        </w:tabs>
        <w:spacing w:before="120" w:after="120" w:line="360" w:lineRule="auto"/>
        <w:ind w:left="360"/>
        <w:jc w:val="both"/>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Komisja w składzie jw. po dokonaniu oględzin wykonan</w:t>
      </w:r>
      <w:r>
        <w:rPr>
          <w:rFonts w:ascii="Times New Roman" w:eastAsia="Times New Roman" w:hAnsi="Times New Roman" w:cs="Times New Roman"/>
          <w:lang w:eastAsia="pl-PL"/>
        </w:rPr>
        <w:t>ia przedmiotu Umowy s</w:t>
      </w:r>
      <w:r w:rsidRPr="00636B08">
        <w:rPr>
          <w:rFonts w:ascii="Times New Roman" w:eastAsia="Times New Roman" w:hAnsi="Times New Roman" w:cs="Times New Roman"/>
          <w:lang w:eastAsia="pl-PL"/>
        </w:rPr>
        <w:t xml:space="preserve">twierdza, że </w:t>
      </w:r>
      <w:r>
        <w:rPr>
          <w:rFonts w:ascii="Times New Roman" w:eastAsia="Times New Roman" w:hAnsi="Times New Roman" w:cs="Times New Roman"/>
          <w:lang w:eastAsia="pl-PL"/>
        </w:rPr>
        <w:t>dostawa, montaż i uruchomienie automatów</w:t>
      </w:r>
      <w:r w:rsidRPr="00636B08">
        <w:rPr>
          <w:rFonts w:ascii="Times New Roman" w:eastAsia="Times New Roman" w:hAnsi="Times New Roman" w:cs="Times New Roman"/>
          <w:lang w:eastAsia="pl-PL"/>
        </w:rPr>
        <w:t xml:space="preserve"> wykonane zostały zgodnie (niezgodnie) z </w:t>
      </w:r>
      <w:r>
        <w:rPr>
          <w:rFonts w:ascii="Times New Roman" w:eastAsia="Times New Roman" w:hAnsi="Times New Roman" w:cs="Times New Roman"/>
          <w:lang w:eastAsia="pl-PL"/>
        </w:rPr>
        <w:t>umową</w:t>
      </w:r>
      <w:r w:rsidRPr="00636B08">
        <w:rPr>
          <w:rFonts w:ascii="Times New Roman" w:eastAsia="Times New Roman" w:hAnsi="Times New Roman" w:cs="Times New Roman"/>
          <w:lang w:eastAsia="pl-PL"/>
        </w:rPr>
        <w:t xml:space="preserve">, bez usterek (z usterkami). Po zapoznaniu się ze zrealizowanym zakresem </w:t>
      </w:r>
      <w:r>
        <w:rPr>
          <w:rFonts w:ascii="Times New Roman" w:eastAsia="Times New Roman" w:hAnsi="Times New Roman" w:cs="Times New Roman"/>
          <w:lang w:eastAsia="pl-PL"/>
        </w:rPr>
        <w:t>wykonania przedmiotu Umowy</w:t>
      </w:r>
      <w:r w:rsidRPr="00636B08">
        <w:rPr>
          <w:rFonts w:ascii="Times New Roman" w:eastAsia="Times New Roman" w:hAnsi="Times New Roman" w:cs="Times New Roman"/>
          <w:lang w:eastAsia="pl-PL"/>
        </w:rPr>
        <w:t xml:space="preserve"> Komisja uważa odbiór za dokonany i tym samym </w:t>
      </w:r>
      <w:r>
        <w:rPr>
          <w:rFonts w:ascii="Times New Roman" w:eastAsia="Times New Roman" w:hAnsi="Times New Roman" w:cs="Times New Roman"/>
          <w:lang w:eastAsia="pl-PL"/>
        </w:rPr>
        <w:t>przedmiot Umowy</w:t>
      </w:r>
      <w:r w:rsidRPr="00636B08">
        <w:rPr>
          <w:rFonts w:ascii="Times New Roman" w:eastAsia="Times New Roman" w:hAnsi="Times New Roman" w:cs="Times New Roman"/>
          <w:lang w:eastAsia="pl-PL"/>
        </w:rPr>
        <w:t xml:space="preserve"> zdolny do użytkowania.</w:t>
      </w:r>
    </w:p>
    <w:p w:rsidR="007D563D" w:rsidRPr="00636B08" w:rsidRDefault="007D563D" w:rsidP="007D563D">
      <w:pPr>
        <w:numPr>
          <w:ilvl w:val="0"/>
          <w:numId w:val="38"/>
        </w:numPr>
        <w:tabs>
          <w:tab w:val="num" w:pos="360"/>
        </w:tabs>
        <w:spacing w:before="120" w:after="120" w:line="360" w:lineRule="auto"/>
        <w:ind w:left="360"/>
        <w:jc w:val="both"/>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Wykonawca zobowiązuje się usunąć usterki do dnia …………..</w:t>
      </w:r>
    </w:p>
    <w:p w:rsidR="007D563D" w:rsidRPr="00636B08" w:rsidRDefault="007D563D" w:rsidP="007D563D">
      <w:pPr>
        <w:numPr>
          <w:ilvl w:val="0"/>
          <w:numId w:val="38"/>
        </w:numPr>
        <w:tabs>
          <w:tab w:val="num" w:pos="360"/>
        </w:tabs>
        <w:spacing w:before="120" w:after="120" w:line="360" w:lineRule="auto"/>
        <w:ind w:left="360"/>
        <w:jc w:val="both"/>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Uwagi Zamawiającego……………………………………………………………………………………... ………………………………………………………………………………………………………</w:t>
      </w:r>
    </w:p>
    <w:p w:rsidR="007D563D" w:rsidRPr="00636B08" w:rsidRDefault="007D563D" w:rsidP="007D563D">
      <w:pPr>
        <w:numPr>
          <w:ilvl w:val="0"/>
          <w:numId w:val="38"/>
        </w:numPr>
        <w:tabs>
          <w:tab w:val="num" w:pos="360"/>
        </w:tabs>
        <w:spacing w:before="120" w:after="120" w:line="360" w:lineRule="auto"/>
        <w:ind w:left="360"/>
        <w:jc w:val="both"/>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 xml:space="preserve">Na tym odbiór </w:t>
      </w:r>
      <w:r>
        <w:rPr>
          <w:rFonts w:ascii="Times New Roman" w:eastAsia="Times New Roman" w:hAnsi="Times New Roman" w:cs="Times New Roman"/>
          <w:lang w:eastAsia="pl-PL"/>
        </w:rPr>
        <w:t>wykonania przedmiotu Umowy</w:t>
      </w:r>
      <w:r w:rsidRPr="00636B08">
        <w:rPr>
          <w:rFonts w:ascii="Times New Roman" w:eastAsia="Times New Roman" w:hAnsi="Times New Roman" w:cs="Times New Roman"/>
          <w:lang w:eastAsia="pl-PL"/>
        </w:rPr>
        <w:t xml:space="preserve"> został zakończony, co członkowie Komisji stwierdzają przez podpisanie niniejszego protokołu.</w:t>
      </w:r>
    </w:p>
    <w:p w:rsidR="007D563D" w:rsidRPr="00636B08" w:rsidRDefault="007D563D" w:rsidP="007D563D">
      <w:pPr>
        <w:numPr>
          <w:ilvl w:val="0"/>
          <w:numId w:val="38"/>
        </w:numPr>
        <w:tabs>
          <w:tab w:val="num" w:pos="360"/>
        </w:tabs>
        <w:spacing w:before="120" w:after="120" w:line="360" w:lineRule="auto"/>
        <w:ind w:left="360"/>
        <w:jc w:val="both"/>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SKŁAD KOMISJI:</w:t>
      </w:r>
    </w:p>
    <w:p w:rsidR="007D563D" w:rsidRPr="00636B08" w:rsidRDefault="007D563D" w:rsidP="007D563D">
      <w:pPr>
        <w:spacing w:before="120" w:after="120" w:line="360" w:lineRule="auto"/>
        <w:ind w:left="360"/>
        <w:jc w:val="both"/>
        <w:rPr>
          <w:rFonts w:ascii="Times New Roman" w:eastAsia="Times New Roman" w:hAnsi="Times New Roman" w:cs="Times New Roman"/>
          <w:u w:val="single"/>
          <w:lang w:eastAsia="pl-PL"/>
        </w:rPr>
      </w:pPr>
      <w:r w:rsidRPr="00636B08">
        <w:rPr>
          <w:rFonts w:ascii="Times New Roman" w:eastAsia="Times New Roman" w:hAnsi="Times New Roman" w:cs="Times New Roman"/>
          <w:u w:val="single"/>
          <w:lang w:eastAsia="pl-PL"/>
        </w:rPr>
        <w:t>I. Zamawiający:</w:t>
      </w:r>
      <w:r w:rsidRPr="00636B08">
        <w:rPr>
          <w:rFonts w:ascii="Times New Roman" w:eastAsia="Times New Roman" w:hAnsi="Times New Roman" w:cs="Times New Roman"/>
          <w:lang w:eastAsia="pl-PL"/>
        </w:rPr>
        <w:t xml:space="preserve">                                                                    </w:t>
      </w:r>
      <w:r w:rsidRPr="00636B08">
        <w:rPr>
          <w:rFonts w:ascii="Times New Roman" w:eastAsia="Times New Roman" w:hAnsi="Times New Roman" w:cs="Times New Roman"/>
          <w:u w:val="single"/>
          <w:lang w:eastAsia="pl-PL"/>
        </w:rPr>
        <w:t xml:space="preserve">II. Wykonawca: </w:t>
      </w:r>
    </w:p>
    <w:p w:rsidR="007D563D" w:rsidRPr="00636B08" w:rsidRDefault="007D563D" w:rsidP="007D563D">
      <w:pPr>
        <w:spacing w:before="120" w:after="120" w:line="360" w:lineRule="auto"/>
        <w:ind w:left="360"/>
        <w:jc w:val="both"/>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a) ……………………………..                                                 a) ………………………………….</w:t>
      </w:r>
    </w:p>
    <w:p w:rsidR="007D563D" w:rsidRPr="00636B08" w:rsidRDefault="007D563D" w:rsidP="007D563D">
      <w:pPr>
        <w:spacing w:before="120" w:after="120" w:line="360" w:lineRule="auto"/>
        <w:ind w:left="360"/>
        <w:jc w:val="both"/>
        <w:rPr>
          <w:rFonts w:ascii="Times New Roman" w:eastAsia="Times New Roman" w:hAnsi="Times New Roman" w:cs="Times New Roman"/>
          <w:szCs w:val="24"/>
          <w:lang w:eastAsia="pl-PL"/>
        </w:rPr>
      </w:pPr>
      <w:r w:rsidRPr="00636B08">
        <w:rPr>
          <w:rFonts w:ascii="Times New Roman" w:eastAsia="Times New Roman" w:hAnsi="Times New Roman" w:cs="Times New Roman"/>
          <w:lang w:eastAsia="pl-PL"/>
        </w:rPr>
        <w:t>b) …………………………….                                                  b) ……………</w:t>
      </w:r>
      <w:r w:rsidRPr="00636B08">
        <w:rPr>
          <w:rFonts w:ascii="Times New Roman" w:eastAsia="Times New Roman" w:hAnsi="Times New Roman" w:cs="Times New Roman"/>
          <w:szCs w:val="24"/>
          <w:lang w:eastAsia="pl-PL"/>
        </w:rPr>
        <w:t>…………………….</w:t>
      </w:r>
    </w:p>
    <w:p w:rsidR="007D563D" w:rsidRPr="00636B08" w:rsidRDefault="007D563D" w:rsidP="007D563D">
      <w:pPr>
        <w:spacing w:after="0" w:line="240" w:lineRule="auto"/>
        <w:rPr>
          <w:rFonts w:ascii="Times New Roman" w:eastAsia="Times New Roman" w:hAnsi="Times New Roman" w:cs="Times New Roman"/>
          <w:sz w:val="24"/>
          <w:szCs w:val="20"/>
          <w:lang w:eastAsia="pl-PL"/>
        </w:rPr>
      </w:pPr>
    </w:p>
    <w:p w:rsidR="007D563D" w:rsidRPr="0004396E"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Pr="00E0565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sz w:val="24"/>
          <w:szCs w:val="24"/>
          <w:lang w:eastAsia="pl-PL"/>
        </w:rPr>
      </w:pPr>
    </w:p>
    <w:tbl>
      <w:tblPr>
        <w:tblpPr w:leftFromText="141" w:rightFromText="141" w:vertAnchor="text" w:horzAnchor="margin" w:tblpY="-93"/>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0"/>
      </w:tblGrid>
      <w:tr w:rsidR="007D563D" w:rsidRPr="00E0565D" w:rsidTr="001226A5">
        <w:tc>
          <w:tcPr>
            <w:tcW w:w="9610" w:type="dxa"/>
          </w:tcPr>
          <w:p w:rsidR="007D563D" w:rsidRPr="00E0565D" w:rsidRDefault="007D563D" w:rsidP="001226A5">
            <w:pPr>
              <w:spacing w:after="0" w:line="240" w:lineRule="auto"/>
              <w:rPr>
                <w:rFonts w:ascii="Times New Roman" w:eastAsia="Times New Roman" w:hAnsi="Times New Roman" w:cs="Times New Roman"/>
                <w:b/>
                <w:szCs w:val="20"/>
                <w:lang w:eastAsia="pl-PL"/>
              </w:rPr>
            </w:pPr>
          </w:p>
          <w:p w:rsidR="007D563D" w:rsidRPr="00E0565D" w:rsidRDefault="007D563D" w:rsidP="001226A5">
            <w:pPr>
              <w:spacing w:after="0" w:line="240" w:lineRule="auto"/>
              <w:jc w:val="center"/>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ZAŁĄCZNIK NUMER 3</w:t>
            </w:r>
          </w:p>
          <w:p w:rsidR="007D563D" w:rsidRPr="00E0565D" w:rsidRDefault="007D563D" w:rsidP="001226A5">
            <w:pPr>
              <w:spacing w:after="0" w:line="240" w:lineRule="auto"/>
              <w:jc w:val="center"/>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OŚWIADCZENIA</w:t>
            </w:r>
          </w:p>
          <w:p w:rsidR="007D563D" w:rsidRPr="00E0565D" w:rsidRDefault="007D563D" w:rsidP="001226A5">
            <w:pPr>
              <w:spacing w:after="0" w:line="240" w:lineRule="auto"/>
              <w:jc w:val="center"/>
              <w:rPr>
                <w:rFonts w:ascii="Times New Roman" w:eastAsia="Times New Roman" w:hAnsi="Times New Roman" w:cs="Times New Roman"/>
                <w:b/>
                <w:szCs w:val="20"/>
                <w:lang w:eastAsia="pl-PL"/>
              </w:rPr>
            </w:pPr>
          </w:p>
        </w:tc>
      </w:tr>
    </w:tbl>
    <w:p w:rsidR="007D563D" w:rsidRPr="00E0565D" w:rsidRDefault="007D563D" w:rsidP="007D563D">
      <w:pPr>
        <w:shd w:val="clear" w:color="auto" w:fill="FFFFFF"/>
        <w:tabs>
          <w:tab w:val="left" w:pos="619"/>
        </w:tabs>
        <w:spacing w:before="7" w:after="0" w:line="288" w:lineRule="exact"/>
        <w:ind w:right="173"/>
        <w:rPr>
          <w:rFonts w:ascii="Times New Roman" w:eastAsia="Times New Roman" w:hAnsi="Times New Roman" w:cs="Times New Roman"/>
          <w:spacing w:val="-1"/>
          <w:sz w:val="24"/>
          <w:szCs w:val="24"/>
          <w:lang w:eastAsia="pl-PL"/>
        </w:rPr>
      </w:pPr>
    </w:p>
    <w:p w:rsidR="007D563D" w:rsidRPr="00E0565D" w:rsidRDefault="007D563D" w:rsidP="007D563D">
      <w:pPr>
        <w:tabs>
          <w:tab w:val="left" w:pos="6521"/>
        </w:tabs>
        <w:spacing w:after="0" w:line="240" w:lineRule="auto"/>
        <w:jc w:val="both"/>
        <w:rPr>
          <w:rFonts w:ascii="Times New Roman" w:eastAsia="Times New Roman" w:hAnsi="Times New Roman" w:cs="Times New Roman"/>
          <w:sz w:val="24"/>
          <w:szCs w:val="24"/>
          <w:lang w:eastAsia="pl-PL"/>
        </w:rPr>
      </w:pPr>
      <w:r w:rsidRPr="00E0565D">
        <w:rPr>
          <w:rFonts w:ascii="Times New Roman" w:eastAsia="Times New Roman" w:hAnsi="Times New Roman" w:cs="Times New Roman"/>
          <w:sz w:val="24"/>
          <w:szCs w:val="24"/>
          <w:lang w:eastAsia="pl-PL"/>
        </w:rPr>
        <w:t>Oświadczenie o  spełnianiu warunków określonych w § 11 ust.1 Regulaminu udzielania przez PKP Szybka Kolej Miejska w Trójmieście Sp. z o.o. zamówień sektorowych podprogowych na roboty budowlane, dostawy i usługi, o których mowa w art. 132 ustawy Prawo zamówień publicznych (tj. Dz. U. z 2018 r., poz. 1986</w:t>
      </w:r>
      <w:r>
        <w:rPr>
          <w:rFonts w:ascii="Times New Roman" w:eastAsia="Times New Roman" w:hAnsi="Times New Roman" w:cs="Times New Roman"/>
          <w:sz w:val="24"/>
          <w:szCs w:val="24"/>
          <w:lang w:eastAsia="pl-PL"/>
        </w:rPr>
        <w:t xml:space="preserve"> z późn. zm.</w:t>
      </w:r>
      <w:r w:rsidRPr="00E0565D">
        <w:rPr>
          <w:rFonts w:ascii="Times New Roman" w:eastAsia="Times New Roman" w:hAnsi="Times New Roman" w:cs="Times New Roman"/>
          <w:sz w:val="24"/>
          <w:szCs w:val="24"/>
          <w:lang w:eastAsia="pl-PL"/>
        </w:rPr>
        <w:t xml:space="preserve">).      </w:t>
      </w:r>
    </w:p>
    <w:p w:rsidR="007D563D" w:rsidRPr="00E0565D" w:rsidRDefault="007D563D" w:rsidP="007D563D">
      <w:pPr>
        <w:tabs>
          <w:tab w:val="left" w:pos="6521"/>
        </w:tabs>
        <w:spacing w:after="0" w:line="240" w:lineRule="auto"/>
        <w:jc w:val="both"/>
        <w:rPr>
          <w:rFonts w:ascii="Times New Roman" w:eastAsia="Times New Roman" w:hAnsi="Times New Roman" w:cs="Times New Roman"/>
          <w:sz w:val="24"/>
          <w:szCs w:val="24"/>
          <w:lang w:eastAsia="pl-PL"/>
        </w:rPr>
      </w:pPr>
    </w:p>
    <w:p w:rsidR="007D563D" w:rsidRPr="00E0565D" w:rsidRDefault="007D563D" w:rsidP="007D563D">
      <w:pPr>
        <w:spacing w:after="0" w:line="240" w:lineRule="auto"/>
        <w:ind w:firstLine="3261"/>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  </w:t>
      </w:r>
      <w:r w:rsidRPr="00E0565D">
        <w:rPr>
          <w:rFonts w:ascii="Times New Roman" w:eastAsia="Times New Roman" w:hAnsi="Times New Roman" w:cs="Times New Roman"/>
          <w:szCs w:val="20"/>
          <w:lang w:eastAsia="pl-PL"/>
        </w:rPr>
        <w:tab/>
      </w:r>
      <w:r w:rsidRPr="00E0565D">
        <w:rPr>
          <w:rFonts w:ascii="Times New Roman" w:eastAsia="Times New Roman" w:hAnsi="Times New Roman" w:cs="Times New Roman"/>
          <w:szCs w:val="20"/>
          <w:lang w:eastAsia="pl-PL"/>
        </w:rPr>
        <w:tab/>
      </w:r>
      <w:r w:rsidRPr="00E0565D">
        <w:rPr>
          <w:rFonts w:ascii="Times New Roman" w:eastAsia="Times New Roman" w:hAnsi="Times New Roman" w:cs="Times New Roman"/>
          <w:szCs w:val="20"/>
          <w:lang w:eastAsia="pl-PL"/>
        </w:rPr>
        <w:tab/>
      </w:r>
      <w:r w:rsidRPr="00E0565D">
        <w:rPr>
          <w:rFonts w:ascii="Times New Roman" w:eastAsia="Times New Roman" w:hAnsi="Times New Roman" w:cs="Times New Roman"/>
          <w:szCs w:val="20"/>
          <w:lang w:eastAsia="pl-PL"/>
        </w:rPr>
        <w:tab/>
        <w:t>…..........................................., dnia</w:t>
      </w:r>
    </w:p>
    <w:p w:rsidR="007D563D" w:rsidRPr="00E0565D" w:rsidRDefault="007D563D" w:rsidP="007D563D">
      <w:pPr>
        <w:spacing w:after="0" w:line="240" w:lineRule="auto"/>
        <w:ind w:firstLine="3261"/>
        <w:rPr>
          <w:rFonts w:ascii="Times New Roman" w:eastAsia="Times New Roman" w:hAnsi="Times New Roman" w:cs="Times New Roman"/>
          <w:szCs w:val="20"/>
          <w:lang w:eastAsia="pl-PL"/>
        </w:rPr>
      </w:pPr>
      <w:r w:rsidRPr="00E0565D">
        <w:rPr>
          <w:rFonts w:ascii="Times New Roman" w:eastAsia="Times New Roman" w:hAnsi="Times New Roman" w:cs="Times New Roman"/>
          <w:i/>
          <w:szCs w:val="20"/>
          <w:lang w:eastAsia="pl-PL"/>
        </w:rPr>
        <w:t xml:space="preserve">              </w:t>
      </w:r>
      <w:r w:rsidRPr="00E0565D">
        <w:rPr>
          <w:rFonts w:ascii="Times New Roman" w:eastAsia="Times New Roman" w:hAnsi="Times New Roman" w:cs="Times New Roman"/>
          <w:i/>
          <w:szCs w:val="20"/>
          <w:lang w:eastAsia="pl-PL"/>
        </w:rPr>
        <w:tab/>
      </w:r>
      <w:r w:rsidRPr="00E0565D">
        <w:rPr>
          <w:rFonts w:ascii="Times New Roman" w:eastAsia="Times New Roman" w:hAnsi="Times New Roman" w:cs="Times New Roman"/>
          <w:i/>
          <w:szCs w:val="20"/>
          <w:lang w:eastAsia="pl-PL"/>
        </w:rPr>
        <w:tab/>
      </w:r>
      <w:r w:rsidRPr="00E0565D">
        <w:rPr>
          <w:rFonts w:ascii="Times New Roman" w:eastAsia="Times New Roman" w:hAnsi="Times New Roman" w:cs="Times New Roman"/>
          <w:i/>
          <w:szCs w:val="20"/>
          <w:lang w:eastAsia="pl-PL"/>
        </w:rPr>
        <w:tab/>
        <w:t xml:space="preserve">                 / miejscowość/</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pieczątka  nagłówkowa Wykonawcy /</w:t>
      </w: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szCs w:val="20"/>
          <w:lang w:eastAsia="pl-PL"/>
        </w:rPr>
        <w:t xml:space="preserve">   znak: SKMMU.086.</w:t>
      </w:r>
      <w:r>
        <w:rPr>
          <w:rFonts w:ascii="Times New Roman" w:eastAsia="Times New Roman" w:hAnsi="Times New Roman" w:cs="Times New Roman"/>
          <w:szCs w:val="20"/>
          <w:lang w:eastAsia="pl-PL"/>
        </w:rPr>
        <w:t>2</w:t>
      </w:r>
      <w:r w:rsidRPr="00E0565D">
        <w:rPr>
          <w:rFonts w:ascii="Times New Roman" w:eastAsia="Times New Roman" w:hAnsi="Times New Roman" w:cs="Times New Roman"/>
          <w:szCs w:val="20"/>
          <w:lang w:eastAsia="pl-PL"/>
        </w:rPr>
        <w:t>8.19</w:t>
      </w:r>
    </w:p>
    <w:p w:rsidR="007D563D" w:rsidRPr="00E0565D" w:rsidRDefault="007D563D" w:rsidP="007D563D">
      <w:pPr>
        <w:spacing w:after="0" w:line="240" w:lineRule="auto"/>
        <w:jc w:val="center"/>
        <w:rPr>
          <w:rFonts w:ascii="Times New Roman" w:eastAsia="Times New Roman" w:hAnsi="Times New Roman" w:cs="Times New Roman"/>
          <w:b/>
          <w:sz w:val="28"/>
          <w:szCs w:val="28"/>
          <w:lang w:eastAsia="pl-PL"/>
        </w:rPr>
      </w:pPr>
      <w:r w:rsidRPr="00E0565D">
        <w:rPr>
          <w:rFonts w:ascii="Times New Roman" w:eastAsia="Times New Roman" w:hAnsi="Times New Roman" w:cs="Times New Roman"/>
          <w:b/>
          <w:sz w:val="28"/>
          <w:szCs w:val="28"/>
          <w:lang w:eastAsia="pl-PL"/>
        </w:rPr>
        <w:t>OŚWIADCZENIE</w:t>
      </w:r>
    </w:p>
    <w:p w:rsidR="007D563D" w:rsidRPr="00E0565D" w:rsidRDefault="007D563D" w:rsidP="007D563D">
      <w:pPr>
        <w:spacing w:after="0" w:line="240" w:lineRule="auto"/>
        <w:jc w:val="center"/>
        <w:rPr>
          <w:rFonts w:ascii="Times New Roman" w:eastAsia="Times New Roman" w:hAnsi="Times New Roman" w:cs="Times New Roman"/>
          <w:b/>
          <w:szCs w:val="20"/>
          <w:lang w:eastAsia="pl-PL"/>
        </w:rPr>
      </w:pPr>
    </w:p>
    <w:p w:rsidR="007D563D" w:rsidRPr="00E0565D" w:rsidRDefault="007D563D" w:rsidP="007D563D">
      <w:pPr>
        <w:spacing w:after="0" w:line="240" w:lineRule="auto"/>
        <w:jc w:val="both"/>
        <w:rPr>
          <w:rFonts w:ascii="Times New Roman" w:eastAsia="Times New Roman" w:hAnsi="Times New Roman" w:cs="Times New Roman"/>
          <w:sz w:val="24"/>
          <w:szCs w:val="24"/>
          <w:lang w:eastAsia="pl-PL"/>
        </w:rPr>
      </w:pPr>
    </w:p>
    <w:p w:rsidR="007D563D" w:rsidRPr="00E0565D" w:rsidRDefault="007D563D" w:rsidP="007D563D">
      <w:pPr>
        <w:spacing w:after="0" w:line="240" w:lineRule="auto"/>
        <w:jc w:val="both"/>
        <w:rPr>
          <w:rFonts w:ascii="Times New Roman" w:eastAsia="Times New Roman" w:hAnsi="Times New Roman" w:cs="Times New Roman"/>
          <w:sz w:val="24"/>
          <w:szCs w:val="24"/>
          <w:lang w:eastAsia="pl-PL"/>
        </w:rPr>
      </w:pPr>
      <w:r w:rsidRPr="00E0565D">
        <w:rPr>
          <w:rFonts w:ascii="Times New Roman" w:eastAsia="Times New Roman" w:hAnsi="Times New Roman" w:cs="Times New Roman"/>
          <w:sz w:val="24"/>
          <w:szCs w:val="24"/>
          <w:lang w:eastAsia="pl-PL"/>
        </w:rPr>
        <w:t>Oświadczam, że podmiot, który reprezentuję spełnia warunki dotyczące:</w:t>
      </w:r>
    </w:p>
    <w:p w:rsidR="007D563D" w:rsidRPr="00E0565D" w:rsidRDefault="007D563D" w:rsidP="007D563D">
      <w:pPr>
        <w:numPr>
          <w:ilvl w:val="0"/>
          <w:numId w:val="3"/>
        </w:numPr>
        <w:spacing w:before="120" w:after="0" w:line="288" w:lineRule="auto"/>
        <w:ind w:left="360" w:hanging="360"/>
        <w:jc w:val="both"/>
        <w:rPr>
          <w:rFonts w:ascii="Times New Roman" w:eastAsia="Times New Roman" w:hAnsi="Times New Roman" w:cs="Times New Roman"/>
          <w:sz w:val="24"/>
          <w:szCs w:val="20"/>
          <w:lang w:eastAsia="pl-PL"/>
        </w:rPr>
      </w:pPr>
      <w:r w:rsidRPr="00E0565D">
        <w:rPr>
          <w:rFonts w:ascii="Times New Roman" w:eastAsia="Times New Roman" w:hAnsi="Times New Roman" w:cs="Times New Roman"/>
          <w:sz w:val="24"/>
          <w:szCs w:val="20"/>
          <w:lang w:eastAsia="pl-PL"/>
        </w:rPr>
        <w:t>posiadania uprawnień do wykonywania określonej działalności lub czynności, jeżeli przepisy prawa nakładają obowiązek ich posiadania,</w:t>
      </w:r>
    </w:p>
    <w:p w:rsidR="007D563D" w:rsidRPr="00E0565D" w:rsidRDefault="007D563D" w:rsidP="007D563D">
      <w:pPr>
        <w:numPr>
          <w:ilvl w:val="0"/>
          <w:numId w:val="3"/>
        </w:numPr>
        <w:spacing w:before="120" w:after="0" w:line="288" w:lineRule="auto"/>
        <w:ind w:left="360" w:hanging="360"/>
        <w:jc w:val="both"/>
        <w:rPr>
          <w:rFonts w:ascii="Times New Roman" w:eastAsia="Times New Roman" w:hAnsi="Times New Roman" w:cs="Times New Roman"/>
          <w:sz w:val="24"/>
          <w:szCs w:val="20"/>
          <w:lang w:eastAsia="pl-PL"/>
        </w:rPr>
      </w:pPr>
      <w:r w:rsidRPr="00E0565D">
        <w:rPr>
          <w:rFonts w:ascii="Times New Roman" w:eastAsia="Times New Roman" w:hAnsi="Times New Roman" w:cs="Times New Roman"/>
          <w:sz w:val="24"/>
          <w:szCs w:val="20"/>
          <w:lang w:eastAsia="pl-PL"/>
        </w:rPr>
        <w:t>posiadania wiedzy i doświadczenia,</w:t>
      </w:r>
    </w:p>
    <w:p w:rsidR="007D563D" w:rsidRPr="00E0565D" w:rsidRDefault="007D563D" w:rsidP="007D563D">
      <w:pPr>
        <w:numPr>
          <w:ilvl w:val="0"/>
          <w:numId w:val="3"/>
        </w:numPr>
        <w:spacing w:before="120" w:after="0" w:line="288" w:lineRule="auto"/>
        <w:ind w:left="360" w:hanging="360"/>
        <w:jc w:val="both"/>
        <w:rPr>
          <w:rFonts w:ascii="Times New Roman" w:eastAsia="Times New Roman" w:hAnsi="Times New Roman" w:cs="Times New Roman"/>
          <w:sz w:val="24"/>
          <w:szCs w:val="20"/>
          <w:lang w:eastAsia="pl-PL"/>
        </w:rPr>
      </w:pPr>
      <w:r w:rsidRPr="00E0565D">
        <w:rPr>
          <w:rFonts w:ascii="Times New Roman" w:eastAsia="Times New Roman" w:hAnsi="Times New Roman" w:cs="Times New Roman"/>
          <w:sz w:val="24"/>
          <w:szCs w:val="20"/>
          <w:lang w:eastAsia="pl-PL"/>
        </w:rPr>
        <w:t>dysponowania odpowiednim potencjałem technicznym oraz osobami zdolnymi do wykonania zamówienia,</w:t>
      </w:r>
    </w:p>
    <w:p w:rsidR="007D563D" w:rsidRPr="00E0565D" w:rsidRDefault="007D563D" w:rsidP="007D563D">
      <w:pPr>
        <w:numPr>
          <w:ilvl w:val="0"/>
          <w:numId w:val="3"/>
        </w:numPr>
        <w:spacing w:before="120" w:after="0" w:line="288" w:lineRule="auto"/>
        <w:ind w:left="360" w:hanging="360"/>
        <w:jc w:val="both"/>
        <w:rPr>
          <w:rFonts w:ascii="Times New Roman" w:eastAsia="Times New Roman" w:hAnsi="Times New Roman" w:cs="Times New Roman"/>
          <w:sz w:val="24"/>
          <w:szCs w:val="20"/>
          <w:lang w:eastAsia="pl-PL"/>
        </w:rPr>
      </w:pPr>
      <w:r w:rsidRPr="00E0565D">
        <w:rPr>
          <w:rFonts w:ascii="Times New Roman" w:eastAsia="Times New Roman" w:hAnsi="Times New Roman" w:cs="Times New Roman"/>
          <w:sz w:val="24"/>
          <w:szCs w:val="20"/>
          <w:lang w:eastAsia="pl-PL"/>
        </w:rPr>
        <w:t>sytuacji ekonomicznej i finansowej.</w:t>
      </w:r>
    </w:p>
    <w:p w:rsidR="007D563D" w:rsidRPr="00E0565D" w:rsidRDefault="007D563D" w:rsidP="007D563D">
      <w:pPr>
        <w:spacing w:before="120" w:after="0" w:line="288" w:lineRule="auto"/>
        <w:jc w:val="both"/>
        <w:rPr>
          <w:rFonts w:ascii="Times New Roman" w:eastAsia="Times New Roman" w:hAnsi="Times New Roman" w:cs="Times New Roman"/>
          <w:sz w:val="24"/>
          <w:szCs w:val="20"/>
          <w:lang w:eastAsia="pl-PL"/>
        </w:rPr>
      </w:pPr>
    </w:p>
    <w:p w:rsidR="007D563D" w:rsidRPr="00E0565D" w:rsidRDefault="007D563D" w:rsidP="007D563D">
      <w:pPr>
        <w:spacing w:before="120" w:after="0" w:line="288" w:lineRule="auto"/>
        <w:jc w:val="both"/>
        <w:rPr>
          <w:rFonts w:ascii="Times New Roman" w:eastAsia="Times New Roman" w:hAnsi="Times New Roman" w:cs="Times New Roman"/>
          <w:sz w:val="24"/>
          <w:szCs w:val="20"/>
          <w:lang w:eastAsia="pl-PL"/>
        </w:rPr>
      </w:pPr>
      <w:r w:rsidRPr="00E0565D">
        <w:rPr>
          <w:rFonts w:ascii="Times New Roman" w:eastAsia="Times New Roman" w:hAnsi="Times New Roman" w:cs="Times New Roman"/>
          <w:sz w:val="24"/>
          <w:szCs w:val="20"/>
          <w:lang w:eastAsia="pl-PL"/>
        </w:rPr>
        <w:t xml:space="preserve">Nie podlegamy wykluczeniu z postępowania o udzielenie zamówienia publicznego zgodnie                z paragrafem </w:t>
      </w:r>
      <w:r w:rsidRPr="00E0565D">
        <w:rPr>
          <w:rFonts w:ascii="Times New Roman" w:eastAsia="Times New Roman" w:hAnsi="Times New Roman" w:cs="Times New Roman"/>
          <w:iCs/>
          <w:sz w:val="24"/>
          <w:szCs w:val="20"/>
          <w:lang w:eastAsia="pl-PL"/>
        </w:rPr>
        <w:t>13 ust. 1 pkt 1-9 i ust. 2 Regulaminu</w:t>
      </w:r>
      <w:r w:rsidRPr="00E0565D">
        <w:rPr>
          <w:rFonts w:ascii="Times New Roman" w:eastAsia="Times New Roman" w:hAnsi="Times New Roman" w:cs="Times New Roman"/>
          <w:sz w:val="24"/>
          <w:szCs w:val="20"/>
          <w:lang w:eastAsia="pl-PL"/>
        </w:rPr>
        <w:t>.</w:t>
      </w:r>
    </w:p>
    <w:p w:rsidR="007D563D" w:rsidRPr="00E0565D" w:rsidRDefault="007D563D" w:rsidP="007D563D">
      <w:pPr>
        <w:spacing w:after="0" w:line="240" w:lineRule="auto"/>
        <w:jc w:val="both"/>
        <w:rPr>
          <w:rFonts w:ascii="Times New Roman" w:eastAsia="Times New Roman" w:hAnsi="Times New Roman" w:cs="Times New Roman"/>
          <w:sz w:val="24"/>
          <w:szCs w:val="24"/>
          <w:lang w:eastAsia="pl-PL"/>
        </w:rPr>
      </w:pPr>
    </w:p>
    <w:p w:rsidR="007D563D" w:rsidRPr="00E0565D" w:rsidRDefault="007D563D" w:rsidP="007D563D">
      <w:pPr>
        <w:spacing w:after="0" w:line="240" w:lineRule="auto"/>
        <w:rPr>
          <w:rFonts w:ascii="Times New Roman" w:eastAsia="Times New Roman" w:hAnsi="Times New Roman" w:cs="Times New Roman"/>
          <w:b/>
          <w:szCs w:val="20"/>
          <w:lang w:eastAsia="pl-PL"/>
        </w:rPr>
      </w:pPr>
      <w:r w:rsidRPr="00E0565D">
        <w:rPr>
          <w:rFonts w:ascii="Times New Roman" w:eastAsia="Times New Roman" w:hAnsi="Times New Roman" w:cs="Times New Roman"/>
          <w:b/>
          <w:i/>
          <w:szCs w:val="20"/>
          <w:lang w:eastAsia="pl-PL"/>
        </w:rPr>
        <w:t xml:space="preserve"> </w:t>
      </w:r>
    </w:p>
    <w:p w:rsidR="007D563D" w:rsidRPr="00E0565D" w:rsidRDefault="007D563D" w:rsidP="007D563D">
      <w:pPr>
        <w:spacing w:after="0" w:line="240" w:lineRule="auto"/>
        <w:jc w:val="both"/>
        <w:rPr>
          <w:rFonts w:ascii="Times New Roman" w:eastAsia="Times New Roman" w:hAnsi="Times New Roman" w:cs="Times New Roman"/>
          <w:i/>
          <w:szCs w:val="20"/>
          <w:lang w:eastAsia="pl-PL"/>
        </w:rPr>
      </w:pPr>
    </w:p>
    <w:p w:rsidR="007D563D" w:rsidRPr="00E0565D" w:rsidRDefault="007D563D" w:rsidP="007D563D">
      <w:pPr>
        <w:spacing w:after="0" w:line="240" w:lineRule="auto"/>
        <w:jc w:val="both"/>
        <w:rPr>
          <w:rFonts w:ascii="Times New Roman" w:eastAsia="Times New Roman" w:hAnsi="Times New Roman" w:cs="Times New Roman"/>
          <w:i/>
          <w:szCs w:val="20"/>
          <w:lang w:eastAsia="pl-PL"/>
        </w:rPr>
      </w:pPr>
    </w:p>
    <w:p w:rsidR="007D563D" w:rsidRPr="00E0565D" w:rsidRDefault="007D563D" w:rsidP="007D563D">
      <w:pPr>
        <w:spacing w:after="0" w:line="240" w:lineRule="auto"/>
        <w:jc w:val="both"/>
        <w:rPr>
          <w:rFonts w:ascii="Times New Roman" w:eastAsia="Times New Roman" w:hAnsi="Times New Roman" w:cs="Times New Roman"/>
          <w:i/>
          <w:szCs w:val="20"/>
          <w:lang w:eastAsia="pl-PL"/>
        </w:rPr>
      </w:pPr>
    </w:p>
    <w:p w:rsidR="007D563D" w:rsidRPr="00E0565D" w:rsidRDefault="007D563D" w:rsidP="007D563D">
      <w:pPr>
        <w:spacing w:after="0" w:line="240" w:lineRule="auto"/>
        <w:jc w:val="right"/>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w:t>
      </w:r>
    </w:p>
    <w:p w:rsidR="007D563D" w:rsidRPr="00E0565D" w:rsidRDefault="007D563D" w:rsidP="007D563D">
      <w:pPr>
        <w:spacing w:after="0" w:line="240" w:lineRule="auto"/>
        <w:jc w:val="right"/>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/pieczątka i podpis osoby upoważnionej do składania oświadczeń w imieniu Wykonawcy/</w:t>
      </w:r>
    </w:p>
    <w:p w:rsidR="007D563D" w:rsidRPr="00E0565D" w:rsidRDefault="007D563D" w:rsidP="007D563D">
      <w:pPr>
        <w:spacing w:after="0" w:line="240" w:lineRule="auto"/>
        <w:rPr>
          <w:rFonts w:ascii="Times New Roman" w:eastAsia="Times New Roman" w:hAnsi="Times New Roman" w:cs="Times New Roman"/>
          <w:sz w:val="24"/>
          <w:szCs w:val="20"/>
          <w:lang w:eastAsia="pl-PL"/>
        </w:rPr>
      </w:pPr>
    </w:p>
    <w:p w:rsidR="007D563D" w:rsidRPr="00E0565D" w:rsidRDefault="007D563D" w:rsidP="007D563D">
      <w:pPr>
        <w:spacing w:after="0" w:line="240" w:lineRule="auto"/>
        <w:jc w:val="right"/>
        <w:rPr>
          <w:rFonts w:ascii="Times New Roman" w:eastAsia="Times New Roman" w:hAnsi="Times New Roman" w:cs="Times New Roman"/>
          <w:sz w:val="24"/>
          <w:szCs w:val="20"/>
          <w:lang w:eastAsia="pl-PL"/>
        </w:rPr>
      </w:pPr>
    </w:p>
    <w:p w:rsidR="007D563D" w:rsidRPr="00E0565D" w:rsidRDefault="007D563D" w:rsidP="007D563D">
      <w:pPr>
        <w:spacing w:after="0" w:line="240" w:lineRule="auto"/>
        <w:jc w:val="right"/>
        <w:rPr>
          <w:rFonts w:ascii="Times New Roman" w:eastAsia="Times New Roman" w:hAnsi="Times New Roman" w:cs="Times New Roman"/>
          <w:sz w:val="24"/>
          <w:szCs w:val="20"/>
          <w:lang w:eastAsia="pl-PL"/>
        </w:rPr>
      </w:pPr>
    </w:p>
    <w:p w:rsidR="007D563D" w:rsidRPr="00E0565D" w:rsidRDefault="007D563D" w:rsidP="007D563D">
      <w:pPr>
        <w:spacing w:after="0" w:line="240" w:lineRule="auto"/>
        <w:jc w:val="right"/>
        <w:rPr>
          <w:rFonts w:ascii="Times New Roman" w:eastAsia="Times New Roman" w:hAnsi="Times New Roman" w:cs="Times New Roman"/>
          <w:sz w:val="24"/>
          <w:szCs w:val="20"/>
          <w:lang w:eastAsia="pl-PL"/>
        </w:rPr>
      </w:pPr>
    </w:p>
    <w:p w:rsidR="007D563D" w:rsidRPr="00E0565D" w:rsidRDefault="007D563D" w:rsidP="007D563D">
      <w:pPr>
        <w:spacing w:after="0" w:line="240" w:lineRule="auto"/>
        <w:jc w:val="right"/>
        <w:rPr>
          <w:rFonts w:ascii="Times New Roman" w:eastAsia="Times New Roman" w:hAnsi="Times New Roman" w:cs="Times New Roman"/>
          <w:sz w:val="24"/>
          <w:szCs w:val="20"/>
          <w:lang w:eastAsia="pl-PL"/>
        </w:rPr>
      </w:pPr>
    </w:p>
    <w:p w:rsidR="007D563D" w:rsidRDefault="007D563D" w:rsidP="007D563D">
      <w:pPr>
        <w:spacing w:after="0" w:line="360" w:lineRule="auto"/>
        <w:jc w:val="both"/>
        <w:rPr>
          <w:rFonts w:ascii="Times New Roman" w:eastAsia="Times New Roman" w:hAnsi="Times New Roman" w:cs="Times New Roman"/>
          <w:szCs w:val="20"/>
          <w:lang w:eastAsia="pl-PL"/>
        </w:rPr>
      </w:pPr>
    </w:p>
    <w:p w:rsidR="007D563D" w:rsidRDefault="007D563D" w:rsidP="007D563D">
      <w:pPr>
        <w:spacing w:after="0" w:line="360" w:lineRule="auto"/>
        <w:jc w:val="both"/>
        <w:rPr>
          <w:rFonts w:ascii="Times New Roman" w:eastAsia="Times New Roman" w:hAnsi="Times New Roman" w:cs="Times New Roman"/>
          <w:szCs w:val="20"/>
          <w:lang w:eastAsia="pl-PL"/>
        </w:rPr>
      </w:pPr>
    </w:p>
    <w:p w:rsidR="007D563D" w:rsidRDefault="007D563D" w:rsidP="007D563D">
      <w:pPr>
        <w:spacing w:after="0" w:line="360" w:lineRule="auto"/>
        <w:jc w:val="both"/>
        <w:rPr>
          <w:rFonts w:ascii="Times New Roman" w:eastAsia="Times New Roman" w:hAnsi="Times New Roman" w:cs="Times New Roman"/>
          <w:szCs w:val="20"/>
          <w:lang w:eastAsia="pl-PL"/>
        </w:rPr>
      </w:pPr>
    </w:p>
    <w:p w:rsidR="007D563D" w:rsidRDefault="007D563D" w:rsidP="007D563D">
      <w:pPr>
        <w:spacing w:after="0" w:line="360" w:lineRule="auto"/>
        <w:jc w:val="both"/>
        <w:rPr>
          <w:rFonts w:ascii="Times New Roman" w:eastAsia="Times New Roman" w:hAnsi="Times New Roman" w:cs="Times New Roman"/>
          <w:szCs w:val="20"/>
          <w:lang w:eastAsia="pl-PL"/>
        </w:rPr>
      </w:pPr>
    </w:p>
    <w:p w:rsidR="007D563D" w:rsidRDefault="007D563D" w:rsidP="007D563D">
      <w:pPr>
        <w:spacing w:after="0" w:line="360" w:lineRule="auto"/>
        <w:jc w:val="both"/>
        <w:rPr>
          <w:rFonts w:ascii="Times New Roman" w:eastAsia="Times New Roman" w:hAnsi="Times New Roman" w:cs="Times New Roman"/>
          <w:szCs w:val="20"/>
          <w:lang w:eastAsia="pl-PL"/>
        </w:rPr>
      </w:pPr>
    </w:p>
    <w:p w:rsidR="007D563D" w:rsidRPr="00E0565D" w:rsidRDefault="007D563D" w:rsidP="007D563D">
      <w:pPr>
        <w:spacing w:after="0" w:line="360" w:lineRule="auto"/>
        <w:jc w:val="both"/>
        <w:rPr>
          <w:rFonts w:ascii="Times New Roman" w:eastAsia="Times New Roman" w:hAnsi="Times New Roman" w:cs="Times New Roman"/>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7D563D" w:rsidRPr="00E0565D" w:rsidTr="001226A5">
        <w:tc>
          <w:tcPr>
            <w:tcW w:w="9544" w:type="dxa"/>
          </w:tcPr>
          <w:p w:rsidR="007D563D" w:rsidRPr="00E0565D" w:rsidRDefault="007D563D" w:rsidP="001226A5">
            <w:pPr>
              <w:tabs>
                <w:tab w:val="left" w:pos="2338"/>
              </w:tabs>
              <w:spacing w:after="0" w:line="240" w:lineRule="auto"/>
              <w:jc w:val="center"/>
              <w:rPr>
                <w:rFonts w:ascii="Times New Roman" w:eastAsia="Times New Roman" w:hAnsi="Times New Roman" w:cs="Times New Roman"/>
                <w:b/>
                <w:szCs w:val="20"/>
                <w:lang w:eastAsia="pl-PL"/>
              </w:rPr>
            </w:pPr>
          </w:p>
          <w:p w:rsidR="007D563D" w:rsidRPr="00E0565D" w:rsidRDefault="007D563D" w:rsidP="001226A5">
            <w:pPr>
              <w:keepNext/>
              <w:tabs>
                <w:tab w:val="left" w:pos="2338"/>
              </w:tabs>
              <w:spacing w:after="0" w:line="240" w:lineRule="auto"/>
              <w:jc w:val="center"/>
              <w:outlineLvl w:val="6"/>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ZAŁĄCZNIK NUMER 4</w:t>
            </w:r>
          </w:p>
          <w:p w:rsidR="007D563D" w:rsidRPr="00E0565D" w:rsidRDefault="007D563D" w:rsidP="001226A5">
            <w:pPr>
              <w:tabs>
                <w:tab w:val="left" w:pos="2338"/>
              </w:tabs>
              <w:spacing w:after="0" w:line="240" w:lineRule="auto"/>
              <w:jc w:val="center"/>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 xml:space="preserve">DOŚWIADCZENIE </w:t>
            </w:r>
          </w:p>
          <w:p w:rsidR="007D563D" w:rsidRPr="00E0565D" w:rsidRDefault="007D563D" w:rsidP="001226A5">
            <w:pPr>
              <w:tabs>
                <w:tab w:val="left" w:pos="2338"/>
              </w:tabs>
              <w:spacing w:after="0" w:line="240" w:lineRule="auto"/>
              <w:jc w:val="center"/>
              <w:rPr>
                <w:rFonts w:ascii="Times New Roman" w:eastAsia="Times New Roman" w:hAnsi="Times New Roman" w:cs="Times New Roman"/>
                <w:b/>
                <w:szCs w:val="20"/>
                <w:lang w:eastAsia="pl-PL"/>
              </w:rPr>
            </w:pPr>
          </w:p>
        </w:tc>
      </w:tr>
    </w:tbl>
    <w:p w:rsidR="007D563D" w:rsidRPr="00E0565D" w:rsidRDefault="007D563D" w:rsidP="007D563D">
      <w:pPr>
        <w:spacing w:before="120" w:after="0" w:line="288" w:lineRule="auto"/>
        <w:jc w:val="both"/>
        <w:rPr>
          <w:rFonts w:ascii="Times New Roman" w:eastAsia="Times New Roman" w:hAnsi="Times New Roman" w:cs="Times New Roman"/>
          <w:spacing w:val="-2"/>
          <w:sz w:val="24"/>
          <w:szCs w:val="24"/>
          <w:lang w:eastAsia="pl-PL"/>
        </w:rPr>
      </w:pPr>
    </w:p>
    <w:p w:rsidR="007D563D" w:rsidRPr="00E0565D" w:rsidRDefault="007D563D" w:rsidP="007D563D">
      <w:pPr>
        <w:spacing w:before="120" w:after="0" w:line="288" w:lineRule="auto"/>
        <w:jc w:val="both"/>
        <w:rPr>
          <w:rFonts w:ascii="Times New Roman" w:eastAsia="Times New Roman" w:hAnsi="Times New Roman" w:cs="Times New Roman"/>
          <w:b/>
          <w:bCs/>
          <w:sz w:val="24"/>
          <w:szCs w:val="24"/>
          <w:lang w:eastAsia="pl-PL"/>
        </w:rPr>
      </w:pPr>
      <w:del w:id="11" w:author="Sławomir Szlendak" w:date="2019-05-30T15:19:00Z">
        <w:r w:rsidRPr="00E0565D" w:rsidDel="00CF2326">
          <w:rPr>
            <w:rFonts w:ascii="Times New Roman" w:eastAsia="Times New Roman" w:hAnsi="Times New Roman" w:cs="Times New Roman"/>
            <w:spacing w:val="-2"/>
            <w:sz w:val="24"/>
            <w:szCs w:val="24"/>
            <w:lang w:eastAsia="pl-PL"/>
          </w:rPr>
          <w:tab/>
        </w:r>
      </w:del>
      <w:r w:rsidRPr="00E0565D">
        <w:rPr>
          <w:rFonts w:ascii="Times New Roman" w:eastAsia="Times New Roman" w:hAnsi="Times New Roman" w:cs="Times New Roman"/>
          <w:spacing w:val="-2"/>
          <w:sz w:val="24"/>
          <w:szCs w:val="24"/>
          <w:lang w:eastAsia="pl-PL"/>
        </w:rPr>
        <w:t>Składając ofertę w przetargu nieograniczonym</w:t>
      </w:r>
      <w:r w:rsidRPr="00E0565D">
        <w:rPr>
          <w:rFonts w:ascii="Times New Roman" w:eastAsia="Times New Roman" w:hAnsi="Times New Roman" w:cs="Times New Roman"/>
          <w:sz w:val="24"/>
          <w:szCs w:val="24"/>
          <w:lang w:eastAsia="pl-PL"/>
        </w:rPr>
        <w:t xml:space="preserve"> znak: SKMMU.086.</w:t>
      </w:r>
      <w:r>
        <w:rPr>
          <w:rFonts w:ascii="Times New Roman" w:eastAsia="Times New Roman" w:hAnsi="Times New Roman" w:cs="Times New Roman"/>
          <w:sz w:val="24"/>
          <w:szCs w:val="24"/>
          <w:lang w:eastAsia="pl-PL"/>
        </w:rPr>
        <w:t>2</w:t>
      </w:r>
      <w:r w:rsidRPr="00E0565D">
        <w:rPr>
          <w:rFonts w:ascii="Times New Roman" w:eastAsia="Times New Roman" w:hAnsi="Times New Roman" w:cs="Times New Roman"/>
          <w:sz w:val="24"/>
          <w:szCs w:val="24"/>
          <w:lang w:eastAsia="pl-PL"/>
        </w:rPr>
        <w:t>8.19, oświadczamy, że reprezentowany przez nas podmiot zrealizował w ciągu ostatnich 3 lat przed terminem składania ofert a w przypadku świadczeń okresowych lub ciągłych wykonywał w ciągu 3 lat przed upływem terminu składania ofert, a w przypadku świadczeń okresowych lub ciągłych wykonywanych w ciągu 3 lat przed upływem terminu składania ofert, następ</w:t>
      </w:r>
      <w:r>
        <w:rPr>
          <w:rFonts w:ascii="Times New Roman" w:eastAsia="Times New Roman" w:hAnsi="Times New Roman" w:cs="Times New Roman"/>
          <w:sz w:val="24"/>
          <w:szCs w:val="24"/>
          <w:lang w:eastAsia="pl-PL"/>
        </w:rPr>
        <w:t>ujące zamówienia polegające na dostawie i uruchomieniu przynajmniej trzech automatów biletowych, w których sprzedawane są bilety kolejowe z ulgami ustawowymi</w:t>
      </w:r>
      <w:r w:rsidRPr="00E0565D">
        <w:rPr>
          <w:rFonts w:ascii="Times New Roman" w:eastAsia="Times New Roman" w:hAnsi="Times New Roman" w:cs="Times New Roman"/>
          <w:sz w:val="24"/>
          <w:szCs w:val="24"/>
          <w:lang w:eastAsia="pl-PL"/>
        </w:rPr>
        <w:t>:</w:t>
      </w:r>
    </w:p>
    <w:p w:rsidR="007D563D" w:rsidRPr="00E0565D" w:rsidRDefault="007D563D" w:rsidP="007D563D">
      <w:pPr>
        <w:spacing w:before="120" w:after="0" w:line="288" w:lineRule="auto"/>
        <w:ind w:firstLine="1066"/>
        <w:jc w:val="both"/>
        <w:rPr>
          <w:rFonts w:ascii="Times New Roman" w:eastAsia="Times New Roman" w:hAnsi="Times New Roman" w:cs="Times New Roman"/>
          <w:sz w:val="24"/>
          <w:szCs w:val="24"/>
          <w:lang w:eastAsia="pl-PL"/>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2808"/>
        <w:gridCol w:w="1134"/>
        <w:gridCol w:w="992"/>
        <w:gridCol w:w="1701"/>
        <w:gridCol w:w="1418"/>
      </w:tblGrid>
      <w:tr w:rsidR="007D563D" w:rsidRPr="00E0565D" w:rsidTr="001226A5">
        <w:trPr>
          <w:cantSplit/>
        </w:trPr>
        <w:tc>
          <w:tcPr>
            <w:tcW w:w="1870" w:type="dxa"/>
            <w:vMerge w:val="restart"/>
          </w:tcPr>
          <w:p w:rsidR="007D563D" w:rsidRPr="00E0565D" w:rsidRDefault="007D563D" w:rsidP="001226A5">
            <w:pPr>
              <w:spacing w:before="120" w:after="0" w:line="288" w:lineRule="auto"/>
              <w:jc w:val="center"/>
              <w:rPr>
                <w:rFonts w:ascii="Times New Roman" w:eastAsia="Times New Roman" w:hAnsi="Times New Roman" w:cs="Times New Roman"/>
                <w:b/>
                <w:bCs/>
                <w:sz w:val="24"/>
                <w:szCs w:val="20"/>
                <w:lang w:eastAsia="pl-PL"/>
              </w:rPr>
            </w:pPr>
            <w:r w:rsidRPr="00E0565D">
              <w:rPr>
                <w:rFonts w:ascii="Times New Roman" w:eastAsia="Times New Roman" w:hAnsi="Times New Roman" w:cs="Times New Roman"/>
                <w:b/>
                <w:bCs/>
                <w:sz w:val="24"/>
                <w:szCs w:val="20"/>
                <w:lang w:eastAsia="pl-PL"/>
              </w:rPr>
              <w:t>Nazwa i adres Zamawiającego</w:t>
            </w:r>
          </w:p>
          <w:p w:rsidR="007D563D" w:rsidRPr="00E0565D" w:rsidRDefault="007D563D" w:rsidP="001226A5">
            <w:pPr>
              <w:spacing w:before="120" w:after="0" w:line="288" w:lineRule="auto"/>
              <w:jc w:val="center"/>
              <w:rPr>
                <w:rFonts w:ascii="Times New Roman" w:eastAsia="Times New Roman" w:hAnsi="Times New Roman" w:cs="Times New Roman"/>
                <w:b/>
                <w:bCs/>
                <w:sz w:val="24"/>
                <w:szCs w:val="20"/>
                <w:lang w:eastAsia="pl-PL"/>
              </w:rPr>
            </w:pPr>
          </w:p>
        </w:tc>
        <w:tc>
          <w:tcPr>
            <w:tcW w:w="2808" w:type="dxa"/>
            <w:vMerge w:val="restart"/>
          </w:tcPr>
          <w:p w:rsidR="007D563D" w:rsidRPr="00E0565D" w:rsidRDefault="007D563D" w:rsidP="001226A5">
            <w:pPr>
              <w:spacing w:before="120" w:after="0" w:line="288" w:lineRule="auto"/>
              <w:jc w:val="center"/>
              <w:rPr>
                <w:rFonts w:ascii="Times New Roman" w:eastAsia="Times New Roman" w:hAnsi="Times New Roman" w:cs="Times New Roman"/>
                <w:b/>
                <w:bCs/>
                <w:sz w:val="24"/>
                <w:szCs w:val="20"/>
                <w:lang w:eastAsia="pl-PL"/>
              </w:rPr>
            </w:pPr>
            <w:r w:rsidRPr="00E0565D">
              <w:rPr>
                <w:rFonts w:ascii="Times New Roman" w:eastAsia="Times New Roman" w:hAnsi="Times New Roman" w:cs="Times New Roman"/>
                <w:b/>
                <w:bCs/>
                <w:sz w:val="24"/>
                <w:szCs w:val="20"/>
                <w:lang w:eastAsia="pl-PL"/>
              </w:rPr>
              <w:t xml:space="preserve">Przedmiot zamówienia </w:t>
            </w:r>
          </w:p>
          <w:p w:rsidR="007D563D" w:rsidRPr="00E0565D" w:rsidRDefault="007D563D" w:rsidP="001226A5">
            <w:pPr>
              <w:spacing w:before="120" w:after="0" w:line="288" w:lineRule="auto"/>
              <w:jc w:val="center"/>
              <w:rPr>
                <w:rFonts w:ascii="Times New Roman" w:eastAsia="Times New Roman" w:hAnsi="Times New Roman" w:cs="Times New Roman"/>
                <w:bCs/>
                <w:sz w:val="24"/>
                <w:szCs w:val="20"/>
                <w:lang w:eastAsia="pl-PL"/>
              </w:rPr>
            </w:pPr>
            <w:r w:rsidRPr="00E0565D">
              <w:rPr>
                <w:rFonts w:ascii="Times New Roman" w:eastAsia="Times New Roman" w:hAnsi="Times New Roman" w:cs="Times New Roman"/>
                <w:bCs/>
                <w:sz w:val="24"/>
                <w:szCs w:val="20"/>
                <w:lang w:eastAsia="pl-PL"/>
              </w:rPr>
              <w:t>(zgodnie z pkt 2.5 SIWZ)</w:t>
            </w:r>
          </w:p>
        </w:tc>
        <w:tc>
          <w:tcPr>
            <w:tcW w:w="5245" w:type="dxa"/>
            <w:gridSpan w:val="4"/>
          </w:tcPr>
          <w:p w:rsidR="007D563D" w:rsidRPr="00E0565D" w:rsidRDefault="007D563D" w:rsidP="001226A5">
            <w:pPr>
              <w:spacing w:before="120" w:after="0" w:line="288" w:lineRule="auto"/>
              <w:jc w:val="center"/>
              <w:rPr>
                <w:rFonts w:ascii="Times New Roman" w:eastAsia="Times New Roman" w:hAnsi="Times New Roman" w:cs="Times New Roman"/>
                <w:b/>
                <w:bCs/>
                <w:sz w:val="24"/>
                <w:szCs w:val="20"/>
                <w:lang w:eastAsia="pl-PL"/>
              </w:rPr>
            </w:pPr>
            <w:r>
              <w:rPr>
                <w:rFonts w:ascii="Times New Roman" w:eastAsia="Times New Roman" w:hAnsi="Times New Roman" w:cs="Times New Roman"/>
                <w:b/>
                <w:bCs/>
                <w:sz w:val="24"/>
                <w:szCs w:val="20"/>
                <w:lang w:eastAsia="pl-PL"/>
              </w:rPr>
              <w:t>R</w:t>
            </w:r>
            <w:r w:rsidRPr="00E0565D">
              <w:rPr>
                <w:rFonts w:ascii="Times New Roman" w:eastAsia="Times New Roman" w:hAnsi="Times New Roman" w:cs="Times New Roman"/>
                <w:b/>
                <w:bCs/>
                <w:sz w:val="24"/>
                <w:szCs w:val="20"/>
                <w:lang w:eastAsia="pl-PL"/>
              </w:rPr>
              <w:t>ealizacj</w:t>
            </w:r>
            <w:r>
              <w:rPr>
                <w:rFonts w:ascii="Times New Roman" w:eastAsia="Times New Roman" w:hAnsi="Times New Roman" w:cs="Times New Roman"/>
                <w:b/>
                <w:bCs/>
                <w:sz w:val="24"/>
                <w:szCs w:val="20"/>
                <w:lang w:eastAsia="pl-PL"/>
              </w:rPr>
              <w:t>a zamówienia</w:t>
            </w:r>
          </w:p>
        </w:tc>
      </w:tr>
      <w:tr w:rsidR="007D563D" w:rsidRPr="00E0565D" w:rsidTr="001226A5">
        <w:trPr>
          <w:cantSplit/>
          <w:trHeight w:val="818"/>
        </w:trPr>
        <w:tc>
          <w:tcPr>
            <w:tcW w:w="1870" w:type="dxa"/>
            <w:vMerge/>
          </w:tcPr>
          <w:p w:rsidR="007D563D" w:rsidRPr="00E0565D" w:rsidRDefault="007D563D" w:rsidP="001226A5">
            <w:pPr>
              <w:spacing w:before="120" w:after="0" w:line="288" w:lineRule="auto"/>
              <w:jc w:val="center"/>
              <w:rPr>
                <w:rFonts w:ascii="Times New Roman" w:eastAsia="Times New Roman" w:hAnsi="Times New Roman" w:cs="Times New Roman"/>
                <w:b/>
                <w:bCs/>
                <w:sz w:val="24"/>
                <w:szCs w:val="24"/>
                <w:lang w:eastAsia="pl-PL"/>
              </w:rPr>
            </w:pPr>
          </w:p>
        </w:tc>
        <w:tc>
          <w:tcPr>
            <w:tcW w:w="2808" w:type="dxa"/>
            <w:vMerge/>
          </w:tcPr>
          <w:p w:rsidR="007D563D" w:rsidRPr="00E0565D" w:rsidRDefault="007D563D" w:rsidP="001226A5">
            <w:pPr>
              <w:spacing w:before="120" w:after="0" w:line="288" w:lineRule="auto"/>
              <w:jc w:val="center"/>
              <w:rPr>
                <w:rFonts w:ascii="Times New Roman" w:eastAsia="Times New Roman" w:hAnsi="Times New Roman" w:cs="Times New Roman"/>
                <w:b/>
                <w:bCs/>
                <w:sz w:val="24"/>
                <w:szCs w:val="24"/>
                <w:lang w:eastAsia="pl-PL"/>
              </w:rPr>
            </w:pPr>
          </w:p>
        </w:tc>
        <w:tc>
          <w:tcPr>
            <w:tcW w:w="1134" w:type="dxa"/>
          </w:tcPr>
          <w:p w:rsidR="007D563D" w:rsidRPr="00E0565D" w:rsidRDefault="007D563D" w:rsidP="001226A5">
            <w:pPr>
              <w:spacing w:before="120" w:after="0" w:line="288" w:lineRule="auto"/>
              <w:jc w:val="center"/>
              <w:rPr>
                <w:rFonts w:ascii="Times New Roman" w:eastAsia="Times New Roman" w:hAnsi="Times New Roman" w:cs="Times New Roman"/>
                <w:b/>
                <w:bCs/>
                <w:sz w:val="24"/>
                <w:szCs w:val="20"/>
                <w:lang w:eastAsia="pl-PL"/>
              </w:rPr>
            </w:pPr>
            <w:r w:rsidRPr="00E0565D">
              <w:rPr>
                <w:rFonts w:ascii="Times New Roman" w:eastAsia="Times New Roman" w:hAnsi="Times New Roman" w:cs="Times New Roman"/>
                <w:b/>
                <w:bCs/>
                <w:sz w:val="24"/>
                <w:szCs w:val="20"/>
                <w:lang w:eastAsia="pl-PL"/>
              </w:rPr>
              <w:t>początek</w:t>
            </w:r>
          </w:p>
        </w:tc>
        <w:tc>
          <w:tcPr>
            <w:tcW w:w="992" w:type="dxa"/>
          </w:tcPr>
          <w:p w:rsidR="007D563D" w:rsidRPr="00E0565D" w:rsidRDefault="007D563D" w:rsidP="001226A5">
            <w:pPr>
              <w:spacing w:before="120" w:after="0" w:line="288" w:lineRule="auto"/>
              <w:jc w:val="center"/>
              <w:rPr>
                <w:rFonts w:ascii="Times New Roman" w:eastAsia="Times New Roman" w:hAnsi="Times New Roman" w:cs="Times New Roman"/>
                <w:b/>
                <w:bCs/>
                <w:sz w:val="24"/>
                <w:szCs w:val="20"/>
                <w:lang w:eastAsia="pl-PL"/>
              </w:rPr>
            </w:pPr>
            <w:r w:rsidRPr="00E0565D">
              <w:rPr>
                <w:rFonts w:ascii="Times New Roman" w:eastAsia="Times New Roman" w:hAnsi="Times New Roman" w:cs="Times New Roman"/>
                <w:b/>
                <w:bCs/>
                <w:sz w:val="24"/>
                <w:szCs w:val="20"/>
                <w:lang w:eastAsia="pl-PL"/>
              </w:rPr>
              <w:t>koniec</w:t>
            </w:r>
          </w:p>
        </w:tc>
        <w:tc>
          <w:tcPr>
            <w:tcW w:w="3119" w:type="dxa"/>
            <w:gridSpan w:val="2"/>
          </w:tcPr>
          <w:p w:rsidR="007D563D" w:rsidRPr="00E0565D" w:rsidRDefault="007D563D" w:rsidP="001226A5">
            <w:pPr>
              <w:spacing w:before="120" w:after="0" w:line="288" w:lineRule="auto"/>
              <w:jc w:val="center"/>
              <w:rPr>
                <w:rFonts w:ascii="Times New Roman" w:eastAsia="Times New Roman" w:hAnsi="Times New Roman" w:cs="Times New Roman"/>
                <w:b/>
                <w:bCs/>
                <w:sz w:val="24"/>
                <w:szCs w:val="20"/>
                <w:lang w:eastAsia="pl-PL"/>
              </w:rPr>
            </w:pPr>
            <w:r>
              <w:rPr>
                <w:rFonts w:ascii="Times New Roman" w:eastAsia="Times New Roman" w:hAnsi="Times New Roman" w:cs="Times New Roman"/>
                <w:b/>
                <w:bCs/>
                <w:sz w:val="24"/>
                <w:szCs w:val="20"/>
                <w:lang w:eastAsia="pl-PL"/>
              </w:rPr>
              <w:t>liczba dostarczonych automatów</w:t>
            </w:r>
          </w:p>
        </w:tc>
      </w:tr>
      <w:tr w:rsidR="007D563D" w:rsidRPr="00E0565D" w:rsidTr="001226A5">
        <w:trPr>
          <w:trHeight w:val="256"/>
        </w:trPr>
        <w:tc>
          <w:tcPr>
            <w:tcW w:w="1870" w:type="dxa"/>
          </w:tcPr>
          <w:p w:rsidR="007D563D" w:rsidRPr="00E0565D" w:rsidRDefault="007D563D" w:rsidP="001226A5">
            <w:pPr>
              <w:spacing w:after="0" w:line="240" w:lineRule="auto"/>
              <w:jc w:val="center"/>
              <w:rPr>
                <w:rFonts w:ascii="Times New Roman" w:eastAsia="Times New Roman" w:hAnsi="Times New Roman" w:cs="Times New Roman"/>
                <w:b/>
                <w:bCs/>
                <w:i/>
                <w:iCs/>
                <w:sz w:val="24"/>
                <w:szCs w:val="20"/>
                <w:lang w:eastAsia="pl-PL"/>
              </w:rPr>
            </w:pPr>
            <w:r w:rsidRPr="00E0565D">
              <w:rPr>
                <w:rFonts w:ascii="Times New Roman" w:eastAsia="Times New Roman" w:hAnsi="Times New Roman" w:cs="Times New Roman"/>
                <w:b/>
                <w:bCs/>
                <w:i/>
                <w:iCs/>
                <w:sz w:val="24"/>
                <w:szCs w:val="20"/>
                <w:lang w:eastAsia="pl-PL"/>
              </w:rPr>
              <w:t>1</w:t>
            </w:r>
          </w:p>
        </w:tc>
        <w:tc>
          <w:tcPr>
            <w:tcW w:w="2808" w:type="dxa"/>
          </w:tcPr>
          <w:p w:rsidR="007D563D" w:rsidRPr="00E0565D" w:rsidRDefault="007D563D" w:rsidP="001226A5">
            <w:pPr>
              <w:spacing w:after="0" w:line="240" w:lineRule="auto"/>
              <w:jc w:val="center"/>
              <w:rPr>
                <w:rFonts w:ascii="Times New Roman" w:eastAsia="Times New Roman" w:hAnsi="Times New Roman" w:cs="Times New Roman"/>
                <w:b/>
                <w:bCs/>
                <w:i/>
                <w:iCs/>
                <w:sz w:val="24"/>
                <w:szCs w:val="20"/>
                <w:lang w:eastAsia="pl-PL"/>
              </w:rPr>
            </w:pPr>
            <w:r w:rsidRPr="00E0565D">
              <w:rPr>
                <w:rFonts w:ascii="Times New Roman" w:eastAsia="Times New Roman" w:hAnsi="Times New Roman" w:cs="Times New Roman"/>
                <w:b/>
                <w:bCs/>
                <w:i/>
                <w:iCs/>
                <w:sz w:val="24"/>
                <w:szCs w:val="20"/>
                <w:lang w:eastAsia="pl-PL"/>
              </w:rPr>
              <w:t>2</w:t>
            </w:r>
          </w:p>
        </w:tc>
        <w:tc>
          <w:tcPr>
            <w:tcW w:w="1134" w:type="dxa"/>
          </w:tcPr>
          <w:p w:rsidR="007D563D" w:rsidRPr="00E0565D" w:rsidRDefault="007D563D" w:rsidP="001226A5">
            <w:pPr>
              <w:spacing w:after="0" w:line="240" w:lineRule="auto"/>
              <w:jc w:val="center"/>
              <w:rPr>
                <w:rFonts w:ascii="Times New Roman" w:eastAsia="Times New Roman" w:hAnsi="Times New Roman" w:cs="Times New Roman"/>
                <w:b/>
                <w:bCs/>
                <w:i/>
                <w:iCs/>
                <w:sz w:val="24"/>
                <w:szCs w:val="20"/>
                <w:lang w:eastAsia="pl-PL"/>
              </w:rPr>
            </w:pPr>
            <w:r w:rsidRPr="00E0565D">
              <w:rPr>
                <w:rFonts w:ascii="Times New Roman" w:eastAsia="Times New Roman" w:hAnsi="Times New Roman" w:cs="Times New Roman"/>
                <w:b/>
                <w:bCs/>
                <w:i/>
                <w:iCs/>
                <w:sz w:val="24"/>
                <w:szCs w:val="20"/>
                <w:lang w:eastAsia="pl-PL"/>
              </w:rPr>
              <w:t>4</w:t>
            </w:r>
          </w:p>
        </w:tc>
        <w:tc>
          <w:tcPr>
            <w:tcW w:w="992" w:type="dxa"/>
          </w:tcPr>
          <w:p w:rsidR="007D563D" w:rsidRPr="00E0565D" w:rsidRDefault="007D563D" w:rsidP="001226A5">
            <w:pPr>
              <w:spacing w:after="0" w:line="240" w:lineRule="auto"/>
              <w:jc w:val="center"/>
              <w:rPr>
                <w:rFonts w:ascii="Times New Roman" w:eastAsia="Times New Roman" w:hAnsi="Times New Roman" w:cs="Times New Roman"/>
                <w:b/>
                <w:bCs/>
                <w:i/>
                <w:iCs/>
                <w:sz w:val="24"/>
                <w:szCs w:val="20"/>
                <w:lang w:eastAsia="pl-PL"/>
              </w:rPr>
            </w:pPr>
            <w:r w:rsidRPr="00E0565D">
              <w:rPr>
                <w:rFonts w:ascii="Times New Roman" w:eastAsia="Times New Roman" w:hAnsi="Times New Roman" w:cs="Times New Roman"/>
                <w:b/>
                <w:bCs/>
                <w:i/>
                <w:iCs/>
                <w:sz w:val="24"/>
                <w:szCs w:val="20"/>
                <w:lang w:eastAsia="pl-PL"/>
              </w:rPr>
              <w:t>5</w:t>
            </w:r>
          </w:p>
        </w:tc>
        <w:tc>
          <w:tcPr>
            <w:tcW w:w="1701" w:type="dxa"/>
          </w:tcPr>
          <w:p w:rsidR="007D563D" w:rsidRPr="00E0565D" w:rsidRDefault="007D563D" w:rsidP="001226A5">
            <w:pPr>
              <w:spacing w:after="0" w:line="240" w:lineRule="auto"/>
              <w:jc w:val="center"/>
              <w:rPr>
                <w:rFonts w:ascii="Times New Roman" w:eastAsia="Times New Roman" w:hAnsi="Times New Roman" w:cs="Times New Roman"/>
                <w:b/>
                <w:bCs/>
                <w:i/>
                <w:iCs/>
                <w:sz w:val="24"/>
                <w:szCs w:val="20"/>
                <w:lang w:eastAsia="pl-PL"/>
              </w:rPr>
            </w:pPr>
            <w:r w:rsidRPr="00E0565D">
              <w:rPr>
                <w:rFonts w:ascii="Times New Roman" w:eastAsia="Times New Roman" w:hAnsi="Times New Roman" w:cs="Times New Roman"/>
                <w:b/>
                <w:bCs/>
                <w:i/>
                <w:iCs/>
                <w:sz w:val="24"/>
                <w:szCs w:val="20"/>
                <w:lang w:eastAsia="pl-PL"/>
              </w:rPr>
              <w:t>6</w:t>
            </w:r>
          </w:p>
        </w:tc>
        <w:tc>
          <w:tcPr>
            <w:tcW w:w="1418" w:type="dxa"/>
          </w:tcPr>
          <w:p w:rsidR="007D563D" w:rsidRPr="00E0565D" w:rsidRDefault="007D563D" w:rsidP="001226A5">
            <w:pPr>
              <w:spacing w:after="0" w:line="240" w:lineRule="auto"/>
              <w:jc w:val="center"/>
              <w:rPr>
                <w:rFonts w:ascii="Times New Roman" w:eastAsia="Times New Roman" w:hAnsi="Times New Roman" w:cs="Times New Roman"/>
                <w:b/>
                <w:bCs/>
                <w:i/>
                <w:iCs/>
                <w:sz w:val="24"/>
                <w:szCs w:val="20"/>
                <w:lang w:eastAsia="pl-PL"/>
              </w:rPr>
            </w:pPr>
          </w:p>
        </w:tc>
      </w:tr>
      <w:tr w:rsidR="007D563D" w:rsidRPr="00E0565D" w:rsidTr="001226A5">
        <w:trPr>
          <w:trHeight w:val="795"/>
        </w:trPr>
        <w:tc>
          <w:tcPr>
            <w:tcW w:w="1870" w:type="dxa"/>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c>
          <w:tcPr>
            <w:tcW w:w="2808" w:type="dxa"/>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c>
          <w:tcPr>
            <w:tcW w:w="1134" w:type="dxa"/>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c>
          <w:tcPr>
            <w:tcW w:w="992" w:type="dxa"/>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c>
          <w:tcPr>
            <w:tcW w:w="3119" w:type="dxa"/>
            <w:gridSpan w:val="2"/>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r>
      <w:tr w:rsidR="007D563D" w:rsidRPr="00E0565D" w:rsidTr="001226A5">
        <w:trPr>
          <w:trHeight w:val="863"/>
        </w:trPr>
        <w:tc>
          <w:tcPr>
            <w:tcW w:w="1870" w:type="dxa"/>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c>
          <w:tcPr>
            <w:tcW w:w="2808" w:type="dxa"/>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c>
          <w:tcPr>
            <w:tcW w:w="1134" w:type="dxa"/>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c>
          <w:tcPr>
            <w:tcW w:w="992" w:type="dxa"/>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c>
          <w:tcPr>
            <w:tcW w:w="3119" w:type="dxa"/>
            <w:gridSpan w:val="2"/>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r>
      <w:tr w:rsidR="007D563D" w:rsidRPr="00E0565D" w:rsidTr="001226A5">
        <w:trPr>
          <w:trHeight w:val="833"/>
        </w:trPr>
        <w:tc>
          <w:tcPr>
            <w:tcW w:w="1870" w:type="dxa"/>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c>
          <w:tcPr>
            <w:tcW w:w="2808" w:type="dxa"/>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c>
          <w:tcPr>
            <w:tcW w:w="1134" w:type="dxa"/>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c>
          <w:tcPr>
            <w:tcW w:w="992" w:type="dxa"/>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c>
          <w:tcPr>
            <w:tcW w:w="3119" w:type="dxa"/>
            <w:gridSpan w:val="2"/>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r>
      <w:tr w:rsidR="007D563D" w:rsidRPr="00E0565D" w:rsidTr="001226A5">
        <w:trPr>
          <w:trHeight w:val="831"/>
        </w:trPr>
        <w:tc>
          <w:tcPr>
            <w:tcW w:w="1870" w:type="dxa"/>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c>
          <w:tcPr>
            <w:tcW w:w="2808" w:type="dxa"/>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c>
          <w:tcPr>
            <w:tcW w:w="1134" w:type="dxa"/>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c>
          <w:tcPr>
            <w:tcW w:w="992" w:type="dxa"/>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c>
          <w:tcPr>
            <w:tcW w:w="3119" w:type="dxa"/>
            <w:gridSpan w:val="2"/>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r>
    </w:tbl>
    <w:p w:rsidR="007D563D" w:rsidRPr="00E0565D" w:rsidRDefault="007D563D" w:rsidP="007D563D">
      <w:pPr>
        <w:spacing w:before="120" w:after="0" w:line="288" w:lineRule="auto"/>
        <w:jc w:val="both"/>
        <w:rPr>
          <w:rFonts w:ascii="Times New Roman" w:eastAsia="Times New Roman" w:hAnsi="Times New Roman" w:cs="Times New Roman"/>
          <w:sz w:val="24"/>
          <w:szCs w:val="24"/>
          <w:lang w:eastAsia="pl-PL"/>
        </w:rPr>
      </w:pPr>
      <w:r w:rsidRPr="00E0565D">
        <w:rPr>
          <w:rFonts w:ascii="Times New Roman" w:eastAsia="Times New Roman" w:hAnsi="Times New Roman" w:cs="Times New Roman"/>
          <w:b/>
          <w:bCs/>
          <w:sz w:val="24"/>
          <w:szCs w:val="24"/>
          <w:u w:val="single"/>
          <w:lang w:eastAsia="pl-PL"/>
        </w:rPr>
        <w:t>Uwaga</w:t>
      </w:r>
      <w:r w:rsidRPr="00E0565D">
        <w:rPr>
          <w:rFonts w:ascii="Times New Roman" w:eastAsia="Times New Roman" w:hAnsi="Times New Roman" w:cs="Times New Roman"/>
          <w:sz w:val="24"/>
          <w:szCs w:val="24"/>
          <w:lang w:eastAsia="pl-PL"/>
        </w:rPr>
        <w:t xml:space="preserve">: Wykonawca zobowiązany jest do załączenia </w:t>
      </w:r>
      <w:r w:rsidRPr="00E0565D">
        <w:rPr>
          <w:rFonts w:ascii="Times New Roman" w:eastAsia="Times New Roman" w:hAnsi="Times New Roman" w:cs="Times New Roman"/>
          <w:b/>
          <w:bCs/>
          <w:sz w:val="24"/>
          <w:szCs w:val="24"/>
          <w:lang w:eastAsia="pl-PL"/>
        </w:rPr>
        <w:t xml:space="preserve">dokumentów potwierdzających należyte wykonanie </w:t>
      </w:r>
      <w:r w:rsidRPr="00E0565D">
        <w:rPr>
          <w:rFonts w:ascii="Times New Roman" w:eastAsia="Times New Roman" w:hAnsi="Times New Roman" w:cs="Times New Roman"/>
          <w:sz w:val="24"/>
          <w:szCs w:val="24"/>
          <w:lang w:eastAsia="pl-PL"/>
        </w:rPr>
        <w:t>wyszczególnionych w tabeli zamówień.</w:t>
      </w:r>
    </w:p>
    <w:p w:rsidR="007D563D" w:rsidRPr="00E0565D" w:rsidRDefault="007D563D" w:rsidP="007D563D">
      <w:pPr>
        <w:spacing w:before="120" w:after="0" w:line="288" w:lineRule="auto"/>
        <w:rPr>
          <w:rFonts w:ascii="Times New Roman" w:eastAsia="Times New Roman" w:hAnsi="Times New Roman" w:cs="Times New Roman"/>
          <w:sz w:val="24"/>
          <w:szCs w:val="24"/>
          <w:lang w:eastAsia="pl-PL"/>
        </w:rPr>
      </w:pPr>
    </w:p>
    <w:p w:rsidR="007D563D" w:rsidRPr="00E0565D" w:rsidRDefault="007D563D" w:rsidP="007D563D">
      <w:pPr>
        <w:spacing w:before="120" w:after="0" w:line="288" w:lineRule="auto"/>
        <w:rPr>
          <w:rFonts w:ascii="Times New Roman" w:eastAsia="Times New Roman" w:hAnsi="Times New Roman" w:cs="Times New Roman"/>
          <w:sz w:val="24"/>
          <w:szCs w:val="24"/>
          <w:lang w:eastAsia="pl-PL"/>
        </w:rPr>
      </w:pPr>
    </w:p>
    <w:p w:rsidR="007D563D" w:rsidRPr="00E0565D" w:rsidRDefault="007D563D" w:rsidP="007D563D">
      <w:pPr>
        <w:spacing w:before="120" w:after="0" w:line="288" w:lineRule="auto"/>
        <w:rPr>
          <w:rFonts w:ascii="Times New Roman" w:eastAsia="Times New Roman" w:hAnsi="Times New Roman" w:cs="Times New Roman"/>
          <w:sz w:val="24"/>
          <w:szCs w:val="24"/>
          <w:lang w:eastAsia="pl-PL"/>
        </w:rPr>
      </w:pPr>
      <w:r w:rsidRPr="00E0565D">
        <w:rPr>
          <w:rFonts w:ascii="Times New Roman" w:eastAsia="Times New Roman" w:hAnsi="Times New Roman" w:cs="Times New Roman"/>
          <w:sz w:val="24"/>
          <w:szCs w:val="24"/>
          <w:lang w:eastAsia="pl-PL"/>
        </w:rPr>
        <w:t>__________________ dnia __. __.2019 r.</w:t>
      </w:r>
    </w:p>
    <w:p w:rsidR="007D563D" w:rsidRPr="00E0565D" w:rsidRDefault="007D563D" w:rsidP="007D563D">
      <w:pPr>
        <w:spacing w:before="120" w:after="0" w:line="288" w:lineRule="auto"/>
        <w:ind w:firstLine="5220"/>
        <w:jc w:val="center"/>
        <w:rPr>
          <w:rFonts w:ascii="Times New Roman" w:eastAsia="Times New Roman" w:hAnsi="Times New Roman" w:cs="Times New Roman"/>
          <w:i/>
          <w:iCs/>
          <w:sz w:val="24"/>
          <w:szCs w:val="24"/>
          <w:lang w:eastAsia="pl-PL"/>
        </w:rPr>
      </w:pPr>
      <w:r w:rsidRPr="00E0565D">
        <w:rPr>
          <w:rFonts w:ascii="Times New Roman" w:eastAsia="Times New Roman" w:hAnsi="Times New Roman" w:cs="Times New Roman"/>
          <w:i/>
          <w:iCs/>
          <w:sz w:val="24"/>
          <w:szCs w:val="24"/>
          <w:lang w:eastAsia="pl-PL"/>
        </w:rPr>
        <w:t>_______________________________</w:t>
      </w:r>
    </w:p>
    <w:p w:rsidR="007D563D" w:rsidRPr="000D4518" w:rsidRDefault="007D563D" w:rsidP="007D563D">
      <w:pPr>
        <w:spacing w:after="0" w:line="288" w:lineRule="auto"/>
        <w:ind w:left="1174" w:firstLine="4502"/>
        <w:jc w:val="center"/>
        <w:rPr>
          <w:rFonts w:ascii="Times New Roman" w:eastAsia="Times New Roman" w:hAnsi="Times New Roman" w:cs="Times New Roman"/>
          <w:i/>
          <w:iCs/>
          <w:sz w:val="24"/>
          <w:szCs w:val="20"/>
          <w:lang w:eastAsia="pl-PL"/>
        </w:rPr>
        <w:sectPr w:rsidR="007D563D" w:rsidRPr="000D4518" w:rsidSect="00605D12">
          <w:footerReference w:type="even" r:id="rId7"/>
          <w:footerReference w:type="default" r:id="rId8"/>
          <w:footerReference w:type="first" r:id="rId9"/>
          <w:pgSz w:w="11906" w:h="16838" w:code="9"/>
          <w:pgMar w:top="1134" w:right="1418" w:bottom="1134" w:left="1418" w:header="567" w:footer="567" w:gutter="0"/>
          <w:cols w:space="708"/>
          <w:titlePg/>
          <w:docGrid w:linePitch="326"/>
        </w:sectPr>
      </w:pPr>
      <w:r w:rsidRPr="00E0565D">
        <w:rPr>
          <w:rFonts w:ascii="Times New Roman" w:eastAsia="Times New Roman" w:hAnsi="Times New Roman" w:cs="Times New Roman"/>
          <w:i/>
          <w:iCs/>
          <w:sz w:val="24"/>
          <w:szCs w:val="20"/>
          <w:lang w:eastAsia="pl-PL"/>
        </w:rPr>
        <w:t>(podpis Wykonawcy/Wykonawców</w:t>
      </w:r>
      <w:r>
        <w:rPr>
          <w:rFonts w:ascii="Times New Roman" w:eastAsia="Times New Roman" w:hAnsi="Times New Roman" w:cs="Times New Roman"/>
          <w:i/>
          <w:iCs/>
          <w:sz w:val="24"/>
          <w:szCs w:val="20"/>
          <w:lang w:eastAsia="pl-PL"/>
        </w:rPr>
        <w:t>)</w:t>
      </w:r>
    </w:p>
    <w:p w:rsidR="007D563D" w:rsidRDefault="007D563D" w:rsidP="007D563D"/>
    <w:p w:rsidR="00672711" w:rsidRDefault="00672711">
      <w:bookmarkStart w:id="12" w:name="_GoBack"/>
      <w:bookmarkEnd w:id="12"/>
    </w:p>
    <w:sectPr w:rsidR="00672711" w:rsidSect="00605D12">
      <w:headerReference w:type="default" r:id="rId10"/>
      <w:footerReference w:type="even" r:id="rId11"/>
      <w:footerReference w:type="default" r:id="rId12"/>
      <w:pgSz w:w="11906" w:h="16838"/>
      <w:pgMar w:top="1134" w:right="1418" w:bottom="1134" w:left="1418" w:header="709" w:footer="709" w:gutter="0"/>
      <w:cols w:space="708"/>
      <w:docGrid w:linePitch="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2A96" w:rsidRDefault="007D563D" w:rsidP="00605D1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B82A96" w:rsidRDefault="007D563D" w:rsidP="00605D1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2A96" w:rsidRPr="00DF52A4" w:rsidRDefault="007D563D" w:rsidP="00605D12">
    <w:pPr>
      <w:pStyle w:val="Stopka"/>
      <w:framePr w:wrap="around" w:vAnchor="text" w:hAnchor="margin" w:xAlign="right" w:y="1"/>
      <w:rPr>
        <w:rStyle w:val="Numerstrony"/>
        <w:sz w:val="20"/>
      </w:rPr>
    </w:pPr>
    <w:r w:rsidRPr="00DF52A4">
      <w:rPr>
        <w:rStyle w:val="Numerstrony"/>
        <w:sz w:val="20"/>
      </w:rPr>
      <w:fldChar w:fldCharType="begin"/>
    </w:r>
    <w:r w:rsidRPr="00DF52A4">
      <w:rPr>
        <w:rStyle w:val="Numerstrony"/>
        <w:sz w:val="20"/>
      </w:rPr>
      <w:instrText xml:space="preserve">PAGE  </w:instrText>
    </w:r>
    <w:r w:rsidRPr="00DF52A4">
      <w:rPr>
        <w:rStyle w:val="Numerstrony"/>
        <w:sz w:val="20"/>
      </w:rPr>
      <w:fldChar w:fldCharType="separate"/>
    </w:r>
    <w:r>
      <w:rPr>
        <w:rStyle w:val="Numerstrony"/>
        <w:noProof/>
        <w:sz w:val="20"/>
      </w:rPr>
      <w:t>18</w:t>
    </w:r>
    <w:r w:rsidRPr="00DF52A4">
      <w:rPr>
        <w:rStyle w:val="Numerstrony"/>
        <w:sz w:val="20"/>
      </w:rPr>
      <w:fldChar w:fldCharType="end"/>
    </w:r>
  </w:p>
  <w:p w:rsidR="00B82A96" w:rsidRDefault="007D563D" w:rsidP="00605D12">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2A96" w:rsidRPr="00DF52A4" w:rsidRDefault="007D563D">
    <w:pPr>
      <w:pStyle w:val="Stopka"/>
      <w:jc w:val="right"/>
    </w:pPr>
    <w:r w:rsidRPr="00DF52A4">
      <w:fldChar w:fldCharType="begin"/>
    </w:r>
    <w:r w:rsidRPr="00DF52A4">
      <w:instrText xml:space="preserve">PAGE   \* </w:instrText>
    </w:r>
    <w:r w:rsidRPr="00DF52A4">
      <w:instrText>MERGEFORMAT</w:instrText>
    </w:r>
    <w:r w:rsidRPr="00DF52A4">
      <w:fldChar w:fldCharType="separate"/>
    </w:r>
    <w:r>
      <w:rPr>
        <w:noProof/>
      </w:rPr>
      <w:t>1</w:t>
    </w:r>
    <w:r w:rsidRPr="00DF52A4">
      <w:fldChar w:fldCharType="end"/>
    </w:r>
  </w:p>
  <w:p w:rsidR="00B82A96" w:rsidRDefault="007D563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2A96" w:rsidRDefault="007D563D" w:rsidP="00605D1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B82A96" w:rsidRDefault="007D563D">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2A96" w:rsidRDefault="007D563D" w:rsidP="00605D1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rsidR="00B82A96" w:rsidRDefault="007D563D">
    <w:pPr>
      <w:pStyle w:val="Stopka"/>
      <w:ind w:right="360"/>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2A96" w:rsidRDefault="007D563D">
    <w:pPr>
      <w:pStyle w:val="Nagwek"/>
      <w:jc w:val="right"/>
      <w:rPr>
        <w:i/>
        <w:sz w:val="20"/>
        <w:u w:val="single"/>
      </w:rPr>
    </w:pPr>
    <w:r>
      <w:rPr>
        <w:i/>
        <w:sz w:val="20"/>
        <w:u w:val="single"/>
      </w:rPr>
      <w:t>Specyfikacja Istotnych Warunków Zamówienia – przetarg nieograniczony- znak: SKMMU.086.28.19</w:t>
    </w:r>
  </w:p>
  <w:p w:rsidR="00B82A96" w:rsidRDefault="007D563D">
    <w:pPr>
      <w:pStyle w:val="Nagwek"/>
      <w:jc w:val="right"/>
      <w:rPr>
        <w:i/>
        <w:sz w:val="20"/>
        <w:u w:val="single"/>
      </w:rPr>
    </w:pPr>
  </w:p>
  <w:p w:rsidR="00B82A96" w:rsidRDefault="007D563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A746E"/>
    <w:multiLevelType w:val="hybridMultilevel"/>
    <w:tmpl w:val="AFBC4ED4"/>
    <w:lvl w:ilvl="0" w:tplc="04150011">
      <w:start w:val="1"/>
      <w:numFmt w:val="decimal"/>
      <w:lvlText w:val="%1)"/>
      <w:lvlJc w:val="left"/>
      <w:pPr>
        <w:ind w:left="1080" w:hanging="360"/>
      </w:pPr>
    </w:lvl>
    <w:lvl w:ilvl="1" w:tplc="93EE958A">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A021B76"/>
    <w:multiLevelType w:val="hybridMultilevel"/>
    <w:tmpl w:val="75B65D82"/>
    <w:lvl w:ilvl="0" w:tplc="622A5EB6">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0C74E9D"/>
    <w:multiLevelType w:val="multilevel"/>
    <w:tmpl w:val="4A9CCE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AD770E"/>
    <w:multiLevelType w:val="hybridMultilevel"/>
    <w:tmpl w:val="8B3E600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15:restartNumberingAfterBreak="0">
    <w:nsid w:val="1A1B4136"/>
    <w:multiLevelType w:val="multilevel"/>
    <w:tmpl w:val="ECAC02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 w15:restartNumberingAfterBreak="0">
    <w:nsid w:val="1C7151FF"/>
    <w:multiLevelType w:val="hybridMultilevel"/>
    <w:tmpl w:val="932A3F5C"/>
    <w:lvl w:ilvl="0" w:tplc="3CFAC71A">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D7022C"/>
    <w:multiLevelType w:val="hybridMultilevel"/>
    <w:tmpl w:val="1DE8B23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5C10437"/>
    <w:multiLevelType w:val="hybridMultilevel"/>
    <w:tmpl w:val="811A5DC2"/>
    <w:lvl w:ilvl="0" w:tplc="04150011">
      <w:start w:val="1"/>
      <w:numFmt w:val="decimal"/>
      <w:lvlText w:val="%1)"/>
      <w:lvlJc w:val="left"/>
      <w:pPr>
        <w:tabs>
          <w:tab w:val="num" w:pos="720"/>
        </w:tabs>
        <w:ind w:left="720" w:hanging="360"/>
      </w:pPr>
      <w:rPr>
        <w:rFonts w:cs="Times New Roman" w:hint="default"/>
      </w:rPr>
    </w:lvl>
    <w:lvl w:ilvl="1" w:tplc="A006B758">
      <w:start w:val="1"/>
      <w:numFmt w:val="decimal"/>
      <w:lvlText w:val="%2."/>
      <w:lvlJc w:val="left"/>
      <w:pPr>
        <w:tabs>
          <w:tab w:val="num" w:pos="1440"/>
        </w:tabs>
        <w:ind w:left="1440" w:hanging="360"/>
      </w:pPr>
      <w:rPr>
        <w:rFonts w:cs="Times New Roman" w:hint="default"/>
      </w:rPr>
    </w:lvl>
    <w:lvl w:ilvl="2" w:tplc="04150011">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27CD224C"/>
    <w:multiLevelType w:val="hybridMultilevel"/>
    <w:tmpl w:val="E06400F2"/>
    <w:lvl w:ilvl="0" w:tplc="AC6C4A68">
      <w:start w:val="1"/>
      <w:numFmt w:val="decimal"/>
      <w:lvlText w:val="%1)"/>
      <w:lvlJc w:val="left"/>
      <w:pPr>
        <w:ind w:left="840" w:hanging="360"/>
      </w:pPr>
      <w:rPr>
        <w:rFonts w:cs="Times New Roman" w:hint="default"/>
      </w:rPr>
    </w:lvl>
    <w:lvl w:ilvl="1" w:tplc="04150019">
      <w:start w:val="1"/>
      <w:numFmt w:val="lowerLetter"/>
      <w:lvlText w:val="%2."/>
      <w:lvlJc w:val="left"/>
      <w:pPr>
        <w:ind w:left="1560" w:hanging="360"/>
      </w:pPr>
      <w:rPr>
        <w:rFonts w:cs="Times New Roman"/>
      </w:rPr>
    </w:lvl>
    <w:lvl w:ilvl="2" w:tplc="0415001B">
      <w:start w:val="1"/>
      <w:numFmt w:val="lowerRoman"/>
      <w:lvlText w:val="%3."/>
      <w:lvlJc w:val="right"/>
      <w:pPr>
        <w:ind w:left="2280" w:hanging="180"/>
      </w:pPr>
      <w:rPr>
        <w:rFonts w:cs="Times New Roman"/>
      </w:rPr>
    </w:lvl>
    <w:lvl w:ilvl="3" w:tplc="0415000F">
      <w:start w:val="1"/>
      <w:numFmt w:val="decimal"/>
      <w:lvlText w:val="%4."/>
      <w:lvlJc w:val="left"/>
      <w:pPr>
        <w:ind w:left="3000" w:hanging="360"/>
      </w:pPr>
      <w:rPr>
        <w:rFonts w:cs="Times New Roman"/>
      </w:rPr>
    </w:lvl>
    <w:lvl w:ilvl="4" w:tplc="04150019">
      <w:start w:val="1"/>
      <w:numFmt w:val="lowerLetter"/>
      <w:lvlText w:val="%5."/>
      <w:lvlJc w:val="left"/>
      <w:pPr>
        <w:ind w:left="3720" w:hanging="360"/>
      </w:pPr>
      <w:rPr>
        <w:rFonts w:cs="Times New Roman"/>
      </w:rPr>
    </w:lvl>
    <w:lvl w:ilvl="5" w:tplc="0415001B">
      <w:start w:val="1"/>
      <w:numFmt w:val="lowerRoman"/>
      <w:lvlText w:val="%6."/>
      <w:lvlJc w:val="right"/>
      <w:pPr>
        <w:ind w:left="4440" w:hanging="180"/>
      </w:pPr>
      <w:rPr>
        <w:rFonts w:cs="Times New Roman"/>
      </w:rPr>
    </w:lvl>
    <w:lvl w:ilvl="6" w:tplc="0415000F">
      <w:start w:val="1"/>
      <w:numFmt w:val="decimal"/>
      <w:lvlText w:val="%7."/>
      <w:lvlJc w:val="left"/>
      <w:pPr>
        <w:ind w:left="5160" w:hanging="360"/>
      </w:pPr>
      <w:rPr>
        <w:rFonts w:cs="Times New Roman"/>
      </w:rPr>
    </w:lvl>
    <w:lvl w:ilvl="7" w:tplc="04150019">
      <w:start w:val="1"/>
      <w:numFmt w:val="lowerLetter"/>
      <w:lvlText w:val="%8."/>
      <w:lvlJc w:val="left"/>
      <w:pPr>
        <w:ind w:left="5880" w:hanging="360"/>
      </w:pPr>
      <w:rPr>
        <w:rFonts w:cs="Times New Roman"/>
      </w:rPr>
    </w:lvl>
    <w:lvl w:ilvl="8" w:tplc="0415001B">
      <w:start w:val="1"/>
      <w:numFmt w:val="lowerRoman"/>
      <w:lvlText w:val="%9."/>
      <w:lvlJc w:val="right"/>
      <w:pPr>
        <w:ind w:left="6600" w:hanging="180"/>
      </w:pPr>
      <w:rPr>
        <w:rFonts w:cs="Times New Roman"/>
      </w:rPr>
    </w:lvl>
  </w:abstractNum>
  <w:abstractNum w:abstractNumId="12" w15:restartNumberingAfterBreak="0">
    <w:nsid w:val="29BE1181"/>
    <w:multiLevelType w:val="hybridMultilevel"/>
    <w:tmpl w:val="77382A60"/>
    <w:lvl w:ilvl="0" w:tplc="2E363C9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BCE4BD9"/>
    <w:multiLevelType w:val="hybridMultilevel"/>
    <w:tmpl w:val="EECCA976"/>
    <w:lvl w:ilvl="0" w:tplc="782C8C7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C75743"/>
    <w:multiLevelType w:val="hybridMultilevel"/>
    <w:tmpl w:val="0BF8A06C"/>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2EC50239"/>
    <w:multiLevelType w:val="hybridMultilevel"/>
    <w:tmpl w:val="ADEEF762"/>
    <w:lvl w:ilvl="0" w:tplc="A844CF7A">
      <w:start w:val="1"/>
      <w:numFmt w:val="decimal"/>
      <w:lvlText w:val="%1."/>
      <w:lvlJc w:val="left"/>
      <w:pPr>
        <w:tabs>
          <w:tab w:val="num" w:pos="720"/>
        </w:tabs>
        <w:ind w:left="720" w:hanging="360"/>
      </w:pPr>
      <w:rPr>
        <w:b w:val="0"/>
      </w:rPr>
    </w:lvl>
    <w:lvl w:ilvl="1" w:tplc="A844CF7A">
      <w:start w:val="1"/>
      <w:numFmt w:val="decimal"/>
      <w:lvlText w:val="%2."/>
      <w:lvlJc w:val="left"/>
      <w:pPr>
        <w:tabs>
          <w:tab w:val="num" w:pos="720"/>
        </w:tabs>
        <w:ind w:left="720" w:hanging="360"/>
      </w:pPr>
      <w:rPr>
        <w:b w:val="0"/>
      </w:rPr>
    </w:lvl>
    <w:lvl w:ilvl="2" w:tplc="0415001B">
      <w:start w:val="1"/>
      <w:numFmt w:val="lowerRoman"/>
      <w:lvlText w:val="%3."/>
      <w:lvlJc w:val="right"/>
      <w:pPr>
        <w:tabs>
          <w:tab w:val="num" w:pos="2160"/>
        </w:tabs>
        <w:ind w:left="2160" w:hanging="180"/>
      </w:pPr>
    </w:lvl>
    <w:lvl w:ilvl="3" w:tplc="782C8C72">
      <w:start w:val="1"/>
      <w:numFmt w:val="decimal"/>
      <w:lvlText w:val="%4)"/>
      <w:lvlJc w:val="left"/>
      <w:pPr>
        <w:ind w:left="2880" w:hanging="360"/>
      </w:pPr>
      <w:rPr>
        <w:rFonts w:hint="default"/>
      </w:rPr>
    </w:lvl>
    <w:lvl w:ilvl="4" w:tplc="01BC0C6E">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7" w15:restartNumberingAfterBreak="0">
    <w:nsid w:val="3DF949BE"/>
    <w:multiLevelType w:val="hybridMultilevel"/>
    <w:tmpl w:val="730C01B0"/>
    <w:lvl w:ilvl="0" w:tplc="1188FBDA">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40400854"/>
    <w:multiLevelType w:val="hybridMultilevel"/>
    <w:tmpl w:val="47E6D06C"/>
    <w:lvl w:ilvl="0" w:tplc="B192A97A">
      <w:start w:val="1"/>
      <w:numFmt w:val="decimal"/>
      <w:lvlText w:val="%1)"/>
      <w:lvlJc w:val="left"/>
      <w:pPr>
        <w:ind w:left="916" w:hanging="360"/>
      </w:pPr>
      <w:rPr>
        <w:rFonts w:cs="Times New Roman" w:hint="default"/>
      </w:rPr>
    </w:lvl>
    <w:lvl w:ilvl="1" w:tplc="04150019">
      <w:start w:val="1"/>
      <w:numFmt w:val="lowerLetter"/>
      <w:lvlText w:val="%2."/>
      <w:lvlJc w:val="left"/>
      <w:pPr>
        <w:ind w:left="1636" w:hanging="360"/>
      </w:pPr>
      <w:rPr>
        <w:rFonts w:cs="Times New Roman"/>
      </w:rPr>
    </w:lvl>
    <w:lvl w:ilvl="2" w:tplc="0415001B">
      <w:start w:val="1"/>
      <w:numFmt w:val="lowerRoman"/>
      <w:lvlText w:val="%3."/>
      <w:lvlJc w:val="right"/>
      <w:pPr>
        <w:ind w:left="2356" w:hanging="180"/>
      </w:pPr>
      <w:rPr>
        <w:rFonts w:cs="Times New Roman"/>
      </w:rPr>
    </w:lvl>
    <w:lvl w:ilvl="3" w:tplc="0415000F">
      <w:start w:val="1"/>
      <w:numFmt w:val="decimal"/>
      <w:lvlText w:val="%4."/>
      <w:lvlJc w:val="left"/>
      <w:pPr>
        <w:ind w:left="3076" w:hanging="360"/>
      </w:pPr>
      <w:rPr>
        <w:rFonts w:cs="Times New Roman"/>
      </w:rPr>
    </w:lvl>
    <w:lvl w:ilvl="4" w:tplc="04150019">
      <w:start w:val="1"/>
      <w:numFmt w:val="lowerLetter"/>
      <w:lvlText w:val="%5."/>
      <w:lvlJc w:val="left"/>
      <w:pPr>
        <w:ind w:left="3796" w:hanging="360"/>
      </w:pPr>
      <w:rPr>
        <w:rFonts w:cs="Times New Roman"/>
      </w:rPr>
    </w:lvl>
    <w:lvl w:ilvl="5" w:tplc="0415001B">
      <w:start w:val="1"/>
      <w:numFmt w:val="lowerRoman"/>
      <w:lvlText w:val="%6."/>
      <w:lvlJc w:val="right"/>
      <w:pPr>
        <w:ind w:left="4516" w:hanging="180"/>
      </w:pPr>
      <w:rPr>
        <w:rFonts w:cs="Times New Roman"/>
      </w:rPr>
    </w:lvl>
    <w:lvl w:ilvl="6" w:tplc="0415000F">
      <w:start w:val="1"/>
      <w:numFmt w:val="decimal"/>
      <w:lvlText w:val="%7."/>
      <w:lvlJc w:val="left"/>
      <w:pPr>
        <w:ind w:left="5236" w:hanging="360"/>
      </w:pPr>
      <w:rPr>
        <w:rFonts w:cs="Times New Roman"/>
      </w:rPr>
    </w:lvl>
    <w:lvl w:ilvl="7" w:tplc="04150019">
      <w:start w:val="1"/>
      <w:numFmt w:val="lowerLetter"/>
      <w:lvlText w:val="%8."/>
      <w:lvlJc w:val="left"/>
      <w:pPr>
        <w:ind w:left="5956" w:hanging="360"/>
      </w:pPr>
      <w:rPr>
        <w:rFonts w:cs="Times New Roman"/>
      </w:rPr>
    </w:lvl>
    <w:lvl w:ilvl="8" w:tplc="0415001B">
      <w:start w:val="1"/>
      <w:numFmt w:val="lowerRoman"/>
      <w:lvlText w:val="%9."/>
      <w:lvlJc w:val="right"/>
      <w:pPr>
        <w:ind w:left="6676" w:hanging="180"/>
      </w:pPr>
      <w:rPr>
        <w:rFonts w:cs="Times New Roman"/>
      </w:rPr>
    </w:lvl>
  </w:abstractNum>
  <w:abstractNum w:abstractNumId="19" w15:restartNumberingAfterBreak="0">
    <w:nsid w:val="436650B4"/>
    <w:multiLevelType w:val="multilevel"/>
    <w:tmpl w:val="DC52DC8A"/>
    <w:lvl w:ilvl="0">
      <w:start w:val="1"/>
      <w:numFmt w:val="decimal"/>
      <w:lvlText w:val="%1."/>
      <w:lvlJc w:val="left"/>
      <w:pPr>
        <w:tabs>
          <w:tab w:val="num" w:pos="1077"/>
        </w:tabs>
        <w:ind w:left="1077" w:hanging="360"/>
      </w:pPr>
      <w:rPr>
        <w:rFonts w:cs="Times New Roman"/>
      </w:rPr>
    </w:lvl>
    <w:lvl w:ilvl="1">
      <w:start w:val="1"/>
      <w:numFmt w:val="decimal"/>
      <w:lvlText w:val="%2."/>
      <w:lvlJc w:val="left"/>
      <w:pPr>
        <w:tabs>
          <w:tab w:val="num" w:pos="1797"/>
        </w:tabs>
        <w:ind w:left="1797" w:hanging="360"/>
      </w:pPr>
      <w:rPr>
        <w:rFonts w:cs="Times New Roman"/>
      </w:rPr>
    </w:lvl>
    <w:lvl w:ilvl="2">
      <w:start w:val="1"/>
      <w:numFmt w:val="decimal"/>
      <w:lvlText w:val="%3."/>
      <w:lvlJc w:val="left"/>
      <w:pPr>
        <w:tabs>
          <w:tab w:val="num" w:pos="2517"/>
        </w:tabs>
        <w:ind w:left="2517" w:hanging="360"/>
      </w:pPr>
      <w:rPr>
        <w:rFonts w:cs="Times New Roman"/>
      </w:rPr>
    </w:lvl>
    <w:lvl w:ilvl="3">
      <w:start w:val="1"/>
      <w:numFmt w:val="decimal"/>
      <w:lvlText w:val="%4."/>
      <w:lvlJc w:val="left"/>
      <w:pPr>
        <w:tabs>
          <w:tab w:val="num" w:pos="3237"/>
        </w:tabs>
        <w:ind w:left="3237" w:hanging="360"/>
      </w:pPr>
      <w:rPr>
        <w:rFonts w:cs="Times New Roman"/>
      </w:rPr>
    </w:lvl>
    <w:lvl w:ilvl="4">
      <w:start w:val="1"/>
      <w:numFmt w:val="decimal"/>
      <w:lvlText w:val="%5."/>
      <w:lvlJc w:val="left"/>
      <w:pPr>
        <w:tabs>
          <w:tab w:val="num" w:pos="3957"/>
        </w:tabs>
        <w:ind w:left="3957" w:hanging="360"/>
      </w:pPr>
      <w:rPr>
        <w:rFonts w:cs="Times New Roman"/>
      </w:rPr>
    </w:lvl>
    <w:lvl w:ilvl="5">
      <w:start w:val="1"/>
      <w:numFmt w:val="decimal"/>
      <w:lvlText w:val="%6."/>
      <w:lvlJc w:val="left"/>
      <w:pPr>
        <w:tabs>
          <w:tab w:val="num" w:pos="4677"/>
        </w:tabs>
        <w:ind w:left="4677" w:hanging="360"/>
      </w:pPr>
      <w:rPr>
        <w:rFonts w:cs="Times New Roman"/>
      </w:rPr>
    </w:lvl>
    <w:lvl w:ilvl="6">
      <w:start w:val="1"/>
      <w:numFmt w:val="decimal"/>
      <w:lvlText w:val="%7."/>
      <w:lvlJc w:val="left"/>
      <w:pPr>
        <w:tabs>
          <w:tab w:val="num" w:pos="5397"/>
        </w:tabs>
        <w:ind w:left="5397" w:hanging="360"/>
      </w:pPr>
      <w:rPr>
        <w:rFonts w:cs="Times New Roman"/>
      </w:rPr>
    </w:lvl>
    <w:lvl w:ilvl="7">
      <w:start w:val="1"/>
      <w:numFmt w:val="decimal"/>
      <w:lvlText w:val="%8."/>
      <w:lvlJc w:val="left"/>
      <w:pPr>
        <w:tabs>
          <w:tab w:val="num" w:pos="6117"/>
        </w:tabs>
        <w:ind w:left="6117" w:hanging="360"/>
      </w:pPr>
      <w:rPr>
        <w:rFonts w:cs="Times New Roman"/>
      </w:rPr>
    </w:lvl>
    <w:lvl w:ilvl="8">
      <w:start w:val="1"/>
      <w:numFmt w:val="decimal"/>
      <w:lvlText w:val="%9."/>
      <w:lvlJc w:val="left"/>
      <w:pPr>
        <w:tabs>
          <w:tab w:val="num" w:pos="6837"/>
        </w:tabs>
        <w:ind w:left="6837" w:hanging="360"/>
      </w:pPr>
      <w:rPr>
        <w:rFonts w:cs="Times New Roman"/>
      </w:rPr>
    </w:lvl>
  </w:abstractNum>
  <w:abstractNum w:abstractNumId="20" w15:restartNumberingAfterBreak="0">
    <w:nsid w:val="491621AF"/>
    <w:multiLevelType w:val="hybridMultilevel"/>
    <w:tmpl w:val="6E3C59C2"/>
    <w:lvl w:ilvl="0" w:tplc="DC94B3AC">
      <w:start w:val="1"/>
      <w:numFmt w:val="lowerLetter"/>
      <w:lvlText w:val="%1)"/>
      <w:lvlJc w:val="left"/>
      <w:pPr>
        <w:ind w:left="71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4B0C52C8"/>
    <w:multiLevelType w:val="multilevel"/>
    <w:tmpl w:val="DC52DC8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15:restartNumberingAfterBreak="0">
    <w:nsid w:val="4B76301A"/>
    <w:multiLevelType w:val="hybridMultilevel"/>
    <w:tmpl w:val="2C401CA6"/>
    <w:lvl w:ilvl="0" w:tplc="622A5EB6">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C7F6742"/>
    <w:multiLevelType w:val="hybridMultilevel"/>
    <w:tmpl w:val="8B3E600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15:restartNumberingAfterBreak="0">
    <w:nsid w:val="4FCB6093"/>
    <w:multiLevelType w:val="hybridMultilevel"/>
    <w:tmpl w:val="75300F66"/>
    <w:lvl w:ilvl="0" w:tplc="2778AFE0">
      <w:start w:val="5"/>
      <w:numFmt w:val="decimal"/>
      <w:lvlText w:val="%1."/>
      <w:lvlJc w:val="left"/>
      <w:pPr>
        <w:tabs>
          <w:tab w:val="num" w:pos="-3"/>
        </w:tabs>
        <w:ind w:left="7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6E48CC"/>
    <w:multiLevelType w:val="hybridMultilevel"/>
    <w:tmpl w:val="33DE54A4"/>
    <w:lvl w:ilvl="0" w:tplc="99BC37F6">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1492223"/>
    <w:multiLevelType w:val="hybridMultilevel"/>
    <w:tmpl w:val="261C57B4"/>
    <w:lvl w:ilvl="0" w:tplc="0415000F">
      <w:start w:val="1"/>
      <w:numFmt w:val="decimal"/>
      <w:lvlText w:val="%1."/>
      <w:lvlJc w:val="left"/>
      <w:pPr>
        <w:ind w:left="720" w:hanging="360"/>
      </w:pPr>
      <w:rPr>
        <w:rFonts w:hint="default"/>
      </w:rPr>
    </w:lvl>
    <w:lvl w:ilvl="1" w:tplc="169CD74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7482E6E"/>
    <w:multiLevelType w:val="hybridMultilevel"/>
    <w:tmpl w:val="1D2227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9B2A5F"/>
    <w:multiLevelType w:val="hybridMultilevel"/>
    <w:tmpl w:val="7AC0B6F4"/>
    <w:lvl w:ilvl="0" w:tplc="77FC761C">
      <w:start w:val="4"/>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A355A4"/>
    <w:multiLevelType w:val="hybridMultilevel"/>
    <w:tmpl w:val="7414BE56"/>
    <w:lvl w:ilvl="0" w:tplc="0415000F">
      <w:start w:val="1"/>
      <w:numFmt w:val="decimal"/>
      <w:lvlText w:val="%1."/>
      <w:lvlJc w:val="left"/>
      <w:pPr>
        <w:tabs>
          <w:tab w:val="num" w:pos="720"/>
        </w:tabs>
        <w:ind w:left="720" w:hanging="360"/>
      </w:pPr>
    </w:lvl>
    <w:lvl w:ilvl="1" w:tplc="88AEDFB4">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5EC16223"/>
    <w:multiLevelType w:val="multilevel"/>
    <w:tmpl w:val="DC52DC8A"/>
    <w:lvl w:ilvl="0">
      <w:start w:val="1"/>
      <w:numFmt w:val="decimal"/>
      <w:lvlText w:val="%1."/>
      <w:lvlJc w:val="left"/>
      <w:pPr>
        <w:tabs>
          <w:tab w:val="num" w:pos="1077"/>
        </w:tabs>
        <w:ind w:left="1077" w:hanging="360"/>
      </w:pPr>
      <w:rPr>
        <w:rFonts w:cs="Times New Roman"/>
      </w:rPr>
    </w:lvl>
    <w:lvl w:ilvl="1">
      <w:start w:val="1"/>
      <w:numFmt w:val="decimal"/>
      <w:lvlText w:val="%2."/>
      <w:lvlJc w:val="left"/>
      <w:pPr>
        <w:tabs>
          <w:tab w:val="num" w:pos="1797"/>
        </w:tabs>
        <w:ind w:left="1797" w:hanging="360"/>
      </w:pPr>
      <w:rPr>
        <w:rFonts w:cs="Times New Roman"/>
      </w:rPr>
    </w:lvl>
    <w:lvl w:ilvl="2">
      <w:start w:val="1"/>
      <w:numFmt w:val="decimal"/>
      <w:lvlText w:val="%3."/>
      <w:lvlJc w:val="left"/>
      <w:pPr>
        <w:tabs>
          <w:tab w:val="num" w:pos="2517"/>
        </w:tabs>
        <w:ind w:left="2517" w:hanging="360"/>
      </w:pPr>
      <w:rPr>
        <w:rFonts w:cs="Times New Roman"/>
      </w:rPr>
    </w:lvl>
    <w:lvl w:ilvl="3">
      <w:start w:val="1"/>
      <w:numFmt w:val="decimal"/>
      <w:lvlText w:val="%4."/>
      <w:lvlJc w:val="left"/>
      <w:pPr>
        <w:tabs>
          <w:tab w:val="num" w:pos="3237"/>
        </w:tabs>
        <w:ind w:left="3237" w:hanging="360"/>
      </w:pPr>
      <w:rPr>
        <w:rFonts w:cs="Times New Roman"/>
      </w:rPr>
    </w:lvl>
    <w:lvl w:ilvl="4">
      <w:start w:val="1"/>
      <w:numFmt w:val="decimal"/>
      <w:lvlText w:val="%5."/>
      <w:lvlJc w:val="left"/>
      <w:pPr>
        <w:tabs>
          <w:tab w:val="num" w:pos="3957"/>
        </w:tabs>
        <w:ind w:left="3957" w:hanging="360"/>
      </w:pPr>
      <w:rPr>
        <w:rFonts w:cs="Times New Roman"/>
      </w:rPr>
    </w:lvl>
    <w:lvl w:ilvl="5">
      <w:start w:val="1"/>
      <w:numFmt w:val="decimal"/>
      <w:lvlText w:val="%6."/>
      <w:lvlJc w:val="left"/>
      <w:pPr>
        <w:tabs>
          <w:tab w:val="num" w:pos="4677"/>
        </w:tabs>
        <w:ind w:left="4677" w:hanging="360"/>
      </w:pPr>
      <w:rPr>
        <w:rFonts w:cs="Times New Roman"/>
      </w:rPr>
    </w:lvl>
    <w:lvl w:ilvl="6">
      <w:start w:val="1"/>
      <w:numFmt w:val="decimal"/>
      <w:lvlText w:val="%7."/>
      <w:lvlJc w:val="left"/>
      <w:pPr>
        <w:tabs>
          <w:tab w:val="num" w:pos="5397"/>
        </w:tabs>
        <w:ind w:left="5397" w:hanging="360"/>
      </w:pPr>
      <w:rPr>
        <w:rFonts w:cs="Times New Roman"/>
      </w:rPr>
    </w:lvl>
    <w:lvl w:ilvl="7">
      <w:start w:val="1"/>
      <w:numFmt w:val="decimal"/>
      <w:lvlText w:val="%8."/>
      <w:lvlJc w:val="left"/>
      <w:pPr>
        <w:tabs>
          <w:tab w:val="num" w:pos="6117"/>
        </w:tabs>
        <w:ind w:left="6117" w:hanging="360"/>
      </w:pPr>
      <w:rPr>
        <w:rFonts w:cs="Times New Roman"/>
      </w:rPr>
    </w:lvl>
    <w:lvl w:ilvl="8">
      <w:start w:val="1"/>
      <w:numFmt w:val="decimal"/>
      <w:lvlText w:val="%9."/>
      <w:lvlJc w:val="left"/>
      <w:pPr>
        <w:tabs>
          <w:tab w:val="num" w:pos="6837"/>
        </w:tabs>
        <w:ind w:left="6837" w:hanging="360"/>
      </w:pPr>
      <w:rPr>
        <w:rFonts w:cs="Times New Roman"/>
      </w:rPr>
    </w:lvl>
  </w:abstractNum>
  <w:abstractNum w:abstractNumId="32" w15:restartNumberingAfterBreak="0">
    <w:nsid w:val="5FB61E2B"/>
    <w:multiLevelType w:val="multilevel"/>
    <w:tmpl w:val="434AF43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717D66"/>
    <w:multiLevelType w:val="multilevel"/>
    <w:tmpl w:val="A176B402"/>
    <w:lvl w:ilvl="0">
      <w:start w:val="14"/>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6397857"/>
    <w:multiLevelType w:val="multilevel"/>
    <w:tmpl w:val="588C778E"/>
    <w:lvl w:ilvl="0">
      <w:start w:val="21"/>
      <w:numFmt w:val="decimal"/>
      <w:lvlText w:val="%1."/>
      <w:lvlJc w:val="left"/>
      <w:pPr>
        <w:tabs>
          <w:tab w:val="num" w:pos="0"/>
        </w:tabs>
        <w:ind w:left="720" w:hanging="360"/>
      </w:pPr>
      <w:rPr>
        <w:rFonts w:cs="Times New Roman" w:hint="default"/>
      </w:rPr>
    </w:lvl>
    <w:lvl w:ilvl="1">
      <w:start w:val="1"/>
      <w:numFmt w:val="decimal"/>
      <w:isLgl/>
      <w:lvlText w:val="13.%2."/>
      <w:lvlJc w:val="left"/>
      <w:pPr>
        <w:tabs>
          <w:tab w:val="num" w:pos="0"/>
        </w:tabs>
        <w:ind w:left="840" w:hanging="480"/>
      </w:pPr>
      <w:rPr>
        <w:rFonts w:cs="Times New Roman" w:hint="default"/>
        <w:b/>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35" w15:restartNumberingAfterBreak="0">
    <w:nsid w:val="68914B16"/>
    <w:multiLevelType w:val="hybridMultilevel"/>
    <w:tmpl w:val="7DCC8336"/>
    <w:lvl w:ilvl="0" w:tplc="36ACB87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68E60612"/>
    <w:multiLevelType w:val="hybridMultilevel"/>
    <w:tmpl w:val="613CD34C"/>
    <w:lvl w:ilvl="0" w:tplc="E62A68FE">
      <w:start w:val="1"/>
      <w:numFmt w:val="decimal"/>
      <w:lvlText w:val="%1."/>
      <w:lvlJc w:val="left"/>
      <w:pPr>
        <w:tabs>
          <w:tab w:val="num" w:pos="502"/>
        </w:tabs>
        <w:ind w:left="502" w:hanging="360"/>
      </w:pPr>
      <w:rPr>
        <w:rFonts w:cs="Times New Roman" w:hint="default"/>
      </w:rPr>
    </w:lvl>
    <w:lvl w:ilvl="1" w:tplc="436622D6">
      <w:start w:val="1"/>
      <w:numFmt w:val="decimal"/>
      <w:lvlText w:val="%2)"/>
      <w:lvlJc w:val="left"/>
      <w:pPr>
        <w:tabs>
          <w:tab w:val="num" w:pos="1222"/>
        </w:tabs>
        <w:ind w:left="1222" w:hanging="360"/>
      </w:pPr>
      <w:rPr>
        <w:rFonts w:cs="Times New Roman" w:hint="default"/>
      </w:rPr>
    </w:lvl>
    <w:lvl w:ilvl="2" w:tplc="8C30908E">
      <w:start w:val="6"/>
      <w:numFmt w:val="upperRoman"/>
      <w:lvlText w:val="%3."/>
      <w:lvlJc w:val="left"/>
      <w:pPr>
        <w:ind w:left="2482" w:hanging="720"/>
      </w:pPr>
      <w:rPr>
        <w:rFonts w:cs="Times New Roman" w:hint="default"/>
        <w:b w:val="0"/>
        <w:bCs w:val="0"/>
      </w:rPr>
    </w:lvl>
    <w:lvl w:ilvl="3" w:tplc="0415000F">
      <w:start w:val="1"/>
      <w:numFmt w:val="decimal"/>
      <w:lvlText w:val="%4."/>
      <w:lvlJc w:val="left"/>
      <w:pPr>
        <w:tabs>
          <w:tab w:val="num" w:pos="2662"/>
        </w:tabs>
        <w:ind w:left="2662" w:hanging="360"/>
      </w:pPr>
      <w:rPr>
        <w:rFonts w:cs="Times New Roman"/>
      </w:rPr>
    </w:lvl>
    <w:lvl w:ilvl="4" w:tplc="04150019">
      <w:start w:val="1"/>
      <w:numFmt w:val="lowerLetter"/>
      <w:lvlText w:val="%5."/>
      <w:lvlJc w:val="left"/>
      <w:pPr>
        <w:tabs>
          <w:tab w:val="num" w:pos="3382"/>
        </w:tabs>
        <w:ind w:left="3382" w:hanging="360"/>
      </w:pPr>
      <w:rPr>
        <w:rFonts w:cs="Times New Roman"/>
      </w:rPr>
    </w:lvl>
    <w:lvl w:ilvl="5" w:tplc="0415001B">
      <w:start w:val="1"/>
      <w:numFmt w:val="lowerRoman"/>
      <w:lvlText w:val="%6."/>
      <w:lvlJc w:val="right"/>
      <w:pPr>
        <w:tabs>
          <w:tab w:val="num" w:pos="4102"/>
        </w:tabs>
        <w:ind w:left="4102" w:hanging="180"/>
      </w:pPr>
      <w:rPr>
        <w:rFonts w:cs="Times New Roman"/>
      </w:rPr>
    </w:lvl>
    <w:lvl w:ilvl="6" w:tplc="0415000F">
      <w:start w:val="1"/>
      <w:numFmt w:val="decimal"/>
      <w:lvlText w:val="%7."/>
      <w:lvlJc w:val="left"/>
      <w:pPr>
        <w:tabs>
          <w:tab w:val="num" w:pos="4822"/>
        </w:tabs>
        <w:ind w:left="4822" w:hanging="360"/>
      </w:pPr>
      <w:rPr>
        <w:rFonts w:cs="Times New Roman"/>
      </w:rPr>
    </w:lvl>
    <w:lvl w:ilvl="7" w:tplc="04150019">
      <w:start w:val="1"/>
      <w:numFmt w:val="lowerLetter"/>
      <w:lvlText w:val="%8."/>
      <w:lvlJc w:val="left"/>
      <w:pPr>
        <w:tabs>
          <w:tab w:val="num" w:pos="5542"/>
        </w:tabs>
        <w:ind w:left="5542" w:hanging="360"/>
      </w:pPr>
      <w:rPr>
        <w:rFonts w:cs="Times New Roman"/>
      </w:rPr>
    </w:lvl>
    <w:lvl w:ilvl="8" w:tplc="0415001B">
      <w:start w:val="1"/>
      <w:numFmt w:val="lowerRoman"/>
      <w:lvlText w:val="%9."/>
      <w:lvlJc w:val="right"/>
      <w:pPr>
        <w:tabs>
          <w:tab w:val="num" w:pos="6262"/>
        </w:tabs>
        <w:ind w:left="6262" w:hanging="180"/>
      </w:pPr>
      <w:rPr>
        <w:rFonts w:cs="Times New Roman"/>
      </w:rPr>
    </w:lvl>
  </w:abstractNum>
  <w:abstractNum w:abstractNumId="37" w15:restartNumberingAfterBreak="0">
    <w:nsid w:val="6A905C90"/>
    <w:multiLevelType w:val="multilevel"/>
    <w:tmpl w:val="A1F6D6E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9" w15:restartNumberingAfterBreak="0">
    <w:nsid w:val="6BD801E5"/>
    <w:multiLevelType w:val="multilevel"/>
    <w:tmpl w:val="027245A0"/>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800"/>
        </w:tabs>
        <w:ind w:left="180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decimal"/>
      <w:lvlText w:val="%5."/>
      <w:lvlJc w:val="left"/>
      <w:pPr>
        <w:tabs>
          <w:tab w:val="num" w:pos="3240"/>
        </w:tabs>
        <w:ind w:left="3240" w:hanging="360"/>
      </w:pPr>
      <w:rPr>
        <w:rFonts w:cs="Times New Roman" w:hint="default"/>
      </w:rPr>
    </w:lvl>
    <w:lvl w:ilvl="5">
      <w:start w:val="1"/>
      <w:numFmt w:val="decimal"/>
      <w:lvlText w:val="%6."/>
      <w:lvlJc w:val="left"/>
      <w:pPr>
        <w:tabs>
          <w:tab w:val="num" w:pos="3960"/>
        </w:tabs>
        <w:ind w:left="3960" w:hanging="36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decimal"/>
      <w:lvlText w:val="%8."/>
      <w:lvlJc w:val="left"/>
      <w:pPr>
        <w:tabs>
          <w:tab w:val="num" w:pos="5400"/>
        </w:tabs>
        <w:ind w:left="5400" w:hanging="360"/>
      </w:pPr>
      <w:rPr>
        <w:rFonts w:cs="Times New Roman" w:hint="default"/>
      </w:rPr>
    </w:lvl>
    <w:lvl w:ilvl="8">
      <w:start w:val="1"/>
      <w:numFmt w:val="decimal"/>
      <w:lvlText w:val="%9."/>
      <w:lvlJc w:val="left"/>
      <w:pPr>
        <w:tabs>
          <w:tab w:val="num" w:pos="6120"/>
        </w:tabs>
        <w:ind w:left="6120" w:hanging="360"/>
      </w:pPr>
      <w:rPr>
        <w:rFonts w:cs="Times New Roman" w:hint="default"/>
      </w:rPr>
    </w:lvl>
  </w:abstractNum>
  <w:abstractNum w:abstractNumId="40" w15:restartNumberingAfterBreak="0">
    <w:nsid w:val="702E75A4"/>
    <w:multiLevelType w:val="multilevel"/>
    <w:tmpl w:val="88301D4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rPr>
        <w:rFonts w:ascii="Cambria" w:eastAsia="Times New Roman" w:hAnsi="Cambria"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766C5AFA"/>
    <w:multiLevelType w:val="hybridMultilevel"/>
    <w:tmpl w:val="9A84506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9"/>
  </w:num>
  <w:num w:numId="2">
    <w:abstractNumId w:val="42"/>
  </w:num>
  <w:num w:numId="3">
    <w:abstractNumId w:val="6"/>
  </w:num>
  <w:num w:numId="4">
    <w:abstractNumId w:val="38"/>
  </w:num>
  <w:num w:numId="5">
    <w:abstractNumId w:val="1"/>
  </w:num>
  <w:num w:numId="6">
    <w:abstractNumId w:val="9"/>
  </w:num>
  <w:num w:numId="7">
    <w:abstractNumId w:val="25"/>
  </w:num>
  <w:num w:numId="8">
    <w:abstractNumId w:val="2"/>
  </w:num>
  <w:num w:numId="9">
    <w:abstractNumId w:val="22"/>
  </w:num>
  <w:num w:numId="10">
    <w:abstractNumId w:val="7"/>
  </w:num>
  <w:num w:numId="11">
    <w:abstractNumId w:val="16"/>
  </w:num>
  <w:num w:numId="12">
    <w:abstractNumId w:val="23"/>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26"/>
  </w:num>
  <w:num w:numId="16">
    <w:abstractNumId w:val="41"/>
  </w:num>
  <w:num w:numId="17">
    <w:abstractNumId w:val="21"/>
  </w:num>
  <w:num w:numId="18">
    <w:abstractNumId w:val="35"/>
  </w:num>
  <w:num w:numId="19">
    <w:abstractNumId w:val="27"/>
  </w:num>
  <w:num w:numId="20">
    <w:abstractNumId w:val="0"/>
  </w:num>
  <w:num w:numId="21">
    <w:abstractNumId w:val="14"/>
  </w:num>
  <w:num w:numId="22">
    <w:abstractNumId w:val="15"/>
  </w:num>
  <w:num w:numId="23">
    <w:abstractNumId w:val="39"/>
  </w:num>
  <w:num w:numId="24">
    <w:abstractNumId w:val="8"/>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4"/>
  </w:num>
  <w:num w:numId="28">
    <w:abstractNumId w:val="31"/>
  </w:num>
  <w:num w:numId="29">
    <w:abstractNumId w:val="19"/>
  </w:num>
  <w:num w:numId="30">
    <w:abstractNumId w:val="28"/>
  </w:num>
  <w:num w:numId="31">
    <w:abstractNumId w:val="13"/>
  </w:num>
  <w:num w:numId="32">
    <w:abstractNumId w:val="34"/>
  </w:num>
  <w:num w:numId="33">
    <w:abstractNumId w:val="10"/>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8"/>
  </w:num>
  <w:num w:numId="37">
    <w:abstractNumId w:val="33"/>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3"/>
  </w:num>
  <w:num w:numId="42">
    <w:abstractNumId w:val="32"/>
  </w:num>
  <w:num w:numId="43">
    <w:abstractNumId w:val="3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ławomir Szlendak">
    <w15:presenceInfo w15:providerId="AD" w15:userId="S-1-5-21-2198828578-1525274988-235139508-1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63D"/>
    <w:rsid w:val="00672711"/>
    <w:rsid w:val="007D563D"/>
    <w:rsid w:val="00FC5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AF2B4B2-1C4C-464B-A206-1249422DA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563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D563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563D"/>
  </w:style>
  <w:style w:type="paragraph" w:styleId="Stopka">
    <w:name w:val="footer"/>
    <w:basedOn w:val="Normalny"/>
    <w:link w:val="StopkaZnak"/>
    <w:uiPriority w:val="99"/>
    <w:semiHidden/>
    <w:unhideWhenUsed/>
    <w:rsid w:val="007D563D"/>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7D563D"/>
  </w:style>
  <w:style w:type="paragraph" w:styleId="Tekstkomentarza">
    <w:name w:val="annotation text"/>
    <w:basedOn w:val="Normalny"/>
    <w:link w:val="TekstkomentarzaZnak"/>
    <w:uiPriority w:val="99"/>
    <w:semiHidden/>
    <w:unhideWhenUsed/>
    <w:rsid w:val="007D563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D563D"/>
    <w:rPr>
      <w:sz w:val="20"/>
      <w:szCs w:val="20"/>
    </w:rPr>
  </w:style>
  <w:style w:type="character" w:styleId="Odwoaniedokomentarza">
    <w:name w:val="annotation reference"/>
    <w:uiPriority w:val="99"/>
    <w:semiHidden/>
    <w:rsid w:val="007D563D"/>
    <w:rPr>
      <w:sz w:val="16"/>
      <w:szCs w:val="16"/>
    </w:rPr>
  </w:style>
  <w:style w:type="character" w:styleId="Numerstrony">
    <w:name w:val="page number"/>
    <w:basedOn w:val="Domylnaczcionkaakapitu"/>
    <w:rsid w:val="007D563D"/>
  </w:style>
  <w:style w:type="paragraph" w:styleId="Tekstdymka">
    <w:name w:val="Balloon Text"/>
    <w:basedOn w:val="Normalny"/>
    <w:link w:val="TekstdymkaZnak"/>
    <w:uiPriority w:val="99"/>
    <w:semiHidden/>
    <w:unhideWhenUsed/>
    <w:rsid w:val="007D563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D563D"/>
    <w:rPr>
      <w:rFonts w:ascii="Segoe UI" w:hAnsi="Segoe UI" w:cs="Segoe UI"/>
      <w:sz w:val="18"/>
      <w:szCs w:val="18"/>
    </w:rPr>
  </w:style>
  <w:style w:type="character" w:styleId="Hipercze">
    <w:name w:val="Hyperlink"/>
    <w:basedOn w:val="Domylnaczcionkaakapitu"/>
    <w:uiPriority w:val="99"/>
    <w:unhideWhenUsed/>
    <w:rsid w:val="007D563D"/>
    <w:rPr>
      <w:color w:val="0563C1" w:themeColor="hyperlink"/>
      <w:u w:val="single"/>
    </w:rPr>
  </w:style>
  <w:style w:type="character" w:customStyle="1" w:styleId="Nierozpoznanawzmianka1">
    <w:name w:val="Nierozpoznana wzmianka1"/>
    <w:basedOn w:val="Domylnaczcionkaakapitu"/>
    <w:uiPriority w:val="99"/>
    <w:semiHidden/>
    <w:unhideWhenUsed/>
    <w:rsid w:val="007D563D"/>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7D563D"/>
    <w:rPr>
      <w:b/>
      <w:bCs/>
    </w:rPr>
  </w:style>
  <w:style w:type="character" w:customStyle="1" w:styleId="TematkomentarzaZnak">
    <w:name w:val="Temat komentarza Znak"/>
    <w:basedOn w:val="TekstkomentarzaZnak"/>
    <w:link w:val="Tematkomentarza"/>
    <w:uiPriority w:val="99"/>
    <w:semiHidden/>
    <w:rsid w:val="007D563D"/>
    <w:rPr>
      <w:b/>
      <w:bCs/>
      <w:sz w:val="20"/>
      <w:szCs w:val="20"/>
    </w:rPr>
  </w:style>
  <w:style w:type="paragraph" w:styleId="Akapitzlist">
    <w:name w:val="List Paragraph"/>
    <w:basedOn w:val="Normalny"/>
    <w:uiPriority w:val="34"/>
    <w:qFormat/>
    <w:rsid w:val="007D563D"/>
    <w:pPr>
      <w:ind w:left="720"/>
      <w:contextualSpacing/>
    </w:pPr>
  </w:style>
  <w:style w:type="paragraph" w:customStyle="1" w:styleId="ZnakZnak1ZnakZnak">
    <w:name w:val="Znak Znak1 Znak Znak"/>
    <w:basedOn w:val="Normalny"/>
    <w:rsid w:val="007D563D"/>
    <w:pPr>
      <w:tabs>
        <w:tab w:val="left" w:pos="709"/>
      </w:tabs>
      <w:spacing w:after="0" w:line="240" w:lineRule="auto"/>
    </w:pPr>
    <w:rPr>
      <w:rFonts w:ascii="Tahoma" w:eastAsia="Times New Roman" w:hAnsi="Tahoma"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aneosobowe@skm.pkp.pl" TargetMode="External"/><Relationship Id="rId11" Type="http://schemas.openxmlformats.org/officeDocument/2006/relationships/footer" Target="footer4.xml"/><Relationship Id="rId5" Type="http://schemas.openxmlformats.org/officeDocument/2006/relationships/hyperlink" Target="http://www.skm.pkp.pl/" TargetMode="Externa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8563</Words>
  <Characters>51381</Characters>
  <Application>Microsoft Office Word</Application>
  <DocSecurity>0</DocSecurity>
  <Lines>428</Lines>
  <Paragraphs>119</Paragraphs>
  <ScaleCrop>false</ScaleCrop>
  <Company/>
  <LinksUpToDate>false</LinksUpToDate>
  <CharactersWithSpaces>59825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2</cp:revision>
  <dcterms:created xsi:type="dcterms:W3CDTF">2019-06-19T06:56:00Z</dcterms:created>
  <dcterms:modified xsi:type="dcterms:W3CDTF">2019-06-19T06:56:00Z</dcterms:modified>
</cp:coreProperties>
</file>