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BC2" w:rsidRPr="000D0A25" w:rsidRDefault="00A86BC2" w:rsidP="00A86BC2">
      <w:pPr>
        <w:outlineLvl w:val="0"/>
        <w:rPr>
          <w:b/>
          <w:i/>
          <w:u w:val="single"/>
        </w:rPr>
      </w:pPr>
      <w:r w:rsidRPr="000D0A25">
        <w:rPr>
          <w:b/>
          <w:bCs/>
          <w:u w:val="single"/>
        </w:rPr>
        <w:softHyphen/>
        <w:t xml:space="preserve">SKMMS.ZP.N.39.16 </w:t>
      </w:r>
    </w:p>
    <w:p w:rsidR="00A86BC2" w:rsidRPr="000D0A25" w:rsidRDefault="00A86BC2" w:rsidP="00A86BC2">
      <w:pPr>
        <w:pStyle w:val="Tekstpodstawowy2"/>
        <w:spacing w:before="0"/>
        <w:ind w:left="5672" w:firstLine="709"/>
        <w:rPr>
          <w:b w:val="0"/>
          <w:i/>
        </w:rPr>
      </w:pPr>
      <w:r w:rsidRPr="000D0A25">
        <w:rPr>
          <w:b w:val="0"/>
          <w:i/>
        </w:rPr>
        <w:t>Załącznik nr 3 do SIWZ</w:t>
      </w:r>
    </w:p>
    <w:p w:rsidR="00A86BC2" w:rsidRPr="000D0A25" w:rsidRDefault="00A86BC2" w:rsidP="00A86BC2">
      <w:pPr>
        <w:pStyle w:val="Tekstpodstawowy2"/>
        <w:spacing w:before="0"/>
        <w:ind w:left="5672" w:firstLine="709"/>
        <w:rPr>
          <w:b w:val="0"/>
          <w:i/>
        </w:rPr>
      </w:pPr>
    </w:p>
    <w:p w:rsidR="00DF6E9C" w:rsidRPr="000D0A25" w:rsidRDefault="00DF6E9C" w:rsidP="00DF6E9C">
      <w:pPr>
        <w:pStyle w:val="Tytu0"/>
        <w:rPr>
          <w:sz w:val="24"/>
          <w:szCs w:val="24"/>
        </w:rPr>
      </w:pPr>
      <w:r w:rsidRPr="000D0A25">
        <w:rPr>
          <w:sz w:val="24"/>
          <w:szCs w:val="24"/>
        </w:rPr>
        <w:t>UMOWA SPRZEDAŻY  NR SKM -……………./1</w:t>
      </w:r>
      <w:r w:rsidR="00A605F1" w:rsidRPr="000D0A25">
        <w:rPr>
          <w:sz w:val="24"/>
          <w:szCs w:val="24"/>
        </w:rPr>
        <w:t>6</w:t>
      </w:r>
    </w:p>
    <w:p w:rsidR="001543D5" w:rsidRPr="000D0A25" w:rsidRDefault="001543D5" w:rsidP="00190FFF">
      <w:pPr>
        <w:widowControl w:val="0"/>
        <w:jc w:val="center"/>
        <w:rPr>
          <w:b/>
          <w:bCs/>
        </w:rPr>
      </w:pPr>
      <w:r w:rsidRPr="000D0A25">
        <w:rPr>
          <w:b/>
          <w:bCs/>
        </w:rPr>
        <w:t>PKP SZYBKA KOLEJ MIEJSKA W TRÓJMIEŚCIE SP. Z O.O.</w:t>
      </w:r>
    </w:p>
    <w:p w:rsidR="001543D5" w:rsidRPr="000D0A25" w:rsidRDefault="001543D5" w:rsidP="00662BA7">
      <w:r w:rsidRPr="000D0A25">
        <w:t xml:space="preserve">zawarta w dniu </w:t>
      </w:r>
      <w:r w:rsidRPr="000D0A25">
        <w:rPr>
          <w:b/>
          <w:bCs/>
        </w:rPr>
        <w:t>…………..201</w:t>
      </w:r>
      <w:r w:rsidR="00032F45" w:rsidRPr="000D0A25">
        <w:rPr>
          <w:b/>
          <w:bCs/>
        </w:rPr>
        <w:t>5</w:t>
      </w:r>
      <w:r w:rsidRPr="000D0A25">
        <w:t xml:space="preserve"> roku  w Gdyni pomiędzy : </w:t>
      </w:r>
    </w:p>
    <w:p w:rsidR="002E7C7C" w:rsidRPr="000D0A25" w:rsidRDefault="002E7C7C" w:rsidP="002E7C7C">
      <w:pPr>
        <w:jc w:val="both"/>
        <w:rPr>
          <w:b/>
          <w:bCs/>
        </w:rPr>
      </w:pPr>
      <w:r w:rsidRPr="000D0A25">
        <w:rPr>
          <w:b/>
          <w:bCs/>
        </w:rPr>
        <w:t xml:space="preserve">PKP Szybka Kolej Miejska w Trójmieście Sp. z o.o. </w:t>
      </w:r>
      <w:r w:rsidRPr="000D0A25">
        <w:t xml:space="preserve">adres: 81-002 Gdynia, </w:t>
      </w:r>
      <w:r w:rsidR="008B64AA" w:rsidRPr="000D0A25">
        <w:t xml:space="preserve">                          </w:t>
      </w:r>
      <w:r w:rsidRPr="000D0A25">
        <w:t xml:space="preserve">ul. Morska 350A zarejestrowaną w rejestrze przedsiębiorców prowadzonym przez Sąd Rejonowy Gdańsk – Północ w Gdańsku, VIII Wydział Gospodarczy Krajowego Rejestru Sądowego pod numerem KRS 0000076705, NIP 958-13-70-512, REGON </w:t>
      </w:r>
      <w:r w:rsidR="00A605F1" w:rsidRPr="000D0A25">
        <w:t>192488478, KAPITAŁ ZAKŁADOWY  155</w:t>
      </w:r>
      <w:r w:rsidRPr="000D0A25">
        <w:t> </w:t>
      </w:r>
      <w:r w:rsidR="00A605F1" w:rsidRPr="000D0A25">
        <w:t>185</w:t>
      </w:r>
      <w:r w:rsidR="00032F45" w:rsidRPr="000D0A25">
        <w:t> 5</w:t>
      </w:r>
      <w:r w:rsidRPr="000D0A25">
        <w:t>00,00 zł, reprezentowaną przez:</w:t>
      </w:r>
    </w:p>
    <w:p w:rsidR="001543D5" w:rsidRPr="000D0A25" w:rsidRDefault="001543D5" w:rsidP="00662BA7">
      <w:pPr>
        <w:jc w:val="both"/>
      </w:pPr>
      <w:r w:rsidRPr="000D0A25">
        <w:t>Macieja Lignowskiego – Prezesa Zarządu</w:t>
      </w:r>
    </w:p>
    <w:p w:rsidR="001543D5" w:rsidRPr="000D0A25" w:rsidRDefault="001543D5" w:rsidP="00662BA7">
      <w:pPr>
        <w:jc w:val="both"/>
      </w:pPr>
      <w:r w:rsidRPr="000D0A25">
        <w:t>Bartłomieja Buczka  – Członka Zarządu</w:t>
      </w:r>
    </w:p>
    <w:p w:rsidR="001543D5" w:rsidRPr="000D0A25" w:rsidRDefault="000A695E" w:rsidP="00662BA7">
      <w:r w:rsidRPr="000D0A25">
        <w:t xml:space="preserve">zwaną dalej </w:t>
      </w:r>
      <w:r w:rsidR="00EE2AF3" w:rsidRPr="000D0A25">
        <w:t>„Zamawiającym”</w:t>
      </w:r>
      <w:r w:rsidR="001543D5" w:rsidRPr="000D0A25">
        <w:t>,</w:t>
      </w:r>
      <w:r w:rsidR="00A86BC2" w:rsidRPr="000D0A25">
        <w:t xml:space="preserve"> </w:t>
      </w:r>
      <w:r w:rsidR="001543D5" w:rsidRPr="000D0A25">
        <w:t xml:space="preserve">a </w:t>
      </w:r>
    </w:p>
    <w:p w:rsidR="001543D5" w:rsidRPr="000D0A25" w:rsidRDefault="001543D5" w:rsidP="00662BA7">
      <w:pPr>
        <w:jc w:val="both"/>
        <w:rPr>
          <w:b/>
          <w:bCs/>
        </w:rPr>
      </w:pPr>
      <w:r w:rsidRPr="000D0A25">
        <w:rPr>
          <w:b/>
          <w:bCs/>
        </w:rPr>
        <w:t xml:space="preserve">……………………………………………... </w:t>
      </w:r>
      <w:r w:rsidRPr="000D0A25">
        <w:t>adres: ……………………………………… zarejestrowaną w rejestrze przedsiębiorców prowadzonym przez Sąd Rejonowy dla miasta …………………., ………….. Wydział Gospodarczy Krajowego Rejestru Sądowego pod numerem KRS ………………, NIP ……………….., REGON ………………, KAPITAŁ ZAKŁADOWY  …………………….. zł,  reprezentowaną przez:</w:t>
      </w:r>
    </w:p>
    <w:p w:rsidR="001543D5" w:rsidRPr="000D0A25" w:rsidRDefault="001543D5" w:rsidP="00662BA7">
      <w:pPr>
        <w:jc w:val="both"/>
        <w:rPr>
          <w:b/>
          <w:bCs/>
        </w:rPr>
      </w:pPr>
      <w:r w:rsidRPr="000D0A25">
        <w:rPr>
          <w:b/>
          <w:bCs/>
        </w:rPr>
        <w:t>…………………………………………….</w:t>
      </w:r>
    </w:p>
    <w:p w:rsidR="001543D5" w:rsidRPr="000D0A25" w:rsidRDefault="001543D5" w:rsidP="00662BA7">
      <w:pPr>
        <w:pStyle w:val="Nagwek2"/>
        <w:jc w:val="left"/>
        <w:rPr>
          <w:b/>
          <w:bCs/>
        </w:rPr>
      </w:pPr>
      <w:r w:rsidRPr="000D0A25">
        <w:t>zwaną dalej  „WYKONAWCĄ</w:t>
      </w:r>
      <w:r w:rsidR="008B64AA" w:rsidRPr="000D0A25">
        <w:t xml:space="preserve">” </w:t>
      </w:r>
      <w:r w:rsidRPr="000D0A25">
        <w:rPr>
          <w:b/>
          <w:bCs/>
          <w:caps/>
        </w:rPr>
        <w:t xml:space="preserve">- </w:t>
      </w:r>
      <w:r w:rsidRPr="000D0A25">
        <w:t>o następującej treści:</w:t>
      </w:r>
    </w:p>
    <w:p w:rsidR="001543D5" w:rsidRPr="000D0A25" w:rsidRDefault="001543D5" w:rsidP="00662BA7"/>
    <w:p w:rsidR="001543D5" w:rsidRPr="000D0A25" w:rsidRDefault="001543D5" w:rsidP="00662BA7">
      <w:pPr>
        <w:pStyle w:val="Nagwek2"/>
        <w:jc w:val="center"/>
        <w:rPr>
          <w:b/>
          <w:bCs/>
        </w:rPr>
      </w:pPr>
      <w:r w:rsidRPr="000D0A25">
        <w:rPr>
          <w:b/>
          <w:bCs/>
        </w:rPr>
        <w:t>I .    Przed</w:t>
      </w:r>
      <w:r w:rsidR="006D32BC" w:rsidRPr="000D0A25">
        <w:rPr>
          <w:b/>
          <w:bCs/>
        </w:rPr>
        <w:t>miot umowy i obowiązki WYKONAWCY</w:t>
      </w:r>
    </w:p>
    <w:p w:rsidR="001543D5" w:rsidRPr="000D0A25" w:rsidRDefault="001543D5" w:rsidP="00662BA7">
      <w:pPr>
        <w:widowControl w:val="0"/>
        <w:jc w:val="center"/>
      </w:pPr>
      <w:r w:rsidRPr="000D0A25">
        <w:rPr>
          <w:b/>
          <w:bCs/>
          <w:snapToGrid w:val="0"/>
          <w:lang w:eastAsia="en-US"/>
        </w:rPr>
        <w:t>§ 1</w:t>
      </w:r>
    </w:p>
    <w:p w:rsidR="001543D5" w:rsidRPr="000D0A25" w:rsidRDefault="001543D5" w:rsidP="00A67DD7">
      <w:pPr>
        <w:pStyle w:val="Tekstpodstawowy3"/>
        <w:numPr>
          <w:ilvl w:val="0"/>
          <w:numId w:val="39"/>
        </w:numPr>
        <w:spacing w:before="0"/>
        <w:ind w:left="284" w:hanging="284"/>
        <w:rPr>
          <w:i w:val="0"/>
          <w:iCs w:val="0"/>
        </w:rPr>
      </w:pPr>
      <w:r w:rsidRPr="000D0A25">
        <w:rPr>
          <w:i w:val="0"/>
          <w:iCs w:val="0"/>
        </w:rPr>
        <w:t xml:space="preserve">Przedmiotem umowy jest wykonywanie przez WYKONAWCĘ – w imieniu i na rzecz </w:t>
      </w:r>
      <w:r w:rsidR="000A695E" w:rsidRPr="000D0A25">
        <w:rPr>
          <w:i w:val="0"/>
          <w:iCs w:val="0"/>
        </w:rPr>
        <w:t>ZAMAWIAJĄCEGO</w:t>
      </w:r>
      <w:r w:rsidRPr="000D0A25">
        <w:rPr>
          <w:i w:val="0"/>
          <w:iCs w:val="0"/>
        </w:rPr>
        <w:t xml:space="preserve"> następujących czynności:</w:t>
      </w:r>
    </w:p>
    <w:p w:rsidR="001543D5" w:rsidRPr="000D0A25" w:rsidRDefault="001543D5" w:rsidP="00A67DD7">
      <w:pPr>
        <w:pStyle w:val="Akapitzlist"/>
        <w:numPr>
          <w:ilvl w:val="0"/>
          <w:numId w:val="35"/>
        </w:numPr>
        <w:ind w:left="567" w:hanging="283"/>
        <w:jc w:val="both"/>
      </w:pPr>
      <w:r w:rsidRPr="000D0A25">
        <w:t xml:space="preserve">sprzedaż biletów </w:t>
      </w:r>
      <w:r w:rsidR="00D01F69" w:rsidRPr="000D0A25">
        <w:t>na przejazd – jednorazowych i okresowych – wydawanych na podstawie Taryfy przewozowej PKP SKM (TP-SKM) z zastosowaniem cen zawartych w Cenniku usług przewozowych (C-SKM)</w:t>
      </w:r>
      <w:r w:rsidR="009E6B20" w:rsidRPr="000D0A25">
        <w:t>,</w:t>
      </w:r>
      <w:r w:rsidR="00D01F69" w:rsidRPr="000D0A25">
        <w:t xml:space="preserve"> a także sprzedaż biletów jednorazowych i okresowych według innych ofert, taryf i cenników stosowanych przez </w:t>
      </w:r>
      <w:r w:rsidR="000A695E" w:rsidRPr="000D0A25">
        <w:rPr>
          <w:iCs/>
        </w:rPr>
        <w:t>ZAMAWIAJĄCEGO</w:t>
      </w:r>
      <w:r w:rsidR="000A695E" w:rsidRPr="000D0A25">
        <w:t xml:space="preserve"> </w:t>
      </w:r>
      <w:r w:rsidR="00D01F69" w:rsidRPr="000D0A25">
        <w:t xml:space="preserve">lub honorowanych przez  </w:t>
      </w:r>
      <w:r w:rsidR="000A695E" w:rsidRPr="000D0A25">
        <w:rPr>
          <w:iCs/>
        </w:rPr>
        <w:t>ZAMAWIAJĄCEGO</w:t>
      </w:r>
      <w:r w:rsidR="000A695E" w:rsidRPr="000D0A25">
        <w:t xml:space="preserve"> </w:t>
      </w:r>
      <w:r w:rsidRPr="000D0A25">
        <w:t>oraz ofert specjalnych</w:t>
      </w:r>
      <w:r w:rsidR="00D01F69" w:rsidRPr="000D0A25">
        <w:t xml:space="preserve"> na przewóz osób</w:t>
      </w:r>
      <w:r w:rsidRPr="000D0A25">
        <w:t xml:space="preserve">, ogłaszanych przez </w:t>
      </w:r>
      <w:r w:rsidR="000A695E" w:rsidRPr="000D0A25">
        <w:rPr>
          <w:iCs/>
        </w:rPr>
        <w:t>ZAMAWIAJĄCEGO</w:t>
      </w:r>
      <w:r w:rsidR="000A695E" w:rsidRPr="000D0A25">
        <w:t xml:space="preserve"> </w:t>
      </w:r>
      <w:r w:rsidRPr="000D0A25">
        <w:t xml:space="preserve">w sposób zwyczajowo przyjęty; </w:t>
      </w:r>
    </w:p>
    <w:p w:rsidR="001543D5" w:rsidRPr="000D0A25" w:rsidRDefault="001543D5" w:rsidP="00A67DD7">
      <w:pPr>
        <w:pStyle w:val="Akapitzlist"/>
        <w:numPr>
          <w:ilvl w:val="0"/>
          <w:numId w:val="35"/>
        </w:numPr>
        <w:ind w:left="567" w:hanging="283"/>
        <w:jc w:val="both"/>
      </w:pPr>
      <w:r w:rsidRPr="000D0A25">
        <w:t xml:space="preserve">sprzedaż biletów na przewóz rzeczy i zwierząt pod opieką podróżnego; </w:t>
      </w:r>
    </w:p>
    <w:p w:rsidR="001543D5" w:rsidRPr="000D0A25" w:rsidRDefault="001543D5" w:rsidP="00A67DD7">
      <w:pPr>
        <w:pStyle w:val="Akapitzlist"/>
        <w:numPr>
          <w:ilvl w:val="0"/>
          <w:numId w:val="35"/>
        </w:numPr>
        <w:ind w:left="567" w:hanging="283"/>
        <w:jc w:val="both"/>
      </w:pPr>
      <w:r w:rsidRPr="000D0A25">
        <w:t xml:space="preserve">dokonywanie </w:t>
      </w:r>
      <w:r w:rsidR="009105F2" w:rsidRPr="000D0A25">
        <w:t xml:space="preserve">zmian umowy przewozu – w sposób określony w Regulaminie przewozu osób, rzeczy i zwierząt przez PKP SKM w Trójmieście sp. z o.o. (RPO-SKM) oraz innych obowiązujących </w:t>
      </w:r>
      <w:r w:rsidR="009E6B20" w:rsidRPr="000D0A25">
        <w:t xml:space="preserve">w </w:t>
      </w:r>
      <w:r w:rsidR="009105F2" w:rsidRPr="000D0A25">
        <w:t xml:space="preserve"> </w:t>
      </w:r>
      <w:r w:rsidR="000A695E" w:rsidRPr="000D0A25">
        <w:t xml:space="preserve">PKP </w:t>
      </w:r>
      <w:r w:rsidR="009105F2" w:rsidRPr="000D0A25">
        <w:t xml:space="preserve">SKM  regulaminów, w tym zasad stosowania ofert specjalnych, a także </w:t>
      </w:r>
      <w:r w:rsidRPr="000D0A25">
        <w:t>zwrotów za częściowo i całkowicie niewykorzystane bilety, w ramach obowiązujących przepisów;</w:t>
      </w:r>
    </w:p>
    <w:p w:rsidR="001543D5" w:rsidRPr="000D0A25" w:rsidRDefault="001543D5" w:rsidP="00A67DD7">
      <w:pPr>
        <w:pStyle w:val="Akapitzlist"/>
        <w:numPr>
          <w:ilvl w:val="0"/>
          <w:numId w:val="35"/>
        </w:numPr>
        <w:ind w:left="567" w:hanging="283"/>
        <w:jc w:val="both"/>
      </w:pPr>
      <w:r w:rsidRPr="000D0A25">
        <w:t>sprzedaż biletów metropolitalnych;</w:t>
      </w:r>
    </w:p>
    <w:p w:rsidR="001543D5" w:rsidRPr="000D0A25" w:rsidRDefault="001543D5" w:rsidP="00A67DD7">
      <w:pPr>
        <w:pStyle w:val="Akapitzlist"/>
        <w:numPr>
          <w:ilvl w:val="0"/>
          <w:numId w:val="35"/>
        </w:numPr>
        <w:ind w:left="567" w:hanging="283"/>
        <w:jc w:val="both"/>
      </w:pPr>
      <w:r w:rsidRPr="000D0A25">
        <w:t>udzielanie podróżnym informacji na temat obowiązującego rozkładu jazdy pociągów SKM oraz z zakresu</w:t>
      </w:r>
      <w:r w:rsidR="009105F2" w:rsidRPr="000D0A25">
        <w:t xml:space="preserve"> prawa przewozowego i innych</w:t>
      </w:r>
      <w:r w:rsidRPr="000D0A25">
        <w:t xml:space="preserve"> przepisów dotyczących odprawy osób</w:t>
      </w:r>
      <w:r w:rsidR="009105F2" w:rsidRPr="000D0A25">
        <w:t xml:space="preserve"> oraz zasad przewozu</w:t>
      </w:r>
      <w:r w:rsidRPr="000D0A25">
        <w:t>, rzeczy i zwierząt ponosząc przy tym pełną odpowiedzialność za wiarygodność i rzetelność udzielanych informacji</w:t>
      </w:r>
      <w:r w:rsidR="009105F2" w:rsidRPr="000D0A25">
        <w:t xml:space="preserve"> oraz udzielania informacji o opóźnieniach pociągów oraz o wprowadzonej komunikacji zastępczej – zgodnie z przepisami rozporządzenia 1371/2007</w:t>
      </w:r>
      <w:r w:rsidR="006C70A1" w:rsidRPr="000D0A25">
        <w:t xml:space="preserve"> (ust. 3 pkt 1)</w:t>
      </w:r>
      <w:r w:rsidR="009105F2" w:rsidRPr="000D0A25">
        <w:t>;</w:t>
      </w:r>
    </w:p>
    <w:p w:rsidR="00032F45" w:rsidRPr="000D0A25" w:rsidRDefault="00032F45" w:rsidP="00A67DD7">
      <w:pPr>
        <w:pStyle w:val="Akapitzlist"/>
        <w:numPr>
          <w:ilvl w:val="0"/>
          <w:numId w:val="35"/>
        </w:numPr>
        <w:ind w:left="567" w:hanging="283"/>
        <w:jc w:val="both"/>
        <w:rPr>
          <w:color w:val="4F81BD" w:themeColor="accent1"/>
        </w:rPr>
      </w:pPr>
      <w:r w:rsidRPr="000D0A25">
        <w:t>do przyjmowania należności wynikających z wezwań do zapłaty oraz przyjmowania reklamacji dot. wezwań do z</w:t>
      </w:r>
      <w:r w:rsidR="00A605F1" w:rsidRPr="000D0A25">
        <w:t xml:space="preserve">apłaty na warunkach określonych </w:t>
      </w:r>
      <w:r w:rsidRPr="000D0A25">
        <w:t>w Instrukcji rachunkowo-kasowej dla kas biletowych PKP SKM (SKMf8 (F-8)).</w:t>
      </w:r>
      <w:r w:rsidR="008B64AA" w:rsidRPr="000D0A25">
        <w:t xml:space="preserve"> </w:t>
      </w:r>
      <w:r w:rsidR="00AD423D" w:rsidRPr="000D0A25">
        <w:t>ZAMAWIAJĄCY</w:t>
      </w:r>
      <w:r w:rsidR="008B64AA" w:rsidRPr="000D0A25">
        <w:t xml:space="preserve"> jako Administrator Danych upoważnia Wykonawcę do przetwarzania danych osobowych  podróżnych w zakresie przyjmowania, przechowywania i przekazywania do </w:t>
      </w:r>
      <w:r w:rsidR="00AD423D" w:rsidRPr="000D0A25">
        <w:rPr>
          <w:iCs/>
        </w:rPr>
        <w:t>ZAMAWIAJĄCEGO</w:t>
      </w:r>
      <w:r w:rsidR="00AD423D" w:rsidRPr="000D0A25">
        <w:t xml:space="preserve"> </w:t>
      </w:r>
      <w:r w:rsidR="008B64AA" w:rsidRPr="000D0A25">
        <w:t>reklamacji dotyczących wezwań do zapłaty.</w:t>
      </w:r>
      <w:r w:rsidR="008B64AA" w:rsidRPr="000D0A25">
        <w:rPr>
          <w:color w:val="4F81BD" w:themeColor="accent1"/>
        </w:rPr>
        <w:t xml:space="preserve"> </w:t>
      </w:r>
      <w:r w:rsidR="008B64AA" w:rsidRPr="000D0A25">
        <w:t xml:space="preserve">Wykonawca </w:t>
      </w:r>
      <w:r w:rsidR="008B64AA" w:rsidRPr="000D0A25">
        <w:lastRenderedPageBreak/>
        <w:t>zobowiązany jest przetwarzać dane osobowe w oparciu o zapisy ustawy o ochronie danych osobowych., tj. m.in. wystawić upoważnienia do przetwarzania danych osobowych, dopełnić obowiązku informacyjnego, chronić dane osobowe przed dostępem osób nieupoważnionych;</w:t>
      </w:r>
    </w:p>
    <w:p w:rsidR="001543D5" w:rsidRPr="000D0A25" w:rsidRDefault="001543D5" w:rsidP="00A67DD7">
      <w:pPr>
        <w:pStyle w:val="Akapitzlist"/>
        <w:numPr>
          <w:ilvl w:val="0"/>
          <w:numId w:val="35"/>
        </w:numPr>
        <w:ind w:left="567" w:hanging="283"/>
        <w:jc w:val="both"/>
      </w:pPr>
      <w:r w:rsidRPr="000D0A25">
        <w:t>prowadzenie dokumentacji rachunkowo-kasowej, dokumentującej:</w:t>
      </w:r>
    </w:p>
    <w:p w:rsidR="001543D5" w:rsidRPr="000D0A25" w:rsidRDefault="001543D5" w:rsidP="00A605F1">
      <w:pPr>
        <w:pStyle w:val="Akapitzlist"/>
        <w:numPr>
          <w:ilvl w:val="0"/>
          <w:numId w:val="58"/>
        </w:numPr>
        <w:ind w:left="851" w:hanging="284"/>
        <w:jc w:val="both"/>
      </w:pPr>
      <w:r w:rsidRPr="000D0A25">
        <w:t>otrzymanie biletów i innych druków ścisłego zarachowania,</w:t>
      </w:r>
    </w:p>
    <w:p w:rsidR="00A605F1" w:rsidRPr="000D0A25" w:rsidRDefault="001543D5" w:rsidP="00A605F1">
      <w:pPr>
        <w:pStyle w:val="Akapitzlist"/>
        <w:numPr>
          <w:ilvl w:val="0"/>
          <w:numId w:val="58"/>
        </w:numPr>
        <w:ind w:left="851" w:hanging="284"/>
        <w:jc w:val="both"/>
      </w:pPr>
      <w:r w:rsidRPr="000D0A25">
        <w:t>zużycie biletów i innych druków ścisłego zarachowania,</w:t>
      </w:r>
    </w:p>
    <w:p w:rsidR="00A605F1" w:rsidRPr="000D0A25" w:rsidRDefault="001543D5" w:rsidP="00A605F1">
      <w:pPr>
        <w:pStyle w:val="Akapitzlist"/>
        <w:numPr>
          <w:ilvl w:val="0"/>
          <w:numId w:val="58"/>
        </w:numPr>
        <w:ind w:left="851" w:hanging="284"/>
        <w:jc w:val="both"/>
      </w:pPr>
      <w:r w:rsidRPr="000D0A25">
        <w:t xml:space="preserve"> pozostałości w kasie na miesiąc następny biletów i innych druków ścisłego zarachowania,</w:t>
      </w:r>
    </w:p>
    <w:p w:rsidR="001543D5" w:rsidRPr="000D0A25" w:rsidRDefault="001543D5" w:rsidP="00A605F1">
      <w:pPr>
        <w:pStyle w:val="Akapitzlist"/>
        <w:numPr>
          <w:ilvl w:val="0"/>
          <w:numId w:val="58"/>
        </w:numPr>
        <w:ind w:left="851" w:hanging="284"/>
        <w:jc w:val="both"/>
      </w:pPr>
      <w:r w:rsidRPr="000D0A25">
        <w:t xml:space="preserve"> zarachowania zwrotów biletów;</w:t>
      </w:r>
    </w:p>
    <w:p w:rsidR="00032F45" w:rsidRPr="000D0A25" w:rsidRDefault="001543D5" w:rsidP="00A605F1">
      <w:pPr>
        <w:pStyle w:val="Akapitzlist"/>
        <w:numPr>
          <w:ilvl w:val="0"/>
          <w:numId w:val="58"/>
        </w:numPr>
        <w:ind w:left="851" w:hanging="284"/>
        <w:jc w:val="both"/>
      </w:pPr>
      <w:r w:rsidRPr="000D0A25">
        <w:t>zarachowania należności z tytułu sprzedaży biletów i innych druków ścisłych, zgodnie z zapisami niniejszej umowy oraz obowiązujących w Spółce aktów normatywnych w tym za</w:t>
      </w:r>
      <w:r w:rsidR="00A605F1" w:rsidRPr="000D0A25">
        <w:t>kresie.</w:t>
      </w:r>
    </w:p>
    <w:p w:rsidR="001543D5" w:rsidRPr="000D0A25" w:rsidRDefault="001543D5" w:rsidP="00AD423D">
      <w:pPr>
        <w:pStyle w:val="Akapitzlist"/>
        <w:numPr>
          <w:ilvl w:val="0"/>
          <w:numId w:val="39"/>
        </w:numPr>
        <w:ind w:left="284" w:hanging="284"/>
        <w:jc w:val="both"/>
      </w:pPr>
      <w:r w:rsidRPr="000D0A25">
        <w:t xml:space="preserve">Czynności, o których mowa w ust. 1 wykonywane będą w kasie biletowej/kasach biletowych </w:t>
      </w:r>
      <w:r w:rsidR="00AD423D" w:rsidRPr="000D0A25">
        <w:rPr>
          <w:iCs/>
        </w:rPr>
        <w:t>ZAMAWIAJĄCEGO</w:t>
      </w:r>
      <w:r w:rsidR="00AD423D" w:rsidRPr="000D0A25">
        <w:t xml:space="preserve"> </w:t>
      </w:r>
      <w:r w:rsidRPr="000D0A25">
        <w:t xml:space="preserve">zlokalizowanej/zlokalizowanych w załączniku nr 1 niniejszej umowy. </w:t>
      </w:r>
    </w:p>
    <w:p w:rsidR="001543D5" w:rsidRPr="000D0A25" w:rsidRDefault="001543D5" w:rsidP="00662BA7">
      <w:pPr>
        <w:jc w:val="both"/>
      </w:pPr>
      <w:r w:rsidRPr="000D0A25">
        <w:t>3. Przy realizacji zamówienia WYKONAWCĘ obowiązuje stosowanie postanowień:</w:t>
      </w:r>
    </w:p>
    <w:p w:rsidR="002C3CCE" w:rsidRPr="000D0A25" w:rsidRDefault="002C3CCE" w:rsidP="00A67DD7">
      <w:pPr>
        <w:pStyle w:val="Akapitzlist"/>
        <w:numPr>
          <w:ilvl w:val="0"/>
          <w:numId w:val="36"/>
        </w:numPr>
        <w:jc w:val="both"/>
      </w:pPr>
      <w:r w:rsidRPr="000D0A25">
        <w:t xml:space="preserve">Rozporządzenia Parlamentu Europejskiego i Rady z dnia 23 października 2007 r. </w:t>
      </w:r>
      <w:ins w:id="0" w:author="Agnieszka Kozłowska" w:date="2016-09-22T11:55:00Z">
        <w:r w:rsidR="00257F16" w:rsidRPr="000D0A25">
          <w:t xml:space="preserve">                 </w:t>
        </w:r>
      </w:ins>
      <w:r w:rsidRPr="000D0A25">
        <w:t xml:space="preserve"> Nr 1371/2007 w sprawie praw i obowiązków pasażerów w ruchu kolejowym</w:t>
      </w:r>
    </w:p>
    <w:p w:rsidR="001543D5" w:rsidRPr="000D0A25" w:rsidRDefault="001543D5" w:rsidP="00A67DD7">
      <w:pPr>
        <w:pStyle w:val="Akapitzlist"/>
        <w:numPr>
          <w:ilvl w:val="0"/>
          <w:numId w:val="36"/>
        </w:numPr>
        <w:jc w:val="both"/>
      </w:pPr>
      <w:r w:rsidRPr="000D0A25">
        <w:t>ustawy z dnia 15 listopada 1984r. Prawo przewozowe (Dz.U. z 20</w:t>
      </w:r>
      <w:r w:rsidR="00257F16" w:rsidRPr="000D0A25">
        <w:t xml:space="preserve">15 </w:t>
      </w:r>
      <w:r w:rsidRPr="000D0A25">
        <w:t xml:space="preserve">r. poz. </w:t>
      </w:r>
      <w:r w:rsidR="00257F16" w:rsidRPr="000D0A25">
        <w:t>915</w:t>
      </w:r>
      <w:r w:rsidRPr="000D0A25">
        <w:t>) oraz rozporządzeń i przepisów wykonawczych do tej ustawy;</w:t>
      </w:r>
    </w:p>
    <w:p w:rsidR="001543D5" w:rsidRPr="000D0A25" w:rsidRDefault="001543D5" w:rsidP="00A67DD7">
      <w:pPr>
        <w:pStyle w:val="Akapitzlist"/>
        <w:numPr>
          <w:ilvl w:val="0"/>
          <w:numId w:val="36"/>
        </w:numPr>
        <w:jc w:val="both"/>
      </w:pPr>
      <w:r w:rsidRPr="000D0A25">
        <w:t>Taryfy przewozowej SKM (TP-SKM) wraz z Cennikiem usług przewozowych PKP SKM w Trójmieście sp. z</w:t>
      </w:r>
      <w:r w:rsidR="000314F2" w:rsidRPr="000D0A25">
        <w:t xml:space="preserve"> </w:t>
      </w:r>
      <w:r w:rsidRPr="000D0A25">
        <w:t>o.o. (C-SKM) i Dodatkiem do Taryfy przewozowej SKM (TP-SKM);</w:t>
      </w:r>
    </w:p>
    <w:p w:rsidR="001543D5" w:rsidRPr="000D0A25" w:rsidRDefault="001543D5" w:rsidP="00A67DD7">
      <w:pPr>
        <w:pStyle w:val="Akapitzlist"/>
        <w:numPr>
          <w:ilvl w:val="0"/>
          <w:numId w:val="36"/>
        </w:numPr>
        <w:jc w:val="both"/>
      </w:pPr>
      <w:r w:rsidRPr="000D0A25">
        <w:t>Zasad odprawy osób uprawnionych do ulg</w:t>
      </w:r>
      <w:r w:rsidR="00D07661" w:rsidRPr="000D0A25">
        <w:t xml:space="preserve">owej usługi transportowej oraz do ulgi </w:t>
      </w:r>
      <w:r w:rsidRPr="000D0A25">
        <w:t>70%;</w:t>
      </w:r>
    </w:p>
    <w:p w:rsidR="001543D5" w:rsidRPr="000D0A25" w:rsidRDefault="001543D5" w:rsidP="00A67DD7">
      <w:pPr>
        <w:pStyle w:val="Akapitzlist"/>
        <w:numPr>
          <w:ilvl w:val="0"/>
          <w:numId w:val="36"/>
        </w:numPr>
        <w:jc w:val="both"/>
      </w:pPr>
      <w:r w:rsidRPr="000D0A25">
        <w:t>Regulaminu przewozu osób, rzeczy i zwierząt przez PKP SKM w Trójmieście Sp. z o.o. (RPO-SKM);</w:t>
      </w:r>
    </w:p>
    <w:p w:rsidR="001543D5" w:rsidRPr="000D0A25" w:rsidRDefault="001543D5" w:rsidP="00A67DD7">
      <w:pPr>
        <w:pStyle w:val="Akapitzlist"/>
        <w:numPr>
          <w:ilvl w:val="0"/>
          <w:numId w:val="36"/>
        </w:numPr>
        <w:jc w:val="both"/>
      </w:pPr>
      <w:r w:rsidRPr="000D0A25">
        <w:t>Instrukcji rachunkowo-kasowej dla kas biletowych PKP SKM (SKMf8 (F-8))</w:t>
      </w:r>
      <w:r w:rsidR="00CD7D1B" w:rsidRPr="000D0A25">
        <w:t xml:space="preserve"> – załącznik nr 13.</w:t>
      </w:r>
    </w:p>
    <w:p w:rsidR="001543D5" w:rsidRPr="000D0A25" w:rsidRDefault="001543D5" w:rsidP="00A67DD7">
      <w:pPr>
        <w:pStyle w:val="Akapitzlist"/>
        <w:numPr>
          <w:ilvl w:val="0"/>
          <w:numId w:val="36"/>
        </w:numPr>
        <w:jc w:val="both"/>
        <w:rPr>
          <w:color w:val="FF0000"/>
        </w:rPr>
      </w:pPr>
      <w:r w:rsidRPr="000D0A25">
        <w:rPr>
          <w:color w:val="FF0000"/>
        </w:rPr>
        <w:t>Decyzji nr 42/2010 Członka Zarządu – Dyrektora ds. Przewozów PKP Szybka Kolej Miejska  w Trójmieście Sp. z o.o. z dnia 15 listopada 2010 r. w sprawie przyjmowania do wiadomości przez pracowników zatrudnionych na stanowiskach związanych z odprawą i obsługą klientów PKP SKM w Trójmieście Sp. z o.o., ewidencji taryf i przepisów oraz korespondencji z tym związanej;</w:t>
      </w:r>
    </w:p>
    <w:p w:rsidR="001543D5" w:rsidRPr="000D0A25" w:rsidRDefault="001543D5" w:rsidP="00A67DD7">
      <w:pPr>
        <w:pStyle w:val="Akapitzlist"/>
        <w:numPr>
          <w:ilvl w:val="0"/>
          <w:numId w:val="36"/>
        </w:numPr>
        <w:jc w:val="both"/>
        <w:rPr>
          <w:color w:val="FF0000"/>
        </w:rPr>
      </w:pPr>
      <w:r w:rsidRPr="000D0A25">
        <w:rPr>
          <w:color w:val="FF0000"/>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11300B" w:rsidRPr="000D0A25" w:rsidRDefault="0011300B" w:rsidP="00A67DD7">
      <w:pPr>
        <w:pStyle w:val="Akapitzlist"/>
        <w:numPr>
          <w:ilvl w:val="0"/>
          <w:numId w:val="36"/>
        </w:numPr>
        <w:jc w:val="both"/>
      </w:pPr>
      <w:r w:rsidRPr="000D0A25">
        <w:t>Instrukcja SKMh-3 „O informacji pasażerskiej w Spółce PKP Szybka Kolej Miejska w Trójmieście Sp. z o.o.</w:t>
      </w:r>
      <w:r w:rsidR="00D07661" w:rsidRPr="000D0A25">
        <w:t>”</w:t>
      </w:r>
      <w:r w:rsidR="00352C98" w:rsidRPr="000D0A25">
        <w:t>;</w:t>
      </w:r>
    </w:p>
    <w:p w:rsidR="0011300B" w:rsidRPr="000D0A25" w:rsidRDefault="00352C98" w:rsidP="00A67DD7">
      <w:pPr>
        <w:pStyle w:val="Akapitzlist"/>
        <w:numPr>
          <w:ilvl w:val="0"/>
          <w:numId w:val="36"/>
        </w:numPr>
        <w:jc w:val="both"/>
      </w:pPr>
      <w:r w:rsidRPr="000D0A25">
        <w:t>Rozporządzenia Ministra Finansów z dnia 29 listopada 2012 roku w sprawie zwolnień z obowiązku prowadzenia ewidencji przy zastosowaniu kas rejestrujących (Dz.U. z 2012, poz. 1382);</w:t>
      </w:r>
    </w:p>
    <w:p w:rsidR="001543D5" w:rsidRPr="000D0A25" w:rsidRDefault="001543D5" w:rsidP="00A67DD7">
      <w:pPr>
        <w:pStyle w:val="Akapitzlist"/>
        <w:numPr>
          <w:ilvl w:val="0"/>
          <w:numId w:val="36"/>
        </w:numPr>
        <w:jc w:val="both"/>
      </w:pPr>
      <w:r w:rsidRPr="000D0A25">
        <w:t>Innych regulacji wydanych przez odpowiednie organa i komórki organizacyjne PKP SKM  w Trójmieście Sp. z o.o.</w:t>
      </w:r>
      <w:r w:rsidR="00C50AB2" w:rsidRPr="000D0A25">
        <w:t>;</w:t>
      </w:r>
    </w:p>
    <w:p w:rsidR="00C50AB2" w:rsidRPr="000D0A25" w:rsidRDefault="00C50AB2" w:rsidP="00A67DD7">
      <w:pPr>
        <w:pStyle w:val="Akapitzlist"/>
        <w:numPr>
          <w:ilvl w:val="0"/>
          <w:numId w:val="36"/>
        </w:numPr>
        <w:jc w:val="both"/>
      </w:pPr>
      <w:r w:rsidRPr="000D0A25">
        <w:t>U</w:t>
      </w:r>
      <w:r w:rsidR="009105F2" w:rsidRPr="000D0A25">
        <w:t>chwały</w:t>
      </w:r>
      <w:r w:rsidRPr="000D0A25">
        <w:t xml:space="preserve"> nr 24/2012 Zarządu PKP SKM w Trójmieście Sp. z o.o. z dnia 2 lutego 2012 roku w sprawie korzystania z przystanku służbowego</w:t>
      </w:r>
      <w:r w:rsidR="00D07661" w:rsidRPr="000D0A25">
        <w:t xml:space="preserve"> Gdynia Cisowa Elektrowozownia SKM</w:t>
      </w:r>
      <w:r w:rsidR="004B7E48" w:rsidRPr="000D0A25">
        <w:t>;</w:t>
      </w:r>
    </w:p>
    <w:p w:rsidR="004B7E48" w:rsidRPr="000D0A25" w:rsidRDefault="004B7E48" w:rsidP="004B7E48">
      <w:pPr>
        <w:ind w:left="360"/>
        <w:jc w:val="both"/>
      </w:pPr>
      <w:r w:rsidRPr="000D0A25">
        <w:t>oraz zmian jakie zostaną wprowadzone do ww. postanowień w trakcie realizacji niniejszej umowy.</w:t>
      </w:r>
    </w:p>
    <w:p w:rsidR="001543D5" w:rsidRPr="000D0A25" w:rsidRDefault="00AD423D" w:rsidP="00A67DD7">
      <w:pPr>
        <w:pStyle w:val="Tekstpodstawowy3"/>
        <w:numPr>
          <w:ilvl w:val="0"/>
          <w:numId w:val="38"/>
        </w:numPr>
        <w:spacing w:before="0"/>
        <w:ind w:left="426" w:hanging="426"/>
        <w:rPr>
          <w:i w:val="0"/>
          <w:iCs w:val="0"/>
        </w:rPr>
      </w:pPr>
      <w:r w:rsidRPr="000D0A25">
        <w:rPr>
          <w:i w:val="0"/>
          <w:iCs w:val="0"/>
        </w:rPr>
        <w:lastRenderedPageBreak/>
        <w:t>ZAMAWIAJĄCY</w:t>
      </w:r>
      <w:r w:rsidRPr="000D0A25">
        <w:rPr>
          <w:iCs w:val="0"/>
        </w:rPr>
        <w:t xml:space="preserve"> </w:t>
      </w:r>
      <w:r w:rsidR="001543D5" w:rsidRPr="000D0A25">
        <w:rPr>
          <w:i w:val="0"/>
          <w:iCs w:val="0"/>
        </w:rPr>
        <w:t xml:space="preserve">upoważnia WYKONAWCĘ do prowadzenia w imieniu i na rzecz </w:t>
      </w:r>
      <w:r w:rsidR="008C68D2" w:rsidRPr="000D0A25">
        <w:rPr>
          <w:i w:val="0"/>
          <w:iCs w:val="0"/>
        </w:rPr>
        <w:t>ZAMAWIAJĄCEGO</w:t>
      </w:r>
      <w:r w:rsidR="00A605F1" w:rsidRPr="000D0A25">
        <w:rPr>
          <w:i w:val="0"/>
          <w:iCs w:val="0"/>
        </w:rPr>
        <w:t xml:space="preserve"> </w:t>
      </w:r>
      <w:r w:rsidR="001543D5" w:rsidRPr="000D0A25">
        <w:rPr>
          <w:i w:val="0"/>
          <w:iCs w:val="0"/>
        </w:rPr>
        <w:t>odprawy podróżnych w tym, sprzedaży biletów oraz do dokonywania zwrotów za częściowo i całkowicie niewykorzystane bilety. Odprawa podróżnych dokonywana będzie na zasadach określonych niniejszą umową oraz postanowieniami</w:t>
      </w:r>
      <w:r w:rsidR="00BA3A07" w:rsidRPr="000D0A25">
        <w:rPr>
          <w:i w:val="0"/>
          <w:iCs w:val="0"/>
        </w:rPr>
        <w:t xml:space="preserve"> obowiązujących</w:t>
      </w:r>
      <w:r w:rsidR="001543D5" w:rsidRPr="000D0A25">
        <w:rPr>
          <w:i w:val="0"/>
          <w:iCs w:val="0"/>
        </w:rPr>
        <w:t xml:space="preserve"> przepisów</w:t>
      </w:r>
      <w:r w:rsidR="0011300B" w:rsidRPr="000D0A25">
        <w:rPr>
          <w:i w:val="0"/>
          <w:iCs w:val="0"/>
        </w:rPr>
        <w:t xml:space="preserve"> (TP-SKM) i (RPO-SKM)</w:t>
      </w:r>
      <w:r w:rsidR="001543D5" w:rsidRPr="000D0A25">
        <w:rPr>
          <w:i w:val="0"/>
          <w:iCs w:val="0"/>
        </w:rPr>
        <w:t xml:space="preserve">. Szczegółowy </w:t>
      </w:r>
      <w:r w:rsidR="00E729CB" w:rsidRPr="000D0A25">
        <w:rPr>
          <w:i w:val="0"/>
          <w:iCs w:val="0"/>
        </w:rPr>
        <w:t>zakres odprawy (</w:t>
      </w:r>
      <w:r w:rsidR="001543D5" w:rsidRPr="000D0A25">
        <w:rPr>
          <w:i w:val="0"/>
          <w:iCs w:val="0"/>
        </w:rPr>
        <w:t>wykaz biletów objętych przedmiotem niniejszej umowy</w:t>
      </w:r>
      <w:r w:rsidR="00E729CB" w:rsidRPr="000D0A25">
        <w:rPr>
          <w:i w:val="0"/>
          <w:iCs w:val="0"/>
        </w:rPr>
        <w:t>)</w:t>
      </w:r>
      <w:r w:rsidR="001543D5" w:rsidRPr="000D0A25">
        <w:rPr>
          <w:i w:val="0"/>
          <w:iCs w:val="0"/>
        </w:rPr>
        <w:t xml:space="preserve"> znajduje się w załączniku nr 1.</w:t>
      </w:r>
      <w:r w:rsidR="001543D5" w:rsidRPr="000D0A25">
        <w:t xml:space="preserve"> </w:t>
      </w:r>
    </w:p>
    <w:p w:rsidR="001543D5" w:rsidRPr="000D0A25" w:rsidRDefault="001543D5" w:rsidP="00A67DD7">
      <w:pPr>
        <w:numPr>
          <w:ilvl w:val="0"/>
          <w:numId w:val="38"/>
        </w:numPr>
        <w:ind w:left="426" w:hanging="426"/>
        <w:jc w:val="both"/>
      </w:pPr>
      <w:r w:rsidRPr="000D0A25">
        <w:t>Bile</w:t>
      </w:r>
      <w:r w:rsidR="003023CF" w:rsidRPr="000D0A25">
        <w:t>ty, o których mowa w ust. 1 pkt</w:t>
      </w:r>
      <w:r w:rsidRPr="000D0A25">
        <w:t xml:space="preserve"> 1), 2) WYKONAWCA będzie sprzedawać </w:t>
      </w:r>
      <w:r w:rsidR="00D07661" w:rsidRPr="000D0A25">
        <w:t xml:space="preserve">                 </w:t>
      </w:r>
      <w:r w:rsidRPr="000D0A25">
        <w:t xml:space="preserve">z elektronicznych kas fiskalnych, które </w:t>
      </w:r>
      <w:r w:rsidR="008C68D2" w:rsidRPr="000D0A25">
        <w:t>ZAMAWIAJĄCY</w:t>
      </w:r>
      <w:r w:rsidRPr="000D0A25">
        <w:t xml:space="preserve"> zobowiązuje się dostarczyć WYKONAWCY na warunkach określonych w niniejszej umowie oraz biletów jednorazowych kartkowych</w:t>
      </w:r>
      <w:r w:rsidR="008C68D2" w:rsidRPr="000D0A25">
        <w:t xml:space="preserve"> (zasady sprzedaży biletów kartkowych opisane zostały w </w:t>
      </w:r>
      <w:r w:rsidR="008C68D2" w:rsidRPr="000D0A25">
        <w:rPr>
          <w:bCs/>
        </w:rPr>
        <w:t>§14 niniejszej umowy</w:t>
      </w:r>
      <w:r w:rsidR="008C68D2" w:rsidRPr="000D0A25">
        <w:rPr>
          <w:b/>
          <w:bCs/>
        </w:rPr>
        <w:t>)</w:t>
      </w:r>
      <w:r w:rsidRPr="000D0A25">
        <w:t xml:space="preserve">. Wykaz elektronicznych kas fiskalnych dostarczonych WYKONAWCY znajduje się w załączniku nr 1. </w:t>
      </w:r>
    </w:p>
    <w:p w:rsidR="001543D5" w:rsidRPr="000D0A25" w:rsidRDefault="001543D5" w:rsidP="00A67DD7">
      <w:pPr>
        <w:numPr>
          <w:ilvl w:val="0"/>
          <w:numId w:val="38"/>
        </w:numPr>
        <w:ind w:left="426" w:hanging="426"/>
        <w:jc w:val="both"/>
      </w:pPr>
      <w:r w:rsidRPr="000D0A25">
        <w:t>Postanowienia powyższe dotyczą również zwrotów za całkowicie i częściowo niewykorzystane bilety, emitowane z elektronicznych kas fiskalnych</w:t>
      </w:r>
      <w:r w:rsidR="009E6B20" w:rsidRPr="000D0A25">
        <w:t>,</w:t>
      </w:r>
      <w:r w:rsidRPr="000D0A25">
        <w:t xml:space="preserve"> a także anulowania  biletów błędnie wydanych przez WYKONAWCĘ.</w:t>
      </w:r>
    </w:p>
    <w:p w:rsidR="001543D5" w:rsidRPr="000D0A25" w:rsidRDefault="001543D5" w:rsidP="00A67DD7">
      <w:pPr>
        <w:numPr>
          <w:ilvl w:val="0"/>
          <w:numId w:val="38"/>
        </w:numPr>
        <w:ind w:left="426" w:hanging="426"/>
        <w:jc w:val="both"/>
      </w:pPr>
      <w:r w:rsidRPr="000D0A25">
        <w:t xml:space="preserve">W przypadku zmiany cen biletów, </w:t>
      </w:r>
      <w:r w:rsidR="001F0B94" w:rsidRPr="000D0A25">
        <w:t xml:space="preserve">ZAMAWIAJĄCY </w:t>
      </w:r>
      <w:r w:rsidRPr="000D0A25">
        <w:t>niezwłocznie powiadomi WYKONAWCĘ.</w:t>
      </w:r>
    </w:p>
    <w:p w:rsidR="001543D5" w:rsidRPr="000D0A25" w:rsidRDefault="001F0B94" w:rsidP="00A67DD7">
      <w:pPr>
        <w:numPr>
          <w:ilvl w:val="0"/>
          <w:numId w:val="38"/>
        </w:numPr>
        <w:ind w:left="426" w:hanging="426"/>
        <w:jc w:val="both"/>
      </w:pPr>
      <w:r w:rsidRPr="000D0A25">
        <w:t xml:space="preserve">ZAMAWIAJĄCY </w:t>
      </w:r>
      <w:r w:rsidR="001543D5" w:rsidRPr="000D0A25">
        <w:t>upoważnia WYKONAWCĘ do wystawiania w swoim imieniu faktur VAT na</w:t>
      </w:r>
      <w:r w:rsidR="00D71344" w:rsidRPr="000D0A25">
        <w:t xml:space="preserve"> zasadach określonych w Instrukcji rachunkowo-kasowej dla kas biletowych PKP SKM (SKMf8 (F-8))</w:t>
      </w:r>
      <w:r w:rsidR="00EA05FB" w:rsidRPr="000D0A25">
        <w:t>.</w:t>
      </w:r>
    </w:p>
    <w:p w:rsidR="001543D5" w:rsidRPr="000D0A25" w:rsidRDefault="001543D5" w:rsidP="00A67DD7">
      <w:pPr>
        <w:numPr>
          <w:ilvl w:val="0"/>
          <w:numId w:val="38"/>
        </w:numPr>
        <w:ind w:left="426" w:hanging="426"/>
        <w:jc w:val="both"/>
      </w:pPr>
      <w:r w:rsidRPr="000D0A25">
        <w:t>Działalność, o której mowa w ust.1 WYKONAWCA będzie prowadzi</w:t>
      </w:r>
      <w:r w:rsidR="00FB0AC5" w:rsidRPr="000D0A25">
        <w:t>ł w miejscu zwanym dalej „kasą biletową</w:t>
      </w:r>
      <w:r w:rsidRPr="000D0A25">
        <w:t xml:space="preserve">”. Szczegółowe usytuowanie kas biletowych prowadzonych przez WYKONAWCĘ znajduje się </w:t>
      </w:r>
      <w:r w:rsidR="00F7117F" w:rsidRPr="000D0A25">
        <w:t xml:space="preserve">w </w:t>
      </w:r>
      <w:r w:rsidRPr="000D0A25">
        <w:t xml:space="preserve">załączniku nr 1 do niniejszej umowy. Zasady udostępnienia pomieszczeń, w których WYKONAWCA prowadzi sprzedaż biletów, zawarte są w załączniku nr </w:t>
      </w:r>
      <w:r w:rsidR="00114509" w:rsidRPr="000D0A25">
        <w:t xml:space="preserve">2 </w:t>
      </w:r>
      <w:r w:rsidRPr="000D0A25">
        <w:t>do niniejszej umowy.</w:t>
      </w:r>
    </w:p>
    <w:p w:rsidR="001543D5" w:rsidRPr="000D0A25" w:rsidRDefault="001543D5" w:rsidP="00A67DD7">
      <w:pPr>
        <w:numPr>
          <w:ilvl w:val="0"/>
          <w:numId w:val="38"/>
        </w:numPr>
        <w:ind w:left="426" w:hanging="426"/>
        <w:jc w:val="both"/>
      </w:pPr>
      <w:r w:rsidRPr="000D0A25">
        <w:t>Godziny otwarcia ka</w:t>
      </w:r>
      <w:r w:rsidR="00A605F1" w:rsidRPr="000D0A25">
        <w:t xml:space="preserve">s biletowych określone zostały </w:t>
      </w:r>
      <w:r w:rsidRPr="000D0A25">
        <w:t xml:space="preserve">w załączniku nr 1 do niniejszej umowy. </w:t>
      </w:r>
      <w:r w:rsidR="001F0B94" w:rsidRPr="000D0A25">
        <w:t xml:space="preserve">ZAMAWIAJĄCY </w:t>
      </w:r>
      <w:r w:rsidRPr="000D0A25">
        <w:t xml:space="preserve">może wydać zgodę na czasową zmianę godzin otwarcia kas biletowych na pisemną uzasadnioną (np. skrócenie godzin otwarcia w święta, zmiana rozkładu jazdy pociągów </w:t>
      </w:r>
      <w:r w:rsidR="001F0B94" w:rsidRPr="000D0A25">
        <w:t>ZAMAWIAJĄCEGO</w:t>
      </w:r>
      <w:r w:rsidRPr="000D0A25">
        <w:t>) prośbę WYKONAWC</w:t>
      </w:r>
      <w:r w:rsidR="00117CBA" w:rsidRPr="000D0A25">
        <w:t>Y</w:t>
      </w:r>
      <w:r w:rsidRPr="000D0A25">
        <w:t>.</w:t>
      </w:r>
      <w:r w:rsidR="00F7117F" w:rsidRPr="000D0A25">
        <w:t xml:space="preserve"> Strony mogą uzgodnić przerwy w godzinach pracy kasy wywołane potrzebą organizacyjną WYKONAWCY z tym, że nie mogą one spowodować istotnych utrudnień dla podróżnych.</w:t>
      </w:r>
    </w:p>
    <w:p w:rsidR="001543D5" w:rsidRPr="000D0A25" w:rsidRDefault="001543D5" w:rsidP="00A67DD7">
      <w:pPr>
        <w:numPr>
          <w:ilvl w:val="0"/>
          <w:numId w:val="38"/>
        </w:numPr>
        <w:ind w:left="426" w:hanging="426"/>
        <w:jc w:val="both"/>
      </w:pPr>
      <w:r w:rsidRPr="000D0A25">
        <w:t xml:space="preserve">Prawo do kontroli kas biletowych posiadają upoważnieni przedstawiciele </w:t>
      </w:r>
      <w:r w:rsidR="000F7A5D" w:rsidRPr="000D0A25">
        <w:t>ZAMAWIAJACEGO</w:t>
      </w:r>
      <w:r w:rsidR="007F0984" w:rsidRPr="000D0A25">
        <w:t>, Urzędu Transportu Kolejowego</w:t>
      </w:r>
      <w:r w:rsidRPr="000D0A25">
        <w:t xml:space="preserve"> i Urzędu Marszałkowskiego Województwa Pomorskiego. Wzór upoważnienia </w:t>
      </w:r>
      <w:r w:rsidR="007F0984" w:rsidRPr="000D0A25">
        <w:t xml:space="preserve">kontrolera Urzędu Marszałkowskiego Województwa Pomorskiego </w:t>
      </w:r>
      <w:r w:rsidRPr="000D0A25">
        <w:t xml:space="preserve">stanowi załącznik </w:t>
      </w:r>
      <w:r w:rsidR="00114509" w:rsidRPr="000D0A25">
        <w:t>n</w:t>
      </w:r>
      <w:r w:rsidRPr="000D0A25">
        <w:t xml:space="preserve">r </w:t>
      </w:r>
      <w:r w:rsidR="00114509" w:rsidRPr="000D0A25">
        <w:t>4</w:t>
      </w:r>
      <w:r w:rsidRPr="000D0A25">
        <w:t xml:space="preserve"> do umowy.</w:t>
      </w:r>
      <w:r w:rsidR="00BA3A07" w:rsidRPr="000D0A25">
        <w:t xml:space="preserve"> </w:t>
      </w:r>
      <w:r w:rsidR="000C655A" w:rsidRPr="000D0A25">
        <w:t xml:space="preserve">Wzory upoważnień przedstawicieli </w:t>
      </w:r>
      <w:r w:rsidR="001F0B94" w:rsidRPr="000D0A25">
        <w:t xml:space="preserve">ZAMAWIAJĄCEGO </w:t>
      </w:r>
      <w:r w:rsidR="000C655A" w:rsidRPr="000D0A25">
        <w:t xml:space="preserve">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1543D5" w:rsidRPr="000D0A25" w:rsidRDefault="001543D5" w:rsidP="00A67DD7">
      <w:pPr>
        <w:numPr>
          <w:ilvl w:val="0"/>
          <w:numId w:val="38"/>
        </w:numPr>
        <w:ind w:left="426" w:hanging="426"/>
        <w:jc w:val="both"/>
        <w:rPr>
          <w:strike/>
        </w:rPr>
      </w:pPr>
      <w:r w:rsidRPr="000D0A25">
        <w:t xml:space="preserve">WYKONAWCA </w:t>
      </w:r>
      <w:r w:rsidR="004301B2" w:rsidRPr="000D0A25">
        <w:t>zobowiązany jest do prowadzenia</w:t>
      </w:r>
      <w:r w:rsidRPr="000D0A25">
        <w:t xml:space="preserve"> w kasie biletowej </w:t>
      </w:r>
      <w:r w:rsidR="004301B2" w:rsidRPr="000D0A25">
        <w:t>książki</w:t>
      </w:r>
      <w:r w:rsidRPr="000D0A25">
        <w:t xml:space="preserve"> kontroli dla dokonywania wpisów przez dokonujących kontroli</w:t>
      </w:r>
      <w:r w:rsidR="00EA05FB" w:rsidRPr="000D0A25">
        <w:t>.</w:t>
      </w:r>
      <w:r w:rsidRPr="000D0A25">
        <w:t xml:space="preserve"> </w:t>
      </w:r>
    </w:p>
    <w:p w:rsidR="001543D5" w:rsidRPr="000D0A25" w:rsidRDefault="001543D5" w:rsidP="00A67DD7">
      <w:pPr>
        <w:numPr>
          <w:ilvl w:val="0"/>
          <w:numId w:val="38"/>
        </w:numPr>
        <w:ind w:left="426" w:hanging="426"/>
        <w:jc w:val="both"/>
      </w:pPr>
      <w:r w:rsidRPr="000D0A25">
        <w:t xml:space="preserve">WYKONAWCA jest zobowiązany do wyposażenia każdej kasy biletowej w telefon komórkowy dla potrzeb kompleksowej obsługi podróżnych i do ponoszenia z tego tytułu wszelkich kosztów. </w:t>
      </w:r>
      <w:r w:rsidR="001F0B94" w:rsidRPr="000D0A25">
        <w:t xml:space="preserve">ZAMAWIAJĄCY </w:t>
      </w:r>
      <w:r w:rsidRPr="000D0A25">
        <w:t>na numer ww. telefonu komórkowego, przesyłać będzie krótk</w:t>
      </w:r>
      <w:r w:rsidR="001F0B94" w:rsidRPr="000D0A25">
        <w:t>ie informacje na temat zakłóceń</w:t>
      </w:r>
      <w:r w:rsidR="006C70A1" w:rsidRPr="000D0A25">
        <w:t xml:space="preserve"> </w:t>
      </w:r>
      <w:r w:rsidRPr="000D0A25">
        <w:t xml:space="preserve">w ruchu pociągów </w:t>
      </w:r>
      <w:r w:rsidR="000F7A5D" w:rsidRPr="000D0A25">
        <w:t xml:space="preserve">ZAMAWIAJACEGO </w:t>
      </w:r>
      <w:r w:rsidRPr="000D0A25">
        <w:t>za pomocą SMS-ów, z którymi pracownicy kasy mają obowiązek na bieżąco się zapoznawać i na ich podstawie udziel</w:t>
      </w:r>
      <w:r w:rsidR="00A605F1" w:rsidRPr="000D0A25">
        <w:t xml:space="preserve">ać informacji podróżnym zgodnie </w:t>
      </w:r>
      <w:r w:rsidRPr="000D0A25">
        <w:t>z postanowieniami</w:t>
      </w:r>
      <w:r w:rsidR="004301B2" w:rsidRPr="000D0A25">
        <w:t xml:space="preserve"> Rozporzą</w:t>
      </w:r>
      <w:r w:rsidR="001F0B94" w:rsidRPr="000D0A25">
        <w:t xml:space="preserve">dzenia Parlamentu Europejskiego </w:t>
      </w:r>
      <w:r w:rsidR="004301B2" w:rsidRPr="000D0A25">
        <w:t>i Rady z dnia 23 października 2007 r.  Nr 1371/2007,</w:t>
      </w:r>
      <w:r w:rsidRPr="000D0A25">
        <w:t xml:space="preserve"> w spraw</w:t>
      </w:r>
      <w:r w:rsidR="00A605F1" w:rsidRPr="000D0A25">
        <w:t xml:space="preserve">ie praw i obowiązków pasażerów </w:t>
      </w:r>
      <w:r w:rsidRPr="000D0A25">
        <w:t xml:space="preserve">w ruchu kolejowym. Wykaz numerów kontaktowych pomocnych w realizacji umowy, z którymi </w:t>
      </w:r>
      <w:r w:rsidRPr="000D0A25">
        <w:lastRenderedPageBreak/>
        <w:t xml:space="preserve">kontaktują się pracownicy kas, stanowi załącznik nr </w:t>
      </w:r>
      <w:r w:rsidR="00114509" w:rsidRPr="000D0A25">
        <w:t>6</w:t>
      </w:r>
      <w:r w:rsidRPr="000D0A25">
        <w:t xml:space="preserve"> do umowy. Numery telefonów do kasy biletowej znajdują się w załączniku nr 1 do niniejszej umowy. Numery telefonów komórkowych znajdujące się w kasach Wykonawca jest zobowiązany przekazać </w:t>
      </w:r>
      <w:r w:rsidR="001F0B94" w:rsidRPr="000D0A25">
        <w:t>ZAMAWIAJĄCEMU</w:t>
      </w:r>
      <w:r w:rsidRPr="000D0A25">
        <w:t xml:space="preserve"> w dniu zawarcia niniejszej umowy. Telefon komórkowy, o którym mowa w niniejszym ustępie, </w:t>
      </w:r>
      <w:r w:rsidR="00A91442" w:rsidRPr="000D0A25">
        <w:t>WYKONAWCA</w:t>
      </w:r>
      <w:r w:rsidRPr="000D0A25">
        <w:t xml:space="preserve"> obowiązany jest utrzymywać w stanie stałej aktywności w czasie trwania dyżuru. Nie jest dozwolona sytuacja pełnienia dyżuru bez sprawnie działającego telefon</w:t>
      </w:r>
      <w:r w:rsidR="00A91442" w:rsidRPr="000D0A25">
        <w:t xml:space="preserve">u komórkowego w stanie aktywnym, chyba że telefon jest uszkodzony/ niezdatny do użytku, o czym Wykonawca powinien bezzwłocznie powiadomić </w:t>
      </w:r>
      <w:r w:rsidR="000F7A5D" w:rsidRPr="000D0A25">
        <w:t xml:space="preserve">ZAMAWIAJACEGO </w:t>
      </w:r>
      <w:r w:rsidR="00BB36D9" w:rsidRPr="000D0A25">
        <w:t>– w dni robocze w godzinach 7.00-15</w:t>
      </w:r>
      <w:r w:rsidR="00A91442" w:rsidRPr="000D0A25">
        <w:t>.</w:t>
      </w:r>
      <w:r w:rsidR="00BB36D9" w:rsidRPr="000D0A25">
        <w:t>00, awarię telefonu należy zgłaszać pod numer 58 721 27 05, natomiast w pozostałym czasie pod numer 58 721 21 70.</w:t>
      </w:r>
      <w:r w:rsidRPr="000D0A25">
        <w:t xml:space="preserve"> Nie jest dopuszczone nie odczytywanie nadchodzących wiadomości tekstowych przez </w:t>
      </w:r>
      <w:r w:rsidR="006D32BC" w:rsidRPr="000D0A25">
        <w:t>WYKONAWCĘ</w:t>
      </w:r>
      <w:r w:rsidRPr="000D0A25">
        <w:t xml:space="preserve"> oraz po ich otrzymaniu – nie informowanie podróżnych o sytuacjach zakłóceń w ruchu pociągów </w:t>
      </w:r>
      <w:r w:rsidR="000F7A5D" w:rsidRPr="000D0A25">
        <w:t>ZAMAWIAJACEGO</w:t>
      </w:r>
      <w:r w:rsidRPr="000D0A25">
        <w:t>, które stanowiły podstawę do wysłania SMS-a</w:t>
      </w:r>
      <w:r w:rsidR="007468A9" w:rsidRPr="000D0A25">
        <w:t>.</w:t>
      </w:r>
    </w:p>
    <w:p w:rsidR="001543D5" w:rsidRPr="000D0A25" w:rsidRDefault="001543D5" w:rsidP="00A67DD7">
      <w:pPr>
        <w:numPr>
          <w:ilvl w:val="0"/>
          <w:numId w:val="38"/>
        </w:numPr>
        <w:ind w:left="426" w:hanging="426"/>
        <w:jc w:val="both"/>
      </w:pPr>
      <w:r w:rsidRPr="000D0A25">
        <w:t>WYKONAWCA zobowiązuje się, iż kasjerzy pracujący w kasach biletowych objętych niniejszą umową pełnić będą obowiązki w estetycznym ubiorze, tzn.</w:t>
      </w:r>
      <w:r w:rsidR="00A605F1" w:rsidRPr="000D0A25">
        <w:t xml:space="preserve"> </w:t>
      </w:r>
      <w:r w:rsidRPr="000D0A25">
        <w:t>w biał</w:t>
      </w:r>
      <w:r w:rsidRPr="000D0A25">
        <w:rPr>
          <w:bCs/>
        </w:rPr>
        <w:t>ych</w:t>
      </w:r>
      <w:r w:rsidRPr="000D0A25">
        <w:t xml:space="preserve"> koszul</w:t>
      </w:r>
      <w:r w:rsidRPr="000D0A25">
        <w:rPr>
          <w:bCs/>
        </w:rPr>
        <w:t>ach</w:t>
      </w:r>
      <w:r w:rsidRPr="000D0A25">
        <w:t>, granatow</w:t>
      </w:r>
      <w:r w:rsidRPr="000D0A25">
        <w:rPr>
          <w:bCs/>
        </w:rPr>
        <w:t>ych</w:t>
      </w:r>
      <w:r w:rsidRPr="000D0A25">
        <w:t xml:space="preserve"> bądź czarn</w:t>
      </w:r>
      <w:r w:rsidRPr="000D0A25">
        <w:rPr>
          <w:bCs/>
        </w:rPr>
        <w:t>ych</w:t>
      </w:r>
      <w:r w:rsidRPr="000D0A25">
        <w:t xml:space="preserve"> spodni</w:t>
      </w:r>
      <w:r w:rsidRPr="000D0A25">
        <w:rPr>
          <w:bCs/>
        </w:rPr>
        <w:t>ach</w:t>
      </w:r>
      <w:r w:rsidRPr="000D0A25">
        <w:t>/spódnic</w:t>
      </w:r>
      <w:r w:rsidRPr="000D0A25">
        <w:rPr>
          <w:bCs/>
        </w:rPr>
        <w:t>ach</w:t>
      </w:r>
      <w:r w:rsidRPr="000D0A25">
        <w:t xml:space="preserve"> </w:t>
      </w:r>
      <w:r w:rsidR="00064E15" w:rsidRPr="000D0A25">
        <w:t>(w okresie zimowym w granatowych bądź czarnych swetrach</w:t>
      </w:r>
      <w:r w:rsidR="007468A9" w:rsidRPr="000D0A25">
        <w:t>, marynarkach, żakietach lub garsonkach</w:t>
      </w:r>
      <w:r w:rsidR="00064E15" w:rsidRPr="000D0A25">
        <w:t xml:space="preserve">) </w:t>
      </w:r>
      <w:r w:rsidRPr="000D0A25">
        <w:t xml:space="preserve">oraz będą nosić na widocznym miejscu identyfikator, którego wzór znajduje się w załączniku nr </w:t>
      </w:r>
      <w:r w:rsidR="00114509" w:rsidRPr="000D0A25">
        <w:t>7</w:t>
      </w:r>
      <w:r w:rsidRPr="000D0A25">
        <w:t xml:space="preserve">, </w:t>
      </w:r>
      <w:r w:rsidRPr="000D0A25">
        <w:rPr>
          <w:bCs/>
        </w:rPr>
        <w:t>a także</w:t>
      </w:r>
      <w:r w:rsidRPr="000D0A25">
        <w:t xml:space="preserve"> zachowają kulturę osobistą przy obsłudze podróżnych.  Koszt wykonania identyfikatorów leży po stronie WYKONAWC</w:t>
      </w:r>
      <w:r w:rsidR="00673D6A" w:rsidRPr="000D0A25">
        <w:t>Y</w:t>
      </w:r>
      <w:r w:rsidRPr="000D0A25">
        <w:t xml:space="preserve">. </w:t>
      </w:r>
    </w:p>
    <w:p w:rsidR="00257F16" w:rsidRPr="000D0A25" w:rsidRDefault="00257F16" w:rsidP="00A67DD7">
      <w:pPr>
        <w:numPr>
          <w:ilvl w:val="0"/>
          <w:numId w:val="38"/>
        </w:numPr>
        <w:ind w:left="426" w:hanging="426"/>
        <w:jc w:val="both"/>
      </w:pPr>
      <w:r w:rsidRPr="000D0A25">
        <w:t xml:space="preserve">WYKONAWCA doraźnie (po wcześniejszym uzgodnieniu telefonicznym) zobowiązany jest do odbioru przesyłanych pociągami </w:t>
      </w:r>
      <w:r w:rsidR="000F7A5D" w:rsidRPr="000D0A25">
        <w:t xml:space="preserve">ZAMAWIAJACEGO </w:t>
      </w:r>
      <w:r w:rsidRPr="000D0A25">
        <w:t>r</w:t>
      </w:r>
      <w:r w:rsidR="000F7A5D" w:rsidRPr="000D0A25">
        <w:t>ozkładów jazdy i ich wywieszania</w:t>
      </w:r>
      <w:r w:rsidRPr="000D0A25">
        <w:t xml:space="preserve"> do publicznej wiadomości – dotyczy sytuacji awaryjnych.</w:t>
      </w:r>
    </w:p>
    <w:p w:rsidR="00257F16" w:rsidRPr="000D0A25" w:rsidRDefault="00257F16" w:rsidP="00A67DD7">
      <w:pPr>
        <w:numPr>
          <w:ilvl w:val="0"/>
          <w:numId w:val="38"/>
        </w:numPr>
        <w:ind w:left="426" w:hanging="426"/>
        <w:jc w:val="both"/>
      </w:pPr>
      <w:r w:rsidRPr="000D0A25">
        <w:t xml:space="preserve">WYKONAWCA zobowiązany jest do dokonywania korekty cen biletów </w:t>
      </w:r>
      <w:r w:rsidR="000F7A5D" w:rsidRPr="000D0A25">
        <w:t xml:space="preserve">ZAMAWIAJACEGO </w:t>
      </w:r>
      <w:r w:rsidRPr="000D0A25">
        <w:t xml:space="preserve">i metropolitalnych w przenośnych kasach fiskalnych. W przypadku zmiany </w:t>
      </w:r>
      <w:r w:rsidR="008C4EF0" w:rsidRPr="000D0A25">
        <w:t xml:space="preserve">cen całej </w:t>
      </w:r>
      <w:r w:rsidR="000F7A5D" w:rsidRPr="000D0A25">
        <w:t>T</w:t>
      </w:r>
      <w:r w:rsidR="008C4EF0" w:rsidRPr="000D0A25">
        <w:t xml:space="preserve">aryfy </w:t>
      </w:r>
      <w:r w:rsidR="000F7A5D" w:rsidRPr="000D0A25">
        <w:t xml:space="preserve">Przewozowej </w:t>
      </w:r>
      <w:r w:rsidR="008C4EF0" w:rsidRPr="000D0A25">
        <w:t xml:space="preserve">SKM zmiany będzie dokonywał uprawniony pracownik </w:t>
      </w:r>
      <w:r w:rsidR="000F7A5D" w:rsidRPr="000D0A25">
        <w:t>ZAMAWIAJACEGO</w:t>
      </w:r>
      <w:r w:rsidR="008C4EF0" w:rsidRPr="000D0A25">
        <w:t>.</w:t>
      </w:r>
    </w:p>
    <w:p w:rsidR="001543D5" w:rsidRPr="000D0A25" w:rsidRDefault="00A605F1" w:rsidP="00A67DD7">
      <w:pPr>
        <w:numPr>
          <w:ilvl w:val="0"/>
          <w:numId w:val="38"/>
        </w:numPr>
        <w:ind w:left="426" w:hanging="426"/>
        <w:jc w:val="both"/>
      </w:pPr>
      <w:r w:rsidRPr="000D0A25">
        <w:t xml:space="preserve">Wypłacanymi </w:t>
      </w:r>
      <w:r w:rsidR="001543D5" w:rsidRPr="000D0A25">
        <w:t xml:space="preserve">przez </w:t>
      </w:r>
      <w:r w:rsidR="007F444B" w:rsidRPr="000D0A25">
        <w:t xml:space="preserve">ZAMAWIAJĄCEGO </w:t>
      </w:r>
      <w:r w:rsidR="001543D5" w:rsidRPr="000D0A25">
        <w:t>kwotami z tytułu u</w:t>
      </w:r>
      <w:r w:rsidR="007F444B" w:rsidRPr="000D0A25">
        <w:t>znania reklamacji, wynikających</w:t>
      </w:r>
      <w:r w:rsidR="006C70A1" w:rsidRPr="000D0A25">
        <w:t xml:space="preserve"> </w:t>
      </w:r>
      <w:r w:rsidR="001543D5" w:rsidRPr="000D0A25">
        <w:t>z nieprawidłowej obsługi podróżnych (z winy pracowników kas biletowych zatrudnionych przez WYKONAWCĘ) zostanie obciążony WYKONAWCA.</w:t>
      </w:r>
    </w:p>
    <w:p w:rsidR="001543D5" w:rsidRPr="000D0A25" w:rsidRDefault="001543D5" w:rsidP="00A67DD7">
      <w:pPr>
        <w:numPr>
          <w:ilvl w:val="0"/>
          <w:numId w:val="38"/>
        </w:numPr>
        <w:ind w:left="426" w:hanging="426"/>
        <w:jc w:val="both"/>
      </w:pPr>
      <w:r w:rsidRPr="000D0A25">
        <w:t>Kasjerzy WYKONAWC</w:t>
      </w:r>
      <w:r w:rsidR="006A1E7C" w:rsidRPr="000D0A25">
        <w:t xml:space="preserve">Y </w:t>
      </w:r>
      <w:r w:rsidRPr="000D0A25">
        <w:t xml:space="preserve">powinni posługiwać się językiem angielskim przynajmniej w stopniu </w:t>
      </w:r>
      <w:r w:rsidR="00F124F4" w:rsidRPr="000D0A25">
        <w:t xml:space="preserve">komunikatywnym tj. </w:t>
      </w:r>
      <w:r w:rsidR="009B3156" w:rsidRPr="000D0A25">
        <w:t>umożliwiającym</w:t>
      </w:r>
      <w:r w:rsidRPr="000D0A25">
        <w:t xml:space="preserve"> sprzedaż biletu lub udzielenie podstawowych informacji na temat korzystania z usług </w:t>
      </w:r>
      <w:r w:rsidR="007F444B" w:rsidRPr="000D0A25">
        <w:t>ZAMAWIAJĄCEGO</w:t>
      </w:r>
      <w:r w:rsidRPr="000D0A25">
        <w:t xml:space="preserve">. </w:t>
      </w:r>
    </w:p>
    <w:p w:rsidR="00C25963" w:rsidRPr="000D0A25" w:rsidRDefault="00C25963" w:rsidP="00A67DD7">
      <w:pPr>
        <w:numPr>
          <w:ilvl w:val="0"/>
          <w:numId w:val="38"/>
        </w:numPr>
        <w:ind w:left="426" w:hanging="426"/>
        <w:jc w:val="both"/>
      </w:pPr>
      <w:r w:rsidRPr="000D0A25">
        <w:t>W kasach biletowych zlokalizowanych na:</w:t>
      </w:r>
    </w:p>
    <w:p w:rsidR="00C25963" w:rsidRPr="000D0A25" w:rsidRDefault="00C25963" w:rsidP="00A67DD7">
      <w:pPr>
        <w:pStyle w:val="Zwykytekst"/>
        <w:numPr>
          <w:ilvl w:val="1"/>
          <w:numId w:val="38"/>
        </w:numPr>
        <w:ind w:left="709" w:hanging="283"/>
        <w:jc w:val="both"/>
        <w:rPr>
          <w:rFonts w:ascii="Times New Roman" w:hAnsi="Times New Roman"/>
          <w:sz w:val="24"/>
          <w:szCs w:val="24"/>
        </w:rPr>
      </w:pPr>
      <w:r w:rsidRPr="000D0A25">
        <w:rPr>
          <w:rFonts w:ascii="Times New Roman" w:hAnsi="Times New Roman"/>
          <w:sz w:val="24"/>
          <w:szCs w:val="24"/>
        </w:rPr>
        <w:t>………………………………..</w:t>
      </w:r>
      <w:r w:rsidR="00250900" w:rsidRPr="000D0A25">
        <w:rPr>
          <w:rFonts w:ascii="Times New Roman" w:hAnsi="Times New Roman"/>
          <w:sz w:val="24"/>
          <w:szCs w:val="24"/>
        </w:rPr>
        <w:t xml:space="preserve"> – ilość terminali ………</w:t>
      </w:r>
      <w:r w:rsidRPr="000D0A25">
        <w:rPr>
          <w:rFonts w:ascii="Times New Roman" w:hAnsi="Times New Roman"/>
          <w:sz w:val="24"/>
          <w:szCs w:val="24"/>
        </w:rPr>
        <w:t>;</w:t>
      </w:r>
    </w:p>
    <w:p w:rsidR="00C25963" w:rsidRPr="000D0A25" w:rsidRDefault="00C25963" w:rsidP="00A67DD7">
      <w:pPr>
        <w:pStyle w:val="Zwykytekst"/>
        <w:numPr>
          <w:ilvl w:val="1"/>
          <w:numId w:val="38"/>
        </w:numPr>
        <w:ind w:left="709" w:hanging="283"/>
        <w:jc w:val="both"/>
        <w:rPr>
          <w:rFonts w:ascii="Times New Roman" w:hAnsi="Times New Roman"/>
          <w:sz w:val="24"/>
          <w:szCs w:val="24"/>
        </w:rPr>
      </w:pPr>
      <w:r w:rsidRPr="000D0A25">
        <w:rPr>
          <w:rFonts w:ascii="Times New Roman" w:hAnsi="Times New Roman"/>
          <w:sz w:val="24"/>
          <w:szCs w:val="24"/>
        </w:rPr>
        <w:t>………………………………….</w:t>
      </w:r>
      <w:r w:rsidR="00250900" w:rsidRPr="000D0A25">
        <w:rPr>
          <w:rFonts w:ascii="Times New Roman" w:hAnsi="Times New Roman"/>
          <w:sz w:val="24"/>
          <w:szCs w:val="24"/>
        </w:rPr>
        <w:t>– ilość terminali ………;</w:t>
      </w:r>
      <w:r w:rsidRPr="000D0A25">
        <w:rPr>
          <w:rFonts w:ascii="Times New Roman" w:hAnsi="Times New Roman"/>
          <w:sz w:val="24"/>
          <w:szCs w:val="24"/>
        </w:rPr>
        <w:t xml:space="preserve"> .</w:t>
      </w:r>
    </w:p>
    <w:p w:rsidR="00C25963" w:rsidRPr="000D0A25" w:rsidRDefault="00C25963" w:rsidP="00C25963">
      <w:pPr>
        <w:pStyle w:val="Zwykytekst"/>
        <w:ind w:left="284"/>
        <w:jc w:val="both"/>
        <w:rPr>
          <w:rFonts w:ascii="Times New Roman" w:hAnsi="Times New Roman"/>
          <w:sz w:val="24"/>
          <w:szCs w:val="24"/>
        </w:rPr>
      </w:pPr>
      <w:r w:rsidRPr="000D0A25">
        <w:rPr>
          <w:rFonts w:ascii="Times New Roman" w:hAnsi="Times New Roman"/>
          <w:sz w:val="24"/>
          <w:szCs w:val="24"/>
        </w:rPr>
        <w:t>Wykonawca będzie zobowiązany do przyjmowania płatności kartą za sprzedane bilety. Terminale płatnicze dostarczy Z</w:t>
      </w:r>
      <w:r w:rsidR="008A4465" w:rsidRPr="000D0A25">
        <w:rPr>
          <w:rFonts w:ascii="Times New Roman" w:hAnsi="Times New Roman"/>
          <w:sz w:val="24"/>
          <w:szCs w:val="24"/>
        </w:rPr>
        <w:t>AMAWIAJĄCY</w:t>
      </w:r>
      <w:r w:rsidRPr="000D0A25">
        <w:rPr>
          <w:rFonts w:ascii="Times New Roman" w:hAnsi="Times New Roman"/>
          <w:sz w:val="24"/>
          <w:szCs w:val="24"/>
        </w:rPr>
        <w:t>. Koszty związane z dzierża</w:t>
      </w:r>
      <w:r w:rsidR="00A605F1" w:rsidRPr="000D0A25">
        <w:rPr>
          <w:rFonts w:ascii="Times New Roman" w:hAnsi="Times New Roman"/>
          <w:sz w:val="24"/>
          <w:szCs w:val="24"/>
        </w:rPr>
        <w:t>wą terminali pokrywa WYKONAWCA.</w:t>
      </w:r>
      <w:r w:rsidRPr="000D0A25">
        <w:rPr>
          <w:rFonts w:ascii="Times New Roman" w:hAnsi="Times New Roman"/>
          <w:sz w:val="24"/>
          <w:szCs w:val="24"/>
        </w:rPr>
        <w:t xml:space="preserve"> ZAMAWIAJĄCY będzie refakturował faktury wystawione przez operatora terminali płatniczych na WYKONAWCĘ</w:t>
      </w:r>
      <w:r w:rsidR="001E1815" w:rsidRPr="000D0A25">
        <w:rPr>
          <w:rFonts w:ascii="Times New Roman" w:hAnsi="Times New Roman"/>
          <w:sz w:val="24"/>
          <w:szCs w:val="24"/>
        </w:rPr>
        <w:t>,</w:t>
      </w:r>
      <w:r w:rsidRPr="000D0A25">
        <w:rPr>
          <w:rFonts w:ascii="Times New Roman" w:hAnsi="Times New Roman"/>
          <w:sz w:val="24"/>
          <w:szCs w:val="24"/>
        </w:rPr>
        <w:t xml:space="preserve">  natomiast koszty prowizji wypłacanych operatorowi terminali płatniczych leżą po stronie </w:t>
      </w:r>
      <w:r w:rsidR="00856502" w:rsidRPr="000D0A25">
        <w:rPr>
          <w:rFonts w:ascii="Times New Roman" w:hAnsi="Times New Roman"/>
          <w:sz w:val="24"/>
          <w:szCs w:val="24"/>
        </w:rPr>
        <w:t>ZAMAWIAJĄCEGO</w:t>
      </w:r>
      <w:r w:rsidRPr="000D0A25">
        <w:rPr>
          <w:rFonts w:ascii="Times New Roman" w:hAnsi="Times New Roman"/>
          <w:sz w:val="24"/>
          <w:szCs w:val="24"/>
        </w:rPr>
        <w:t xml:space="preserve">.   </w:t>
      </w:r>
    </w:p>
    <w:p w:rsidR="00530186" w:rsidRPr="000D0A25" w:rsidRDefault="00530186" w:rsidP="00A67DD7">
      <w:pPr>
        <w:numPr>
          <w:ilvl w:val="0"/>
          <w:numId w:val="38"/>
        </w:numPr>
        <w:ind w:left="426" w:hanging="426"/>
        <w:jc w:val="both"/>
      </w:pPr>
      <w:r w:rsidRPr="000D0A25">
        <w:t xml:space="preserve">W kasach biletowych </w:t>
      </w:r>
      <w:r w:rsidR="00064E15" w:rsidRPr="000D0A25">
        <w:t xml:space="preserve">w każdym z okienek </w:t>
      </w:r>
      <w:r w:rsidRPr="000D0A25">
        <w:t>zlokalizowanych na:</w:t>
      </w:r>
    </w:p>
    <w:p w:rsidR="00530186" w:rsidRPr="000D0A25" w:rsidRDefault="00530186" w:rsidP="00A67DD7">
      <w:pPr>
        <w:pStyle w:val="Zwykytekst"/>
        <w:numPr>
          <w:ilvl w:val="1"/>
          <w:numId w:val="38"/>
        </w:numPr>
        <w:ind w:left="709" w:hanging="283"/>
        <w:jc w:val="both"/>
        <w:rPr>
          <w:rFonts w:ascii="Times New Roman" w:hAnsi="Times New Roman" w:cs="Times New Roman"/>
          <w:sz w:val="24"/>
          <w:szCs w:val="24"/>
        </w:rPr>
      </w:pPr>
      <w:r w:rsidRPr="000D0A25">
        <w:rPr>
          <w:rFonts w:ascii="Times New Roman" w:hAnsi="Times New Roman" w:cs="Times New Roman"/>
          <w:sz w:val="24"/>
          <w:szCs w:val="24"/>
        </w:rPr>
        <w:t>………………………………..</w:t>
      </w:r>
      <w:r w:rsidR="00250900" w:rsidRPr="000D0A25">
        <w:rPr>
          <w:rFonts w:ascii="Times New Roman" w:hAnsi="Times New Roman" w:cs="Times New Roman"/>
          <w:sz w:val="24"/>
          <w:szCs w:val="24"/>
        </w:rPr>
        <w:t>– ilość terminali ………;</w:t>
      </w:r>
      <w:r w:rsidRPr="000D0A25">
        <w:rPr>
          <w:rFonts w:ascii="Times New Roman" w:hAnsi="Times New Roman" w:cs="Times New Roman"/>
          <w:sz w:val="24"/>
          <w:szCs w:val="24"/>
        </w:rPr>
        <w:t>;</w:t>
      </w:r>
    </w:p>
    <w:p w:rsidR="00530186" w:rsidRPr="000D0A25" w:rsidRDefault="00530186" w:rsidP="00A67DD7">
      <w:pPr>
        <w:pStyle w:val="Zwykytekst"/>
        <w:numPr>
          <w:ilvl w:val="1"/>
          <w:numId w:val="38"/>
        </w:numPr>
        <w:ind w:left="709" w:hanging="283"/>
        <w:jc w:val="both"/>
        <w:rPr>
          <w:rFonts w:ascii="Times New Roman" w:hAnsi="Times New Roman" w:cs="Times New Roman"/>
          <w:sz w:val="24"/>
          <w:szCs w:val="24"/>
        </w:rPr>
      </w:pPr>
      <w:r w:rsidRPr="000D0A25">
        <w:rPr>
          <w:rFonts w:ascii="Times New Roman" w:hAnsi="Times New Roman" w:cs="Times New Roman"/>
          <w:sz w:val="24"/>
          <w:szCs w:val="24"/>
        </w:rPr>
        <w:t xml:space="preserve">…………………………………. </w:t>
      </w:r>
      <w:r w:rsidR="00250900" w:rsidRPr="000D0A25">
        <w:rPr>
          <w:rFonts w:ascii="Times New Roman" w:hAnsi="Times New Roman" w:cs="Times New Roman"/>
          <w:sz w:val="24"/>
          <w:szCs w:val="24"/>
        </w:rPr>
        <w:t>– ilość terminali ………;</w:t>
      </w:r>
      <w:r w:rsidRPr="000D0A25">
        <w:rPr>
          <w:rFonts w:ascii="Times New Roman" w:hAnsi="Times New Roman" w:cs="Times New Roman"/>
          <w:sz w:val="24"/>
          <w:szCs w:val="24"/>
        </w:rPr>
        <w:t>.</w:t>
      </w:r>
    </w:p>
    <w:p w:rsidR="00530186" w:rsidRPr="000D0A25" w:rsidRDefault="00530186" w:rsidP="00530186">
      <w:pPr>
        <w:pStyle w:val="Zwykytekst"/>
        <w:ind w:left="284"/>
        <w:jc w:val="both"/>
        <w:rPr>
          <w:rFonts w:ascii="Times New Roman" w:hAnsi="Times New Roman" w:cs="Times New Roman"/>
          <w:sz w:val="24"/>
          <w:szCs w:val="24"/>
        </w:rPr>
      </w:pPr>
      <w:r w:rsidRPr="000D0A25">
        <w:rPr>
          <w:rFonts w:ascii="Times New Roman" w:hAnsi="Times New Roman" w:cs="Times New Roman"/>
          <w:sz w:val="24"/>
          <w:szCs w:val="24"/>
        </w:rPr>
        <w:t>Wykonawca będzie zobowiązany do przyjmowania płatności kartą za sprzedane bilety na podstawie umowy zawartej pomiędzy Wykonawcą i Centrum Autoryzacyjnym.</w:t>
      </w:r>
      <w:r w:rsidR="004B7E48" w:rsidRPr="000D0A25">
        <w:rPr>
          <w:rFonts w:ascii="Times New Roman" w:hAnsi="Times New Roman" w:cs="Times New Roman"/>
          <w:sz w:val="24"/>
          <w:szCs w:val="24"/>
        </w:rPr>
        <w:t xml:space="preserve"> </w:t>
      </w:r>
    </w:p>
    <w:p w:rsidR="0023670E" w:rsidRPr="000D0A25" w:rsidRDefault="0023670E" w:rsidP="0023670E">
      <w:pPr>
        <w:pStyle w:val="Style24"/>
        <w:widowControl/>
        <w:numPr>
          <w:ilvl w:val="0"/>
          <w:numId w:val="38"/>
        </w:numPr>
        <w:tabs>
          <w:tab w:val="left" w:pos="355"/>
        </w:tabs>
        <w:spacing w:line="240" w:lineRule="auto"/>
        <w:ind w:left="426" w:hanging="426"/>
        <w:jc w:val="both"/>
        <w:rPr>
          <w:rStyle w:val="FontStyle49"/>
          <w:sz w:val="24"/>
          <w:szCs w:val="24"/>
        </w:rPr>
      </w:pPr>
      <w:r w:rsidRPr="000D0A25">
        <w:rPr>
          <w:rStyle w:val="FontStyle49"/>
          <w:sz w:val="24"/>
          <w:szCs w:val="24"/>
        </w:rPr>
        <w:t>Zamawiający zgodnie z art. 29 ust. 3a ustawy PZP wymaga zatrudnienia przez Wykonawcę lub podwykonawcę na podstawie umowy o pracę osób wykonujących następujące czynności w zakresie realizacji przedmiotu zamówienia: sprzedaż biletów.</w:t>
      </w:r>
    </w:p>
    <w:p w:rsidR="0023670E" w:rsidRPr="000D0A25" w:rsidRDefault="0023670E" w:rsidP="0023670E">
      <w:pPr>
        <w:pStyle w:val="Style24"/>
        <w:widowControl/>
        <w:numPr>
          <w:ilvl w:val="0"/>
          <w:numId w:val="38"/>
        </w:numPr>
        <w:tabs>
          <w:tab w:val="left" w:pos="355"/>
        </w:tabs>
        <w:spacing w:line="240" w:lineRule="auto"/>
        <w:ind w:left="355" w:hanging="355"/>
        <w:jc w:val="both"/>
        <w:rPr>
          <w:rStyle w:val="FontStyle49"/>
          <w:sz w:val="24"/>
          <w:szCs w:val="24"/>
        </w:rPr>
      </w:pPr>
      <w:r w:rsidRPr="000D0A25">
        <w:rPr>
          <w:rStyle w:val="FontStyle49"/>
          <w:sz w:val="24"/>
          <w:szCs w:val="24"/>
        </w:rPr>
        <w:t>Zamawiający w trakcie realizacji zamówienia będzie w szczególności:</w:t>
      </w:r>
    </w:p>
    <w:p w:rsidR="0023670E" w:rsidRPr="000D0A25" w:rsidRDefault="0023670E" w:rsidP="0023670E">
      <w:pPr>
        <w:pStyle w:val="Style24"/>
        <w:widowControl/>
        <w:numPr>
          <w:ilvl w:val="0"/>
          <w:numId w:val="61"/>
        </w:numPr>
        <w:tabs>
          <w:tab w:val="left" w:pos="355"/>
        </w:tabs>
        <w:spacing w:line="240" w:lineRule="auto"/>
        <w:jc w:val="both"/>
        <w:rPr>
          <w:rStyle w:val="FontStyle49"/>
          <w:sz w:val="24"/>
          <w:szCs w:val="24"/>
        </w:rPr>
      </w:pPr>
      <w:r w:rsidRPr="000D0A25">
        <w:rPr>
          <w:rStyle w:val="FontStyle49"/>
          <w:sz w:val="24"/>
          <w:szCs w:val="24"/>
        </w:rPr>
        <w:lastRenderedPageBreak/>
        <w:t xml:space="preserve">wymagał udokumentowania zatrudnienia osób, o których mowa w ust. </w:t>
      </w:r>
      <w:r w:rsidR="00D55047" w:rsidRPr="000D0A25">
        <w:rPr>
          <w:rStyle w:val="FontStyle49"/>
          <w:sz w:val="24"/>
          <w:szCs w:val="24"/>
        </w:rPr>
        <w:t>21</w:t>
      </w:r>
      <w:r w:rsidRPr="000D0A25">
        <w:rPr>
          <w:rStyle w:val="FontStyle49"/>
          <w:sz w:val="24"/>
          <w:szCs w:val="24"/>
        </w:rPr>
        <w:t xml:space="preserve"> poprzez okazanie zawartych umów o pracę;</w:t>
      </w:r>
    </w:p>
    <w:p w:rsidR="0023670E" w:rsidRPr="000D0A25" w:rsidRDefault="0023670E" w:rsidP="0023670E">
      <w:pPr>
        <w:pStyle w:val="Style24"/>
        <w:widowControl/>
        <w:numPr>
          <w:ilvl w:val="0"/>
          <w:numId w:val="61"/>
        </w:numPr>
        <w:tabs>
          <w:tab w:val="left" w:pos="355"/>
        </w:tabs>
        <w:spacing w:line="240" w:lineRule="auto"/>
        <w:jc w:val="both"/>
        <w:rPr>
          <w:rStyle w:val="FontStyle49"/>
          <w:sz w:val="24"/>
          <w:szCs w:val="24"/>
        </w:rPr>
      </w:pPr>
      <w:r w:rsidRPr="000D0A25">
        <w:rPr>
          <w:rStyle w:val="FontStyle49"/>
          <w:sz w:val="24"/>
          <w:szCs w:val="24"/>
        </w:rPr>
        <w:t xml:space="preserve">dokonywał kontroli spełniania przez Wykonawcę warunku, o którym mowa w ust. </w:t>
      </w:r>
      <w:r w:rsidR="00D55047" w:rsidRPr="000D0A25">
        <w:rPr>
          <w:rStyle w:val="FontStyle49"/>
          <w:sz w:val="24"/>
          <w:szCs w:val="24"/>
        </w:rPr>
        <w:t>21</w:t>
      </w:r>
      <w:r w:rsidRPr="000D0A25">
        <w:rPr>
          <w:rStyle w:val="FontStyle49"/>
          <w:sz w:val="24"/>
          <w:szCs w:val="24"/>
        </w:rPr>
        <w:t>,</w:t>
      </w:r>
    </w:p>
    <w:p w:rsidR="0023670E" w:rsidRPr="000D0A25" w:rsidRDefault="0023670E" w:rsidP="0023670E">
      <w:pPr>
        <w:pStyle w:val="Style24"/>
        <w:widowControl/>
        <w:numPr>
          <w:ilvl w:val="0"/>
          <w:numId w:val="61"/>
        </w:numPr>
        <w:tabs>
          <w:tab w:val="left" w:pos="355"/>
        </w:tabs>
        <w:spacing w:line="240" w:lineRule="auto"/>
        <w:jc w:val="both"/>
        <w:rPr>
          <w:rStyle w:val="FontStyle49"/>
          <w:sz w:val="24"/>
          <w:szCs w:val="24"/>
        </w:rPr>
      </w:pPr>
      <w:r w:rsidRPr="000D0A25">
        <w:rPr>
          <w:rStyle w:val="FontStyle49"/>
          <w:sz w:val="24"/>
          <w:szCs w:val="24"/>
        </w:rPr>
        <w:t xml:space="preserve">nakładał na Wykonawcę kary z tytułu niespełniania wymagań określonych w ust. </w:t>
      </w:r>
      <w:r w:rsidR="00D55047" w:rsidRPr="000D0A25">
        <w:rPr>
          <w:rStyle w:val="FontStyle49"/>
          <w:sz w:val="24"/>
          <w:szCs w:val="24"/>
        </w:rPr>
        <w:t>21</w:t>
      </w:r>
      <w:r w:rsidRPr="000D0A25">
        <w:rPr>
          <w:rStyle w:val="FontStyle49"/>
          <w:sz w:val="24"/>
          <w:szCs w:val="24"/>
        </w:rPr>
        <w:t xml:space="preserve"> </w:t>
      </w:r>
      <w:r w:rsidR="00D55047" w:rsidRPr="000D0A25">
        <w:rPr>
          <w:rStyle w:val="FontStyle49"/>
          <w:sz w:val="24"/>
          <w:szCs w:val="24"/>
        </w:rPr>
        <w:t xml:space="preserve">określone w </w:t>
      </w:r>
      <w:r w:rsidR="00486DEE" w:rsidRPr="000D0A25">
        <w:rPr>
          <w:rFonts w:ascii="Times New Roman" w:hAnsi="Times New Roman" w:cs="Times New Roman"/>
          <w:bCs/>
        </w:rPr>
        <w:t>§</w:t>
      </w:r>
      <w:r w:rsidR="00486DEE" w:rsidRPr="000D0A25">
        <w:rPr>
          <w:rStyle w:val="FontStyle49"/>
          <w:sz w:val="24"/>
          <w:szCs w:val="24"/>
        </w:rPr>
        <w:t>21 ust 1 pkt 7 umowy</w:t>
      </w:r>
      <w:r w:rsidRPr="000D0A25">
        <w:rPr>
          <w:rStyle w:val="FontStyle49"/>
          <w:sz w:val="24"/>
          <w:szCs w:val="24"/>
        </w:rPr>
        <w:t>.</w:t>
      </w:r>
    </w:p>
    <w:p w:rsidR="001543D5" w:rsidRPr="000D0A25" w:rsidRDefault="001543D5" w:rsidP="00D55047">
      <w:pPr>
        <w:rPr>
          <w:b/>
          <w:bCs/>
        </w:rPr>
      </w:pPr>
    </w:p>
    <w:p w:rsidR="001543D5" w:rsidRPr="000D0A25" w:rsidRDefault="001543D5" w:rsidP="00662BA7">
      <w:pPr>
        <w:jc w:val="center"/>
        <w:rPr>
          <w:b/>
          <w:bCs/>
        </w:rPr>
      </w:pPr>
      <w:r w:rsidRPr="000D0A25">
        <w:rPr>
          <w:b/>
          <w:bCs/>
        </w:rPr>
        <w:t>§2</w:t>
      </w:r>
    </w:p>
    <w:p w:rsidR="001543D5" w:rsidRPr="000D0A25" w:rsidRDefault="001543D5" w:rsidP="00084EB4">
      <w:pPr>
        <w:jc w:val="both"/>
      </w:pPr>
      <w:r w:rsidRPr="000D0A25">
        <w:t xml:space="preserve">WYKONAWCA podczas realizacji przedmiotu  umowy, o którym mowa w §1 ust.1, jest zobowiązany do bezwzględnego przestrzegania postanowień </w:t>
      </w:r>
      <w:r w:rsidR="00530186" w:rsidRPr="000D0A25">
        <w:t>R</w:t>
      </w:r>
      <w:r w:rsidRPr="000D0A25">
        <w:t>ozporządzenia Parlamentu Europejskiego i Rady z dnia 23 października 2007</w:t>
      </w:r>
      <w:r w:rsidR="00A076EB" w:rsidRPr="000D0A25">
        <w:t xml:space="preserve"> </w:t>
      </w:r>
      <w:r w:rsidRPr="000D0A25">
        <w:t xml:space="preserve">r.  Nr 1371/2007 </w:t>
      </w:r>
      <w:r w:rsidR="00856502" w:rsidRPr="000D0A25">
        <w:t>dotyczącego</w:t>
      </w:r>
      <w:r w:rsidRPr="000D0A25">
        <w:t xml:space="preserve"> praw i obowiązków pasażerów w ruchu kolejowym, w tym w szczególności w zakresie odnoszącym się do obowiązku zapewnienia podróżnym informacji oraz obsługi podróżnych niepełnosprawnych i podróżnych o ograniczonej sprawności </w:t>
      </w:r>
      <w:r w:rsidR="00856502" w:rsidRPr="000D0A25">
        <w:t>poruszania się</w:t>
      </w:r>
      <w:r w:rsidRPr="000D0A25">
        <w:t>.</w:t>
      </w:r>
    </w:p>
    <w:p w:rsidR="00E11213" w:rsidRPr="000D0A25" w:rsidRDefault="00E11213" w:rsidP="00084EB4">
      <w:pPr>
        <w:jc w:val="both"/>
      </w:pPr>
    </w:p>
    <w:p w:rsidR="00530186" w:rsidRPr="000D0A25" w:rsidRDefault="00530186" w:rsidP="00084EB4">
      <w:pPr>
        <w:jc w:val="both"/>
      </w:pPr>
    </w:p>
    <w:p w:rsidR="001543D5" w:rsidRPr="000D0A25" w:rsidRDefault="001543D5" w:rsidP="00B02566">
      <w:pPr>
        <w:pStyle w:val="Nagwek6"/>
        <w:spacing w:before="0"/>
        <w:rPr>
          <w:rFonts w:ascii="Times New Roman" w:hAnsi="Times New Roman" w:cs="Times New Roman"/>
        </w:rPr>
      </w:pPr>
      <w:r w:rsidRPr="000D0A25">
        <w:rPr>
          <w:rFonts w:ascii="Times New Roman" w:hAnsi="Times New Roman" w:cs="Times New Roman"/>
        </w:rPr>
        <w:t>II.   Zasady obsługi elektronicznych kas</w:t>
      </w:r>
      <w:r w:rsidR="00512BB3" w:rsidRPr="000D0A25">
        <w:rPr>
          <w:rFonts w:ascii="Times New Roman" w:hAnsi="Times New Roman" w:cs="Times New Roman"/>
        </w:rPr>
        <w:t xml:space="preserve"> fiskalnych</w:t>
      </w:r>
      <w:r w:rsidRPr="000D0A25">
        <w:rPr>
          <w:rFonts w:ascii="Times New Roman" w:hAnsi="Times New Roman" w:cs="Times New Roman"/>
          <w:strike/>
        </w:rPr>
        <w:t xml:space="preserve"> </w:t>
      </w:r>
    </w:p>
    <w:p w:rsidR="001543D5" w:rsidRPr="000D0A25" w:rsidRDefault="001543D5" w:rsidP="00662BA7">
      <w:pPr>
        <w:jc w:val="center"/>
        <w:rPr>
          <w:b/>
          <w:bCs/>
        </w:rPr>
      </w:pPr>
      <w:r w:rsidRPr="000D0A25">
        <w:rPr>
          <w:b/>
          <w:bCs/>
        </w:rPr>
        <w:t>§ 3</w:t>
      </w:r>
    </w:p>
    <w:p w:rsidR="001543D5" w:rsidRPr="000D0A25" w:rsidRDefault="001543D5" w:rsidP="008E24FE">
      <w:pPr>
        <w:numPr>
          <w:ilvl w:val="0"/>
          <w:numId w:val="2"/>
        </w:numPr>
        <w:jc w:val="both"/>
      </w:pPr>
      <w:r w:rsidRPr="000D0A25">
        <w:t xml:space="preserve">Celem realizacji niniejszej umowy </w:t>
      </w:r>
      <w:r w:rsidR="00856502" w:rsidRPr="000D0A25">
        <w:t xml:space="preserve">ZAMAWIAJĄCY </w:t>
      </w:r>
      <w:r w:rsidRPr="000D0A25">
        <w:t>przekazuje WYKONAWCY do eksploatacji elektroniczne kasy fiska</w:t>
      </w:r>
      <w:r w:rsidR="006A1E7C" w:rsidRPr="000D0A25">
        <w:t>lne wraz z instrukcjami, książką</w:t>
      </w:r>
      <w:r w:rsidRPr="000D0A25">
        <w:t xml:space="preserve"> kasy</w:t>
      </w:r>
      <w:r w:rsidR="00530186" w:rsidRPr="000D0A25">
        <w:t xml:space="preserve"> rejestrującej, książką usterek.</w:t>
      </w:r>
    </w:p>
    <w:p w:rsidR="001543D5" w:rsidRPr="000D0A25" w:rsidRDefault="001543D5" w:rsidP="008E24FE">
      <w:pPr>
        <w:numPr>
          <w:ilvl w:val="0"/>
          <w:numId w:val="3"/>
        </w:numPr>
        <w:jc w:val="both"/>
      </w:pPr>
      <w:r w:rsidRPr="000D0A25">
        <w:t>Dowodem przekazania elektronicznych kas fiskalnych oraz instrukcji i książek</w:t>
      </w:r>
      <w:r w:rsidR="00673D6A" w:rsidRPr="000D0A25">
        <w:rPr>
          <w:b/>
        </w:rPr>
        <w:t>,</w:t>
      </w:r>
      <w:r w:rsidRPr="000D0A25">
        <w:t xml:space="preserve"> </w:t>
      </w:r>
      <w:r w:rsidR="00856502" w:rsidRPr="000D0A25">
        <w:t xml:space="preserve">                     </w:t>
      </w:r>
      <w:r w:rsidRPr="000D0A25">
        <w:t>o których mowa  w ust. 1</w:t>
      </w:r>
      <w:r w:rsidR="00673D6A" w:rsidRPr="000D0A25">
        <w:rPr>
          <w:b/>
        </w:rPr>
        <w:t>,</w:t>
      </w:r>
      <w:r w:rsidRPr="000D0A25">
        <w:t xml:space="preserve"> będą protokoły zdawczo-odbiorcze stanowiąc</w:t>
      </w:r>
      <w:r w:rsidR="00673D6A" w:rsidRPr="000D0A25">
        <w:t>e</w:t>
      </w:r>
      <w:r w:rsidRPr="000D0A25">
        <w:t xml:space="preserve"> integralną część umowy.</w:t>
      </w:r>
    </w:p>
    <w:p w:rsidR="001543D5" w:rsidRPr="000D0A25" w:rsidRDefault="001543D5" w:rsidP="008E24FE">
      <w:pPr>
        <w:numPr>
          <w:ilvl w:val="0"/>
          <w:numId w:val="3"/>
        </w:numPr>
        <w:jc w:val="both"/>
      </w:pPr>
      <w:r w:rsidRPr="000D0A25">
        <w:t>WYKONAWCA potwierdza odbiór przedmiotowych elektronicznych kas fiskalnych  i zobowiązuje się użytkować je zgodnie z przeznaczeniem, instrukcją obsługi oraz postanowieniami umowy.</w:t>
      </w:r>
    </w:p>
    <w:p w:rsidR="001543D5" w:rsidRPr="000D0A25" w:rsidRDefault="001543D5" w:rsidP="008E24FE">
      <w:pPr>
        <w:numPr>
          <w:ilvl w:val="0"/>
          <w:numId w:val="3"/>
        </w:numPr>
        <w:jc w:val="both"/>
      </w:pPr>
      <w:r w:rsidRPr="000D0A25">
        <w:t xml:space="preserve">WYKONAWCA zobowiązuje się wykonywać wszelkie zalecenia </w:t>
      </w:r>
      <w:r w:rsidR="001231D0" w:rsidRPr="000D0A25">
        <w:t xml:space="preserve">ZAMAWIAJĄCEGO </w:t>
      </w:r>
      <w:r w:rsidRPr="000D0A25">
        <w:t xml:space="preserve">i osób działających na zlecenie </w:t>
      </w:r>
      <w:r w:rsidR="001231D0" w:rsidRPr="000D0A25">
        <w:t>ZAMAWIAJĄCEGO</w:t>
      </w:r>
      <w:r w:rsidRPr="000D0A25">
        <w:t>, dotyczące obsługi technicznej elektronicznych kas</w:t>
      </w:r>
      <w:r w:rsidR="00512BB3" w:rsidRPr="000D0A25">
        <w:t xml:space="preserve"> </w:t>
      </w:r>
      <w:r w:rsidR="0026298C" w:rsidRPr="000D0A25">
        <w:t>fiskalnych.</w:t>
      </w:r>
      <w:r w:rsidRPr="000D0A25">
        <w:t xml:space="preserve"> </w:t>
      </w:r>
    </w:p>
    <w:p w:rsidR="001231D0" w:rsidRPr="000D0A25" w:rsidRDefault="001231D0" w:rsidP="00662BA7">
      <w:pPr>
        <w:jc w:val="center"/>
        <w:rPr>
          <w:b/>
          <w:bCs/>
        </w:rPr>
      </w:pPr>
    </w:p>
    <w:p w:rsidR="001543D5" w:rsidRPr="000D0A25" w:rsidRDefault="001543D5" w:rsidP="00662BA7">
      <w:pPr>
        <w:jc w:val="center"/>
        <w:rPr>
          <w:strike/>
        </w:rPr>
      </w:pPr>
      <w:r w:rsidRPr="000D0A25">
        <w:rPr>
          <w:b/>
          <w:bCs/>
        </w:rPr>
        <w:t>§ 4</w:t>
      </w:r>
    </w:p>
    <w:p w:rsidR="001543D5" w:rsidRPr="000D0A25" w:rsidRDefault="001543D5" w:rsidP="008E24FE">
      <w:pPr>
        <w:pStyle w:val="Akapitzlist"/>
        <w:numPr>
          <w:ilvl w:val="0"/>
          <w:numId w:val="4"/>
        </w:numPr>
        <w:tabs>
          <w:tab w:val="clear" w:pos="720"/>
          <w:tab w:val="num" w:pos="426"/>
        </w:tabs>
        <w:ind w:left="426" w:hanging="426"/>
        <w:jc w:val="both"/>
      </w:pPr>
      <w:r w:rsidRPr="000D0A25">
        <w:t>Elektroniczne kasy fiskalne składają się z części wymienionych w protokołach zdawczo-odbiorczych, o których mowa w § 3 ust.2.</w:t>
      </w:r>
    </w:p>
    <w:p w:rsidR="001543D5" w:rsidRPr="000D0A25" w:rsidRDefault="001543D5" w:rsidP="008E24FE">
      <w:pPr>
        <w:pStyle w:val="Akapitzlist"/>
        <w:numPr>
          <w:ilvl w:val="0"/>
          <w:numId w:val="4"/>
        </w:numPr>
        <w:tabs>
          <w:tab w:val="clear" w:pos="720"/>
          <w:tab w:val="num" w:pos="426"/>
        </w:tabs>
        <w:ind w:left="426" w:hanging="426"/>
        <w:jc w:val="both"/>
      </w:pPr>
      <w:r w:rsidRPr="000D0A25">
        <w:t xml:space="preserve">Po zakończeniu umowy WYKONAWCA zobowiązany jest zwrócić </w:t>
      </w:r>
      <w:r w:rsidR="00604113" w:rsidRPr="000D0A25">
        <w:t xml:space="preserve">ZAMAWIAJĄCEMU </w:t>
      </w:r>
      <w:r w:rsidRPr="000D0A25">
        <w:t xml:space="preserve">elektroniczne kasy fiskalne za protokołem </w:t>
      </w:r>
      <w:r w:rsidR="00F66AE0" w:rsidRPr="000D0A25">
        <w:t>zdawczo-odbiorczym w stanie nie</w:t>
      </w:r>
      <w:r w:rsidRPr="000D0A25">
        <w:t>pogorszonym ponad zuży</w:t>
      </w:r>
      <w:r w:rsidR="009A5484" w:rsidRPr="000D0A25">
        <w:t xml:space="preserve">cie wynikające </w:t>
      </w:r>
      <w:r w:rsidRPr="000D0A25">
        <w:t xml:space="preserve"> z normalnej eksploatacji, w terminie 7 dni od daty rozwiązania umowy.</w:t>
      </w:r>
    </w:p>
    <w:p w:rsidR="001543D5" w:rsidRPr="000D0A25" w:rsidRDefault="001543D5" w:rsidP="008E24FE">
      <w:pPr>
        <w:pStyle w:val="Akapitzlist"/>
        <w:numPr>
          <w:ilvl w:val="0"/>
          <w:numId w:val="4"/>
        </w:numPr>
        <w:tabs>
          <w:tab w:val="clear" w:pos="720"/>
          <w:tab w:val="num" w:pos="426"/>
        </w:tabs>
        <w:ind w:left="426" w:hanging="426"/>
        <w:jc w:val="both"/>
      </w:pPr>
      <w:r w:rsidRPr="000D0A25">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1543D5" w:rsidRPr="000D0A25" w:rsidRDefault="001543D5" w:rsidP="00662BA7">
      <w:pPr>
        <w:jc w:val="both"/>
      </w:pPr>
    </w:p>
    <w:p w:rsidR="001543D5" w:rsidRPr="000D0A25" w:rsidRDefault="001543D5" w:rsidP="00662BA7">
      <w:pPr>
        <w:jc w:val="center"/>
        <w:rPr>
          <w:b/>
          <w:bCs/>
        </w:rPr>
      </w:pPr>
      <w:r w:rsidRPr="000D0A25">
        <w:rPr>
          <w:b/>
          <w:bCs/>
        </w:rPr>
        <w:t>§ 5</w:t>
      </w:r>
    </w:p>
    <w:p w:rsidR="001543D5" w:rsidRPr="000D0A25" w:rsidRDefault="001543D5" w:rsidP="008E24FE">
      <w:pPr>
        <w:numPr>
          <w:ilvl w:val="0"/>
          <w:numId w:val="5"/>
        </w:numPr>
        <w:jc w:val="both"/>
      </w:pPr>
      <w:r w:rsidRPr="000D0A25">
        <w:t xml:space="preserve">Strony uzgadniają, że serwis oraz naprawy gwarancyjne i pogwarancyjne elektronicznych kas </w:t>
      </w:r>
      <w:r w:rsidR="00512BB3" w:rsidRPr="000D0A25">
        <w:t xml:space="preserve">fiskalnych </w:t>
      </w:r>
      <w:r w:rsidRPr="000D0A25">
        <w:t xml:space="preserve">wykonywane będą przez „AVISTA” Sp. z o.o. </w:t>
      </w:r>
      <w:r w:rsidR="004C3969" w:rsidRPr="000D0A25">
        <w:t xml:space="preserve"> </w:t>
      </w:r>
      <w:r w:rsidRPr="000D0A25">
        <w:t xml:space="preserve">z siedzibą w Warszawie, ul. </w:t>
      </w:r>
      <w:r w:rsidRPr="000D0A25">
        <w:rPr>
          <w:bCs/>
        </w:rPr>
        <w:t>Kaleńska 5</w:t>
      </w:r>
      <w:r w:rsidRPr="000D0A25">
        <w:t>.</w:t>
      </w:r>
    </w:p>
    <w:p w:rsidR="001543D5" w:rsidRPr="000D0A25" w:rsidRDefault="001543D5" w:rsidP="008E24FE">
      <w:pPr>
        <w:numPr>
          <w:ilvl w:val="0"/>
          <w:numId w:val="5"/>
        </w:numPr>
        <w:jc w:val="both"/>
      </w:pPr>
      <w:r w:rsidRPr="000D0A25">
        <w:t>Konserwację i wszelkie naprawy elektronicznych kas</w:t>
      </w:r>
      <w:r w:rsidR="00512BB3" w:rsidRPr="000D0A25">
        <w:t xml:space="preserve"> fiskalnych</w:t>
      </w:r>
      <w:r w:rsidRPr="000D0A25">
        <w:t xml:space="preserve"> będą wykonywać serwisanci wyżej wymienionej firmy, wyszczególnieni w zał. nr 1.</w:t>
      </w:r>
    </w:p>
    <w:p w:rsidR="001543D5" w:rsidRPr="000D0A25" w:rsidRDefault="001543D5" w:rsidP="008E24FE">
      <w:pPr>
        <w:numPr>
          <w:ilvl w:val="0"/>
          <w:numId w:val="5"/>
        </w:numPr>
        <w:jc w:val="both"/>
      </w:pPr>
      <w:r w:rsidRPr="000D0A25">
        <w:t>Jeden raz w roku serwisant będzie przeprowadzać okresowe sprawdzenie prawidłowości działania elektronicznych kas</w:t>
      </w:r>
      <w:r w:rsidR="00512BB3" w:rsidRPr="000D0A25">
        <w:t xml:space="preserve"> fiskalnych</w:t>
      </w:r>
      <w:r w:rsidRPr="000D0A25">
        <w:t xml:space="preserve">. Strony ustalają, że umowę na serwis i naprawy pogwarancyjne  z firmą „AVISTA” zawrze </w:t>
      </w:r>
      <w:r w:rsidR="00604113" w:rsidRPr="000D0A25">
        <w:t>ZAMAWIAJĄCY</w:t>
      </w:r>
      <w:r w:rsidRPr="000D0A25">
        <w:t>.</w:t>
      </w:r>
    </w:p>
    <w:p w:rsidR="001543D5" w:rsidRPr="000D0A25" w:rsidRDefault="001543D5" w:rsidP="008E24FE">
      <w:pPr>
        <w:numPr>
          <w:ilvl w:val="0"/>
          <w:numId w:val="5"/>
        </w:numPr>
        <w:jc w:val="both"/>
      </w:pPr>
      <w:r w:rsidRPr="000D0A25">
        <w:lastRenderedPageBreak/>
        <w:t xml:space="preserve">Wszelkie koszty związane z konserwacją, naprawą i przeglądami elektronicznych kas fiskalnych ponosi </w:t>
      </w:r>
      <w:r w:rsidR="00604113" w:rsidRPr="000D0A25">
        <w:t>ZAMAWIAJĄCY</w:t>
      </w:r>
      <w:r w:rsidRPr="000D0A25">
        <w:t>, z</w:t>
      </w:r>
      <w:r w:rsidR="00604113" w:rsidRPr="000D0A25">
        <w:t xml:space="preserve"> </w:t>
      </w:r>
      <w:r w:rsidRPr="000D0A25">
        <w:t xml:space="preserve">wyjątkiem uszkodzeń wynikających </w:t>
      </w:r>
      <w:r w:rsidR="00604113" w:rsidRPr="000D0A25">
        <w:t xml:space="preserve">                     </w:t>
      </w:r>
      <w:r w:rsidRPr="000D0A25">
        <w:t>z niewłaściwego użytkowania elektronicznych kas fiskalnych, np. uszkodzenie monitora dotykowego w skutek używania nieodpowiednich przedmiotów, np. długopisu, tipsów.</w:t>
      </w:r>
    </w:p>
    <w:p w:rsidR="001543D5" w:rsidRPr="000D0A25" w:rsidRDefault="001543D5" w:rsidP="00190FFF">
      <w:pPr>
        <w:rPr>
          <w:b/>
          <w:bCs/>
        </w:rPr>
      </w:pPr>
    </w:p>
    <w:p w:rsidR="001543D5" w:rsidRPr="000D0A25" w:rsidRDefault="001543D5" w:rsidP="00662BA7">
      <w:pPr>
        <w:jc w:val="center"/>
        <w:rPr>
          <w:b/>
          <w:bCs/>
        </w:rPr>
      </w:pPr>
      <w:r w:rsidRPr="000D0A25">
        <w:rPr>
          <w:b/>
          <w:bCs/>
        </w:rPr>
        <w:t>§ 6</w:t>
      </w:r>
    </w:p>
    <w:p w:rsidR="00F077A3" w:rsidRPr="000D0A25" w:rsidRDefault="00F077A3" w:rsidP="00F077A3">
      <w:pPr>
        <w:numPr>
          <w:ilvl w:val="0"/>
          <w:numId w:val="6"/>
        </w:numPr>
        <w:jc w:val="both"/>
        <w:rPr>
          <w:b/>
          <w:bCs/>
          <w:color w:val="FF0000"/>
        </w:rPr>
      </w:pPr>
      <w:r w:rsidRPr="000D0A25">
        <w:t xml:space="preserve">Wszelkie czynności zastrzeżone w instrukcji obsługi elektronicznej kasy fiskalnej dla osoby określonej jako „Admin” wykonywać będzie upoważniony przedstawiciel </w:t>
      </w:r>
      <w:r w:rsidR="00604113" w:rsidRPr="000D0A25">
        <w:t xml:space="preserve">ZAMAWIAJĄCEGO </w:t>
      </w:r>
      <w:r w:rsidRPr="000D0A25">
        <w:rPr>
          <w:bCs/>
        </w:rPr>
        <w:t xml:space="preserve">p. </w:t>
      </w:r>
      <w:r w:rsidR="004B7E48" w:rsidRPr="000D0A25">
        <w:rPr>
          <w:bCs/>
        </w:rPr>
        <w:t>……………</w:t>
      </w:r>
      <w:r w:rsidRPr="000D0A25">
        <w:rPr>
          <w:bCs/>
        </w:rPr>
        <w:t xml:space="preserve"> tel.</w:t>
      </w:r>
      <w:r w:rsidR="00604113" w:rsidRPr="000D0A25">
        <w:rPr>
          <w:bCs/>
        </w:rPr>
        <w:t xml:space="preserve"> </w:t>
      </w:r>
      <w:r w:rsidRPr="000D0A25">
        <w:rPr>
          <w:bCs/>
        </w:rPr>
        <w:t xml:space="preserve">(58) </w:t>
      </w:r>
      <w:r w:rsidR="004B7E48" w:rsidRPr="000D0A25">
        <w:rPr>
          <w:bCs/>
        </w:rPr>
        <w:t>……….</w:t>
      </w:r>
      <w:r w:rsidR="007A3A49" w:rsidRPr="000D0A25">
        <w:rPr>
          <w:bCs/>
        </w:rPr>
        <w:t>tel. kom</w:t>
      </w:r>
      <w:r w:rsidR="004B7E48" w:rsidRPr="000D0A25">
        <w:rPr>
          <w:bCs/>
        </w:rPr>
        <w:t xml:space="preserve"> </w:t>
      </w:r>
      <w:r w:rsidRPr="000D0A25">
        <w:rPr>
          <w:bCs/>
        </w:rPr>
        <w:t xml:space="preserve">…………. lub                            </w:t>
      </w:r>
      <w:r w:rsidR="007A3A49" w:rsidRPr="000D0A25">
        <w:rPr>
          <w:bCs/>
        </w:rPr>
        <w:t xml:space="preserve">             p. </w:t>
      </w:r>
      <w:r w:rsidR="004B7E48" w:rsidRPr="000D0A25">
        <w:rPr>
          <w:bCs/>
        </w:rPr>
        <w:t>………………</w:t>
      </w:r>
      <w:r w:rsidRPr="000D0A25">
        <w:rPr>
          <w:bCs/>
        </w:rPr>
        <w:t xml:space="preserve">tel. (58) </w:t>
      </w:r>
      <w:r w:rsidR="004B7E48" w:rsidRPr="000D0A25">
        <w:rPr>
          <w:bCs/>
        </w:rPr>
        <w:t>……………..</w:t>
      </w:r>
      <w:r w:rsidRPr="000D0A25">
        <w:rPr>
          <w:bCs/>
        </w:rPr>
        <w:t xml:space="preserve"> tel. </w:t>
      </w:r>
      <w:r w:rsidR="00F66AE0" w:rsidRPr="000D0A25">
        <w:rPr>
          <w:bCs/>
        </w:rPr>
        <w:t>k</w:t>
      </w:r>
      <w:r w:rsidR="004B7E48" w:rsidRPr="000D0A25">
        <w:rPr>
          <w:bCs/>
        </w:rPr>
        <w:t xml:space="preserve">om. </w:t>
      </w:r>
      <w:r w:rsidRPr="000D0A25">
        <w:rPr>
          <w:bCs/>
        </w:rPr>
        <w:t>……….</w:t>
      </w:r>
    </w:p>
    <w:p w:rsidR="001543D5" w:rsidRPr="000D0A25" w:rsidRDefault="001543D5" w:rsidP="008E24FE">
      <w:pPr>
        <w:numPr>
          <w:ilvl w:val="0"/>
          <w:numId w:val="6"/>
        </w:numPr>
        <w:jc w:val="both"/>
      </w:pPr>
      <w:r w:rsidRPr="000D0A25">
        <w:t>O wszelkich nieprawidłowościach w funkcj</w:t>
      </w:r>
      <w:r w:rsidR="006F5894" w:rsidRPr="000D0A25">
        <w:t>onowaniu elektronicznych kas fiskalnych</w:t>
      </w:r>
      <w:r w:rsidRPr="000D0A25">
        <w:t xml:space="preserve"> WYKONAWCA zobowiązany jest niezwłocznie informować serwisanta, wyszczególnionego w zał. nr 1.</w:t>
      </w:r>
    </w:p>
    <w:p w:rsidR="001543D5" w:rsidRPr="000D0A25" w:rsidRDefault="001543D5" w:rsidP="008E24FE">
      <w:pPr>
        <w:numPr>
          <w:ilvl w:val="0"/>
          <w:numId w:val="6"/>
        </w:numPr>
        <w:jc w:val="both"/>
      </w:pPr>
      <w:r w:rsidRPr="000D0A25">
        <w:t>WYKONAWCY zabrania się modyfikowania oprogramowani</w:t>
      </w:r>
      <w:r w:rsidR="006F5894" w:rsidRPr="000D0A25">
        <w:t>a elektronicznych kas fiskalnych</w:t>
      </w:r>
      <w:r w:rsidRPr="000D0A25">
        <w:t>.</w:t>
      </w:r>
    </w:p>
    <w:p w:rsidR="001543D5" w:rsidRPr="000D0A25" w:rsidRDefault="001543D5" w:rsidP="008E24FE">
      <w:pPr>
        <w:numPr>
          <w:ilvl w:val="0"/>
          <w:numId w:val="6"/>
        </w:numPr>
        <w:jc w:val="both"/>
      </w:pPr>
      <w:r w:rsidRPr="000D0A25">
        <w:t>WYKONAWCA nie może użyczać elektronicznych kas fiskalnych</w:t>
      </w:r>
      <w:r w:rsidRPr="000D0A25">
        <w:rPr>
          <w:b/>
          <w:bCs/>
        </w:rPr>
        <w:t xml:space="preserve">, </w:t>
      </w:r>
      <w:r w:rsidRPr="000D0A25">
        <w:t xml:space="preserve">ani oddawać </w:t>
      </w:r>
      <w:r w:rsidR="00604113" w:rsidRPr="000D0A25">
        <w:t xml:space="preserve">                 </w:t>
      </w:r>
      <w:r w:rsidRPr="000D0A25">
        <w:t>w dzierżawę</w:t>
      </w:r>
      <w:r w:rsidR="006A3D78" w:rsidRPr="000D0A25">
        <w:t>, najem, odstąpić itp.</w:t>
      </w:r>
      <w:r w:rsidRPr="000D0A25">
        <w:t xml:space="preserve"> osobom trzecim.</w:t>
      </w:r>
    </w:p>
    <w:p w:rsidR="009A5484" w:rsidRPr="000D0A25" w:rsidRDefault="009A5484" w:rsidP="00662BA7">
      <w:pPr>
        <w:tabs>
          <w:tab w:val="left" w:pos="4225"/>
          <w:tab w:val="center" w:pos="4535"/>
        </w:tabs>
        <w:jc w:val="center"/>
        <w:rPr>
          <w:b/>
          <w:bCs/>
        </w:rPr>
      </w:pPr>
    </w:p>
    <w:p w:rsidR="001543D5" w:rsidRPr="000D0A25" w:rsidRDefault="001543D5" w:rsidP="00662BA7">
      <w:pPr>
        <w:tabs>
          <w:tab w:val="left" w:pos="4225"/>
          <w:tab w:val="center" w:pos="4535"/>
        </w:tabs>
        <w:jc w:val="center"/>
        <w:rPr>
          <w:b/>
          <w:bCs/>
        </w:rPr>
      </w:pPr>
      <w:r w:rsidRPr="000D0A25">
        <w:rPr>
          <w:b/>
          <w:bCs/>
        </w:rPr>
        <w:t>§ 7</w:t>
      </w:r>
    </w:p>
    <w:p w:rsidR="001543D5" w:rsidRPr="000D0A25" w:rsidRDefault="001543D5" w:rsidP="008E24FE">
      <w:pPr>
        <w:numPr>
          <w:ilvl w:val="0"/>
          <w:numId w:val="7"/>
        </w:numPr>
        <w:tabs>
          <w:tab w:val="num" w:pos="360"/>
        </w:tabs>
        <w:ind w:left="360"/>
        <w:jc w:val="both"/>
      </w:pPr>
      <w:r w:rsidRPr="000D0A25">
        <w:t>W materiały eksploatacyjne niezbędne do pracy elektronicznych kas fiskalnych (papier, taśmy barwiące, taśmy kontrolne) WYKONAWCA zaopatrywać się będzie w własnym zakresie i na własny koszt.</w:t>
      </w:r>
    </w:p>
    <w:p w:rsidR="001543D5" w:rsidRPr="000D0A25" w:rsidRDefault="001543D5" w:rsidP="00604113">
      <w:pPr>
        <w:numPr>
          <w:ilvl w:val="0"/>
          <w:numId w:val="7"/>
        </w:numPr>
        <w:tabs>
          <w:tab w:val="num" w:pos="360"/>
        </w:tabs>
        <w:ind w:left="360"/>
        <w:jc w:val="both"/>
      </w:pPr>
      <w:r w:rsidRPr="000D0A25">
        <w:t xml:space="preserve">Druki biletów </w:t>
      </w:r>
      <w:r w:rsidR="00604113" w:rsidRPr="000D0A25">
        <w:t xml:space="preserve">ZAMAWIAJĄCY </w:t>
      </w:r>
      <w:r w:rsidRPr="000D0A25">
        <w:t>będzie przekazywać  nieodpłatnie na zasadach określonych w §12.</w:t>
      </w:r>
    </w:p>
    <w:p w:rsidR="001543D5" w:rsidRPr="000D0A25" w:rsidRDefault="001543D5" w:rsidP="00110522"/>
    <w:p w:rsidR="00064E15" w:rsidRPr="000D0A25" w:rsidRDefault="00064E15" w:rsidP="00662BA7">
      <w:pPr>
        <w:pStyle w:val="Nagwek6"/>
        <w:spacing w:before="0"/>
        <w:rPr>
          <w:rFonts w:ascii="Times New Roman" w:hAnsi="Times New Roman" w:cs="Times New Roman"/>
        </w:rPr>
      </w:pPr>
    </w:p>
    <w:p w:rsidR="001543D5" w:rsidRPr="000D0A25" w:rsidRDefault="001543D5" w:rsidP="00662BA7">
      <w:pPr>
        <w:pStyle w:val="Nagwek6"/>
        <w:spacing w:before="0"/>
        <w:rPr>
          <w:rFonts w:ascii="Times New Roman" w:hAnsi="Times New Roman" w:cs="Times New Roman"/>
        </w:rPr>
      </w:pPr>
      <w:r w:rsidRPr="000D0A25">
        <w:rPr>
          <w:rFonts w:ascii="Times New Roman" w:hAnsi="Times New Roman" w:cs="Times New Roman"/>
        </w:rPr>
        <w:t xml:space="preserve">III.   Sprzedaż biletów </w:t>
      </w:r>
      <w:r w:rsidR="006F5894" w:rsidRPr="000D0A25">
        <w:rPr>
          <w:rFonts w:ascii="Times New Roman" w:hAnsi="Times New Roman" w:cs="Times New Roman"/>
        </w:rPr>
        <w:t xml:space="preserve">z elektronicznych kas </w:t>
      </w:r>
      <w:r w:rsidR="00020F43" w:rsidRPr="000D0A25">
        <w:rPr>
          <w:rFonts w:ascii="Times New Roman" w:hAnsi="Times New Roman" w:cs="Times New Roman"/>
        </w:rPr>
        <w:t>fiskalnych</w:t>
      </w:r>
    </w:p>
    <w:p w:rsidR="001543D5" w:rsidRPr="000D0A25" w:rsidRDefault="001543D5" w:rsidP="00662BA7">
      <w:pPr>
        <w:jc w:val="center"/>
        <w:rPr>
          <w:b/>
          <w:bCs/>
        </w:rPr>
      </w:pPr>
      <w:r w:rsidRPr="000D0A25">
        <w:rPr>
          <w:b/>
          <w:bCs/>
        </w:rPr>
        <w:t>§ 8</w:t>
      </w:r>
    </w:p>
    <w:p w:rsidR="001543D5" w:rsidRPr="000D0A25" w:rsidRDefault="001543D5" w:rsidP="008E24FE">
      <w:pPr>
        <w:numPr>
          <w:ilvl w:val="0"/>
          <w:numId w:val="8"/>
        </w:numPr>
        <w:ind w:left="284" w:hanging="284"/>
        <w:jc w:val="both"/>
      </w:pPr>
      <w:r w:rsidRPr="000D0A25">
        <w:t>Sprzedaży biletów z elektronicznych kas fiskalnych mogą dokonywać wyłącznie pracownicy WYKONAWC</w:t>
      </w:r>
      <w:r w:rsidR="006A1E7C" w:rsidRPr="000D0A25">
        <w:t xml:space="preserve">Y </w:t>
      </w:r>
      <w:r w:rsidRPr="000D0A25">
        <w:t xml:space="preserve">posiadający </w:t>
      </w:r>
      <w:r w:rsidR="009A34AE" w:rsidRPr="000D0A25">
        <w:t xml:space="preserve">aktualne i ważne </w:t>
      </w:r>
      <w:r w:rsidRPr="000D0A25">
        <w:t xml:space="preserve">uprawnienia do sprzedaży  biletów oraz uprawnienia do obsługi elektronicznych kas fiskalnych, potwierdzone stosownym świadectwem lub zaświadczeniem wydanym przez </w:t>
      </w:r>
      <w:r w:rsidR="009A34AE" w:rsidRPr="000D0A25">
        <w:t>ZAMAWIAJĄCEGO</w:t>
      </w:r>
      <w:r w:rsidRPr="000D0A25">
        <w:t xml:space="preserve"> lub honorowanym przez </w:t>
      </w:r>
      <w:r w:rsidR="009A34AE" w:rsidRPr="000D0A25">
        <w:t>ZAMAWIAJĄCEGO</w:t>
      </w:r>
      <w:r w:rsidRPr="000D0A25">
        <w:t xml:space="preserve">, których oryginały należy okazywać na żądanie kontrolujących, o </w:t>
      </w:r>
      <w:r w:rsidR="00020F43" w:rsidRPr="000D0A25">
        <w:t>których mowa w § 1 ust. 11.</w:t>
      </w:r>
      <w:r w:rsidRPr="000D0A25">
        <w:t xml:space="preserve"> </w:t>
      </w:r>
      <w:r w:rsidR="007A3A49" w:rsidRPr="000D0A25">
        <w:t>Pracownicy Wykonawcy, zatrudnieni w kasach,</w:t>
      </w:r>
      <w:r w:rsidR="00020F43" w:rsidRPr="000D0A25">
        <w:t xml:space="preserve"> </w:t>
      </w:r>
      <w:r w:rsidR="007A3A49" w:rsidRPr="000D0A25">
        <w:t>zobowiązani</w:t>
      </w:r>
      <w:r w:rsidRPr="000D0A25">
        <w:t xml:space="preserve"> są do uczestniczenia w pouczeniach okresowych organizowanych przez </w:t>
      </w:r>
      <w:r w:rsidR="009A34AE" w:rsidRPr="000D0A25">
        <w:t>ZAMAWIAJĄCEGO</w:t>
      </w:r>
      <w:r w:rsidRPr="000D0A25">
        <w:t>. Ponadto pracownicy WYKONAWC</w:t>
      </w:r>
      <w:r w:rsidR="006A1E7C" w:rsidRPr="000D0A25">
        <w:t>Y</w:t>
      </w:r>
      <w:r w:rsidRPr="000D0A25">
        <w:t xml:space="preserve"> zatrudnieni w kasach biletowych muszą </w:t>
      </w:r>
      <w:r w:rsidRPr="000D0A25">
        <w:rPr>
          <w:bCs/>
        </w:rPr>
        <w:t>zostać poddani</w:t>
      </w:r>
      <w:r w:rsidRPr="000D0A25">
        <w:t xml:space="preserve"> raz na cztery lata egzaminom okresowym, które nieodpłatnie przeprowadza </w:t>
      </w:r>
      <w:r w:rsidR="009A34AE" w:rsidRPr="000D0A25">
        <w:t>ZAMAWIAJĄCY</w:t>
      </w:r>
      <w:r w:rsidRPr="000D0A25">
        <w:t xml:space="preserve">.  </w:t>
      </w:r>
    </w:p>
    <w:p w:rsidR="007A3A49" w:rsidRPr="000D0A25" w:rsidRDefault="009A34AE" w:rsidP="008E24FE">
      <w:pPr>
        <w:numPr>
          <w:ilvl w:val="0"/>
          <w:numId w:val="8"/>
        </w:numPr>
        <w:ind w:left="284" w:hanging="284"/>
        <w:jc w:val="both"/>
      </w:pPr>
      <w:r w:rsidRPr="000D0A25">
        <w:t xml:space="preserve">ZAMAWIAJĄCY </w:t>
      </w:r>
      <w:r w:rsidR="001543D5" w:rsidRPr="000D0A25">
        <w:t xml:space="preserve">prowadzić </w:t>
      </w:r>
      <w:r w:rsidR="006A1E7C" w:rsidRPr="000D0A25">
        <w:t xml:space="preserve">będzie </w:t>
      </w:r>
      <w:r w:rsidR="001543D5" w:rsidRPr="000D0A25">
        <w:t>nieodpłatnie pouczenia okresowe wy</w:t>
      </w:r>
      <w:r w:rsidR="006A1E7C" w:rsidRPr="000D0A25">
        <w:t>znaczonych pracowników WYKONAWCY</w:t>
      </w:r>
      <w:r w:rsidR="001543D5" w:rsidRPr="000D0A25">
        <w:t xml:space="preserve"> z zakresu czynności kasjera biletowego i obsług</w:t>
      </w:r>
      <w:r w:rsidR="006F5894" w:rsidRPr="000D0A25">
        <w:t xml:space="preserve">i elektronicznych kas </w:t>
      </w:r>
      <w:r w:rsidR="00020F43" w:rsidRPr="000D0A25">
        <w:t>fiskalnych</w:t>
      </w:r>
      <w:r w:rsidR="001543D5" w:rsidRPr="000D0A25">
        <w:t xml:space="preserve">. </w:t>
      </w:r>
    </w:p>
    <w:p w:rsidR="001543D5" w:rsidRPr="000D0A25" w:rsidRDefault="001543D5" w:rsidP="008E24FE">
      <w:pPr>
        <w:numPr>
          <w:ilvl w:val="0"/>
          <w:numId w:val="8"/>
        </w:numPr>
        <w:ind w:left="284" w:hanging="284"/>
        <w:jc w:val="both"/>
      </w:pPr>
      <w:r w:rsidRPr="000D0A25">
        <w:t xml:space="preserve">Wyklucza się odpowiedzialność </w:t>
      </w:r>
      <w:r w:rsidR="009A34AE" w:rsidRPr="000D0A25">
        <w:t xml:space="preserve">ZAMAWIAJĄCEGO </w:t>
      </w:r>
      <w:r w:rsidRPr="000D0A25">
        <w:t xml:space="preserve">za zobowiązania wynikające </w:t>
      </w:r>
      <w:r w:rsidR="009A34AE" w:rsidRPr="000D0A25">
        <w:t xml:space="preserve"> </w:t>
      </w:r>
      <w:r w:rsidR="008F7D09" w:rsidRPr="000D0A25">
        <w:t xml:space="preserve">                    </w:t>
      </w:r>
      <w:r w:rsidRPr="000D0A25">
        <w:t>z zawartych przez WYKONAWCĘ umów o pracę z osobami trzecimi.</w:t>
      </w:r>
    </w:p>
    <w:p w:rsidR="001543D5" w:rsidRPr="000D0A25" w:rsidRDefault="001543D5" w:rsidP="008E24FE">
      <w:pPr>
        <w:numPr>
          <w:ilvl w:val="0"/>
          <w:numId w:val="8"/>
        </w:numPr>
        <w:ind w:left="284" w:hanging="284"/>
        <w:jc w:val="both"/>
      </w:pPr>
      <w:r w:rsidRPr="000D0A25">
        <w:t xml:space="preserve">W dostarczonych przez </w:t>
      </w:r>
      <w:r w:rsidR="009A34AE" w:rsidRPr="000D0A25">
        <w:t xml:space="preserve">ZAMAWIAJĄCEGO </w:t>
      </w:r>
      <w:r w:rsidRPr="000D0A25">
        <w:t>elektronicznych kasach fiskalnych WYKONAWCA nie może rejestrować wpływów z pro</w:t>
      </w:r>
      <w:r w:rsidR="007A3A49" w:rsidRPr="000D0A25">
        <w:t>wadzonej działalności handlowej, innej niż wymienionej w ust. 5.</w:t>
      </w:r>
    </w:p>
    <w:p w:rsidR="001543D5" w:rsidRPr="000D0A25" w:rsidRDefault="001543D5" w:rsidP="008E24FE">
      <w:pPr>
        <w:numPr>
          <w:ilvl w:val="0"/>
          <w:numId w:val="8"/>
        </w:numPr>
        <w:ind w:left="284" w:hanging="284"/>
        <w:jc w:val="both"/>
      </w:pPr>
      <w:r w:rsidRPr="000D0A25">
        <w:t xml:space="preserve"> W przekazanych przez </w:t>
      </w:r>
      <w:r w:rsidR="009A34AE" w:rsidRPr="000D0A25">
        <w:t xml:space="preserve">ZAMAWIAJĄCEGO </w:t>
      </w:r>
      <w:r w:rsidRPr="000D0A25">
        <w:t>elektronicznych kasach fiskalnych WYKONAWCA  zobowiązany jest rejestrować wpływy ze sprzedaży:</w:t>
      </w:r>
    </w:p>
    <w:p w:rsidR="001543D5" w:rsidRPr="000D0A25" w:rsidRDefault="001543D5" w:rsidP="00A67DD7">
      <w:pPr>
        <w:pStyle w:val="Tekstpodstawowy"/>
        <w:numPr>
          <w:ilvl w:val="0"/>
          <w:numId w:val="31"/>
        </w:numPr>
        <w:ind w:left="567" w:hanging="283"/>
        <w:jc w:val="both"/>
        <w:rPr>
          <w:rFonts w:ascii="Times New Roman" w:hAnsi="Times New Roman" w:cs="Times New Roman"/>
        </w:rPr>
      </w:pPr>
      <w:r w:rsidRPr="000D0A25">
        <w:rPr>
          <w:rFonts w:ascii="Times New Roman" w:hAnsi="Times New Roman" w:cs="Times New Roman"/>
        </w:rPr>
        <w:t>biletów kartkowych SKM do kasowników poprzez funkcję „Bilety kartkowe”</w:t>
      </w:r>
      <w:r w:rsidR="00064E15" w:rsidRPr="000D0A25">
        <w:rPr>
          <w:rFonts w:ascii="Times New Roman" w:hAnsi="Times New Roman" w:cs="Times New Roman"/>
        </w:rPr>
        <w:t xml:space="preserve"> bądź kod</w:t>
      </w:r>
      <w:r w:rsidR="00B40918" w:rsidRPr="000D0A25">
        <w:rPr>
          <w:rFonts w:ascii="Times New Roman" w:hAnsi="Times New Roman" w:cs="Times New Roman"/>
        </w:rPr>
        <w:t>em</w:t>
      </w:r>
      <w:r w:rsidR="00064E15" w:rsidRPr="000D0A25">
        <w:rPr>
          <w:rFonts w:ascii="Times New Roman" w:hAnsi="Times New Roman" w:cs="Times New Roman"/>
        </w:rPr>
        <w:t xml:space="preserve"> 69</w:t>
      </w:r>
      <w:r w:rsidRPr="000D0A25">
        <w:rPr>
          <w:rFonts w:ascii="Times New Roman" w:hAnsi="Times New Roman" w:cs="Times New Roman"/>
        </w:rPr>
        <w:t>;</w:t>
      </w:r>
    </w:p>
    <w:p w:rsidR="001543D5" w:rsidRPr="000D0A25" w:rsidRDefault="001543D5" w:rsidP="00A67DD7">
      <w:pPr>
        <w:pStyle w:val="Tekstpodstawowy"/>
        <w:numPr>
          <w:ilvl w:val="0"/>
          <w:numId w:val="31"/>
        </w:numPr>
        <w:ind w:left="567" w:hanging="283"/>
        <w:jc w:val="both"/>
        <w:rPr>
          <w:rFonts w:ascii="Times New Roman" w:hAnsi="Times New Roman" w:cs="Times New Roman"/>
        </w:rPr>
      </w:pPr>
      <w:r w:rsidRPr="000D0A25">
        <w:rPr>
          <w:rFonts w:ascii="Times New Roman" w:hAnsi="Times New Roman" w:cs="Times New Roman"/>
        </w:rPr>
        <w:t>biletów metropolitalnych poprzez funkcję „Bilety metropolitalne”</w:t>
      </w:r>
      <w:r w:rsidR="00F7117F" w:rsidRPr="000D0A25">
        <w:rPr>
          <w:rFonts w:ascii="Times New Roman" w:hAnsi="Times New Roman" w:cs="Times New Roman"/>
        </w:rPr>
        <w:t xml:space="preserve"> bądź kodem 69</w:t>
      </w:r>
      <w:r w:rsidRPr="000D0A25">
        <w:rPr>
          <w:rFonts w:ascii="Times New Roman" w:hAnsi="Times New Roman" w:cs="Times New Roman"/>
        </w:rPr>
        <w:t>;</w:t>
      </w:r>
    </w:p>
    <w:p w:rsidR="001543D5" w:rsidRPr="000D0A25" w:rsidRDefault="001543D5" w:rsidP="00A67DD7">
      <w:pPr>
        <w:pStyle w:val="Tekstpodstawowy"/>
        <w:numPr>
          <w:ilvl w:val="0"/>
          <w:numId w:val="31"/>
        </w:numPr>
        <w:ind w:left="567" w:hanging="283"/>
        <w:jc w:val="both"/>
        <w:rPr>
          <w:rFonts w:ascii="Times New Roman" w:hAnsi="Times New Roman" w:cs="Times New Roman"/>
        </w:rPr>
      </w:pPr>
      <w:r w:rsidRPr="000D0A25">
        <w:rPr>
          <w:rFonts w:ascii="Times New Roman" w:hAnsi="Times New Roman" w:cs="Times New Roman"/>
        </w:rPr>
        <w:t xml:space="preserve">innych druków wskazanych przez </w:t>
      </w:r>
      <w:r w:rsidR="009A34AE" w:rsidRPr="000D0A25">
        <w:rPr>
          <w:rFonts w:ascii="Times New Roman" w:hAnsi="Times New Roman" w:cs="Times New Roman"/>
        </w:rPr>
        <w:t>ZAMAWIAJĄCEGO</w:t>
      </w:r>
      <w:r w:rsidRPr="000D0A25">
        <w:rPr>
          <w:rFonts w:ascii="Times New Roman" w:hAnsi="Times New Roman" w:cs="Times New Roman"/>
        </w:rPr>
        <w:t>.</w:t>
      </w:r>
    </w:p>
    <w:p w:rsidR="001543D5" w:rsidRPr="000D0A25" w:rsidRDefault="001543D5" w:rsidP="00662BA7">
      <w:pPr>
        <w:jc w:val="both"/>
      </w:pPr>
    </w:p>
    <w:p w:rsidR="001543D5" w:rsidRPr="000D0A25" w:rsidRDefault="001543D5" w:rsidP="00662BA7">
      <w:pPr>
        <w:jc w:val="center"/>
        <w:rPr>
          <w:b/>
          <w:bCs/>
        </w:rPr>
      </w:pPr>
      <w:r w:rsidRPr="000D0A25">
        <w:rPr>
          <w:b/>
          <w:bCs/>
        </w:rPr>
        <w:t>§9</w:t>
      </w:r>
    </w:p>
    <w:p w:rsidR="001543D5" w:rsidRPr="000D0A25" w:rsidRDefault="001543D5" w:rsidP="008E24FE">
      <w:pPr>
        <w:widowControl w:val="0"/>
        <w:numPr>
          <w:ilvl w:val="0"/>
          <w:numId w:val="9"/>
        </w:numPr>
        <w:tabs>
          <w:tab w:val="num" w:pos="360"/>
          <w:tab w:val="left" w:pos="390"/>
        </w:tabs>
        <w:ind w:left="360"/>
        <w:jc w:val="both"/>
      </w:pPr>
      <w:r w:rsidRPr="000D0A25">
        <w:rPr>
          <w:bCs/>
        </w:rPr>
        <w:t>WYKONAWCA</w:t>
      </w:r>
      <w:r w:rsidRPr="000D0A25">
        <w:t xml:space="preserve"> zobowiązuje się oznakować kasy biletowe poprzez umieszczenie estetycznego szyldu o treści: „Kasa biletowa PKP Szybka Kolej Miejska w Trójmieście Spółka</w:t>
      </w:r>
      <w:r w:rsidR="005D4DBD" w:rsidRPr="000D0A25">
        <w:t xml:space="preserve"> </w:t>
      </w:r>
      <w:r w:rsidRPr="000D0A25">
        <w:t>z ograniczoną odpowiedzialnością. – WYKONAWCA – {</w:t>
      </w:r>
      <w:r w:rsidRPr="000D0A25">
        <w:rPr>
          <w:i/>
          <w:iCs/>
        </w:rPr>
        <w:t>nazwa WYKONAWC</w:t>
      </w:r>
      <w:r w:rsidR="00F66AE0" w:rsidRPr="000D0A25">
        <w:rPr>
          <w:i/>
          <w:iCs/>
        </w:rPr>
        <w:t>Y</w:t>
      </w:r>
      <w:r w:rsidRPr="000D0A25">
        <w:rPr>
          <w:i/>
          <w:iCs/>
        </w:rPr>
        <w:t>}.</w:t>
      </w:r>
      <w:r w:rsidRPr="000D0A25">
        <w:t xml:space="preserve">Wzór szyldu stanowi załącznik nr </w:t>
      </w:r>
      <w:r w:rsidR="00BD22A0" w:rsidRPr="000D0A25">
        <w:t>9.</w:t>
      </w:r>
      <w:r w:rsidRPr="000D0A25">
        <w:t xml:space="preserve"> Termin oznakowania kasy wynosi </w:t>
      </w:r>
      <w:r w:rsidR="002D7CA7" w:rsidRPr="000D0A25">
        <w:t xml:space="preserve">2 </w:t>
      </w:r>
      <w:r w:rsidRPr="000D0A25">
        <w:t>dni od podpisania umowy.</w:t>
      </w:r>
    </w:p>
    <w:p w:rsidR="001543D5" w:rsidRPr="000D0A25" w:rsidRDefault="001543D5" w:rsidP="008E24FE">
      <w:pPr>
        <w:widowControl w:val="0"/>
        <w:numPr>
          <w:ilvl w:val="0"/>
          <w:numId w:val="9"/>
        </w:numPr>
        <w:tabs>
          <w:tab w:val="num" w:pos="360"/>
          <w:tab w:val="left" w:pos="390"/>
        </w:tabs>
        <w:ind w:left="360"/>
        <w:jc w:val="both"/>
      </w:pPr>
      <w:r w:rsidRPr="000D0A25">
        <w:rPr>
          <w:bCs/>
        </w:rPr>
        <w:t>WYKONAWCA</w:t>
      </w:r>
      <w:r w:rsidRPr="000D0A25">
        <w:rPr>
          <w:b/>
          <w:bCs/>
        </w:rPr>
        <w:t xml:space="preserve"> </w:t>
      </w:r>
      <w:r w:rsidRPr="000D0A25">
        <w:t xml:space="preserve">zobowiązuje się do czynnego uczestnictwa w organizowanych przez </w:t>
      </w:r>
      <w:r w:rsidR="00B40918" w:rsidRPr="000D0A25">
        <w:t xml:space="preserve">ZAMAWIAJĄCEGO </w:t>
      </w:r>
      <w:r w:rsidRPr="000D0A25">
        <w:t xml:space="preserve">akcjach mających na celu promowanie transportu kolejowego na warunkach odrębnie określonych przez </w:t>
      </w:r>
      <w:r w:rsidR="00B40918" w:rsidRPr="000D0A25">
        <w:t>ZAMAWIAJĄCEGO</w:t>
      </w:r>
      <w:r w:rsidRPr="000D0A25">
        <w:t>.</w:t>
      </w:r>
    </w:p>
    <w:p w:rsidR="001543D5" w:rsidRPr="000D0A25" w:rsidRDefault="001543D5" w:rsidP="008E24FE">
      <w:pPr>
        <w:widowControl w:val="0"/>
        <w:numPr>
          <w:ilvl w:val="0"/>
          <w:numId w:val="9"/>
        </w:numPr>
        <w:tabs>
          <w:tab w:val="num" w:pos="360"/>
          <w:tab w:val="left" w:pos="390"/>
        </w:tabs>
        <w:ind w:left="360"/>
        <w:jc w:val="both"/>
      </w:pPr>
      <w:r w:rsidRPr="000D0A25">
        <w:t>W przypadku niewykona</w:t>
      </w:r>
      <w:r w:rsidR="003023CF" w:rsidRPr="000D0A25">
        <w:t>nia obowiązków wskazanych w pkt</w:t>
      </w:r>
      <w:r w:rsidRPr="000D0A25">
        <w:t xml:space="preserve"> 1 i 2 WYKONAWCA będzie zobowiązany do zapłaty każdorazowo kary umownej w  wysokości 500,00 złotych (pięćset złotych).</w:t>
      </w:r>
    </w:p>
    <w:p w:rsidR="00B40918" w:rsidRPr="000D0A25" w:rsidRDefault="00B40918" w:rsidP="00662BA7">
      <w:pPr>
        <w:jc w:val="center"/>
        <w:rPr>
          <w:b/>
          <w:bCs/>
        </w:rPr>
      </w:pPr>
    </w:p>
    <w:p w:rsidR="001543D5" w:rsidRPr="000D0A25" w:rsidRDefault="001543D5" w:rsidP="00662BA7">
      <w:pPr>
        <w:jc w:val="center"/>
        <w:rPr>
          <w:b/>
          <w:bCs/>
        </w:rPr>
      </w:pPr>
      <w:r w:rsidRPr="000D0A25">
        <w:rPr>
          <w:b/>
          <w:bCs/>
        </w:rPr>
        <w:t>§10</w:t>
      </w:r>
    </w:p>
    <w:p w:rsidR="001543D5" w:rsidRPr="000D0A25" w:rsidRDefault="001543D5" w:rsidP="00A67DD7">
      <w:pPr>
        <w:pStyle w:val="Akapitzlist"/>
        <w:numPr>
          <w:ilvl w:val="0"/>
          <w:numId w:val="30"/>
        </w:numPr>
        <w:ind w:left="426" w:hanging="426"/>
        <w:jc w:val="both"/>
      </w:pPr>
      <w:r w:rsidRPr="000D0A25">
        <w:t xml:space="preserve">Wpływy uzyskane z tytułu wykonywania czynności o których mowa w §1 </w:t>
      </w:r>
      <w:r w:rsidR="0011300B" w:rsidRPr="000D0A25">
        <w:t xml:space="preserve">ust. 4 </w:t>
      </w:r>
      <w:r w:rsidRPr="000D0A25">
        <w:t>niniejszej umowy</w:t>
      </w:r>
      <w:r w:rsidR="002D7CA7" w:rsidRPr="000D0A25">
        <w:t>,</w:t>
      </w:r>
      <w:r w:rsidRPr="000D0A25">
        <w:t xml:space="preserve"> pomniejszone o udokumentowane wydatki tytułem dokonywanych  zwrotów należności za niewykorzystane bilety WYKONAWCA będzie wpłacać w okresach pięciodniowych na konto </w:t>
      </w:r>
      <w:r w:rsidR="00B40918" w:rsidRPr="000D0A25">
        <w:t>ZAMAWIAJĄCEGO</w:t>
      </w:r>
      <w:r w:rsidRPr="000D0A25">
        <w:t xml:space="preserve">: </w:t>
      </w:r>
      <w:r w:rsidR="00E341B0" w:rsidRPr="000D0A25">
        <w:t>BGK Oddział w Gdańsku 88 1130 1121 0080 0116 9520 0008.</w:t>
      </w:r>
    </w:p>
    <w:p w:rsidR="001543D5" w:rsidRPr="000D0A25" w:rsidRDefault="001543D5" w:rsidP="00A67DD7">
      <w:pPr>
        <w:pStyle w:val="Akapitzlist"/>
        <w:numPr>
          <w:ilvl w:val="0"/>
          <w:numId w:val="30"/>
        </w:numPr>
        <w:ind w:left="426" w:hanging="426"/>
        <w:jc w:val="both"/>
      </w:pPr>
      <w:r w:rsidRPr="000D0A25">
        <w:t>Wpłaty za poszczególne okresy pięciodniowe winny być dokonane najpóźniej do drugiego dnia roboczego po zakończeniu każdego pięciodniowego okresu rozliczeniowego.</w:t>
      </w:r>
    </w:p>
    <w:p w:rsidR="001543D5" w:rsidRPr="000D0A25" w:rsidRDefault="001543D5" w:rsidP="00A67DD7">
      <w:pPr>
        <w:pStyle w:val="Akapitzlist"/>
        <w:numPr>
          <w:ilvl w:val="0"/>
          <w:numId w:val="30"/>
        </w:numPr>
        <w:ind w:left="426" w:hanging="426"/>
        <w:jc w:val="both"/>
      </w:pPr>
      <w:r w:rsidRPr="000D0A25">
        <w:t xml:space="preserve">O zachowaniu terminu zapłaty decyduje data wpływu należności na rachunek bankowy </w:t>
      </w:r>
      <w:r w:rsidR="00B40918" w:rsidRPr="000D0A25">
        <w:t>ZAMAWIAJĄCEGO</w:t>
      </w:r>
      <w:r w:rsidRPr="000D0A25">
        <w:t>.</w:t>
      </w:r>
    </w:p>
    <w:p w:rsidR="001543D5" w:rsidRPr="000D0A25" w:rsidRDefault="001543D5" w:rsidP="00A67DD7">
      <w:pPr>
        <w:pStyle w:val="Akapitzlist"/>
        <w:numPr>
          <w:ilvl w:val="0"/>
          <w:numId w:val="30"/>
        </w:numPr>
        <w:ind w:left="426" w:hanging="426"/>
        <w:jc w:val="both"/>
      </w:pPr>
      <w:r w:rsidRPr="000D0A25">
        <w:t>Wpłaty za pierwszych pięć okresów pięciodniowych miesiąca WYKONAWCA zobowiązany jest dokonać w pełnej wysokości, to jest równej uzyskanym wpływom.  Przy wpłacie za ostatni okres pięciodniow</w:t>
      </w:r>
      <w:r w:rsidR="001F559A" w:rsidRPr="000D0A25">
        <w:t>y WYKONAWCA będzie od wyliczonej</w:t>
      </w:r>
      <w:r w:rsidRPr="000D0A25">
        <w:t xml:space="preserve"> jak wyżej nal</w:t>
      </w:r>
      <w:r w:rsidR="001F559A" w:rsidRPr="000D0A25">
        <w:t xml:space="preserve">eżności dla </w:t>
      </w:r>
      <w:r w:rsidR="00B40918" w:rsidRPr="000D0A25">
        <w:t xml:space="preserve">ZAMAWIAJĄCEGO </w:t>
      </w:r>
      <w:r w:rsidR="001F559A" w:rsidRPr="000D0A25">
        <w:t>potrącał należne mu wynagrodzenie</w:t>
      </w:r>
      <w:r w:rsidRPr="000D0A25">
        <w:t xml:space="preserve"> za okres całego mie</w:t>
      </w:r>
      <w:r w:rsidR="001F559A" w:rsidRPr="000D0A25">
        <w:t>siąca. Jeżeli, wysokość należnego wynagrodzenia</w:t>
      </w:r>
      <w:r w:rsidRPr="000D0A25">
        <w:t xml:space="preserve"> będzie przewyższała wartość wpłaty za ostatni okres pięciodniowy to WYKONAWCA potrąci p</w:t>
      </w:r>
      <w:r w:rsidR="001F559A" w:rsidRPr="000D0A25">
        <w:t>ozostałe należne mu wynagrodzenie</w:t>
      </w:r>
      <w:r w:rsidRPr="000D0A25">
        <w:t xml:space="preserve"> z pierwszego okresu pięciodniowego następnego miesiąca.  </w:t>
      </w:r>
    </w:p>
    <w:p w:rsidR="001543D5" w:rsidRPr="000D0A25" w:rsidRDefault="001543D5" w:rsidP="00A67DD7">
      <w:pPr>
        <w:pStyle w:val="Akapitzlist"/>
        <w:numPr>
          <w:ilvl w:val="0"/>
          <w:numId w:val="30"/>
        </w:numPr>
        <w:ind w:left="426" w:hanging="426"/>
        <w:jc w:val="both"/>
      </w:pPr>
      <w:r w:rsidRPr="000D0A25">
        <w:t xml:space="preserve">Dokonane wpłaty będą zaliczane na poczet spłaty zobowiązań najwcześniej wymagalnych. </w:t>
      </w:r>
      <w:r w:rsidR="008E163A" w:rsidRPr="000D0A25">
        <w:t xml:space="preserve">W przypadku nieterminowego regulowania należności </w:t>
      </w:r>
      <w:r w:rsidR="00B40918" w:rsidRPr="000D0A25">
        <w:t xml:space="preserve">ZAMAWIAJĄCEGO </w:t>
      </w:r>
      <w:r w:rsidR="008E163A" w:rsidRPr="000D0A25">
        <w:t xml:space="preserve">przez Wykonawcę pomniejszenie należnego Wykonawcy wynagrodzenia nastąpi po uregulowaniu wszystkich należnych </w:t>
      </w:r>
      <w:r w:rsidR="00B40918" w:rsidRPr="000D0A25">
        <w:t xml:space="preserve">ZAMAWIAJĄCEMU </w:t>
      </w:r>
      <w:r w:rsidR="008E163A" w:rsidRPr="000D0A25">
        <w:t>środków finansowych.</w:t>
      </w:r>
    </w:p>
    <w:p w:rsidR="001543D5" w:rsidRPr="000D0A25" w:rsidRDefault="001543D5" w:rsidP="00A67DD7">
      <w:pPr>
        <w:pStyle w:val="Akapitzlist"/>
        <w:numPr>
          <w:ilvl w:val="0"/>
          <w:numId w:val="30"/>
        </w:numPr>
        <w:ind w:left="426" w:hanging="426"/>
        <w:jc w:val="both"/>
      </w:pPr>
      <w:r w:rsidRPr="000D0A25">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1543D5" w:rsidRPr="000D0A25" w:rsidRDefault="001543D5" w:rsidP="00A67DD7">
      <w:pPr>
        <w:pStyle w:val="Akapitzlist"/>
        <w:numPr>
          <w:ilvl w:val="0"/>
          <w:numId w:val="30"/>
        </w:numPr>
        <w:ind w:left="426" w:hanging="426"/>
        <w:jc w:val="both"/>
      </w:pPr>
      <w:r w:rsidRPr="000D0A25">
        <w:t>W ostatnim dniu pracy kasy w danym miesiącu sprawozdawczym należy zakończyć zmianę  z pozostałością kasową 0,00 zł (zero złotych).</w:t>
      </w:r>
    </w:p>
    <w:p w:rsidR="001543D5" w:rsidRPr="000D0A25" w:rsidRDefault="001543D5" w:rsidP="00A67DD7">
      <w:pPr>
        <w:pStyle w:val="Akapitzlist"/>
        <w:numPr>
          <w:ilvl w:val="0"/>
          <w:numId w:val="30"/>
        </w:numPr>
        <w:ind w:left="426" w:hanging="426"/>
        <w:jc w:val="both"/>
      </w:pPr>
      <w:r w:rsidRPr="000D0A25">
        <w:t>W przypadku nieterminowej wpłaty należności WYKONAWCA zobowiązany jest do zapłaty odsetek</w:t>
      </w:r>
      <w:r w:rsidR="00D16415" w:rsidRPr="000D0A25">
        <w:t xml:space="preserve"> </w:t>
      </w:r>
      <w:r w:rsidR="008A4465" w:rsidRPr="000D0A25">
        <w:t xml:space="preserve">liczonych </w:t>
      </w:r>
      <w:r w:rsidR="00F66AE0" w:rsidRPr="000D0A25">
        <w:t>z</w:t>
      </w:r>
      <w:r w:rsidRPr="000D0A25">
        <w:t xml:space="preserve">a każdy dzień </w:t>
      </w:r>
      <w:r w:rsidR="008A4465" w:rsidRPr="000D0A25">
        <w:t>opóźnienia</w:t>
      </w:r>
      <w:r w:rsidR="00AD1BE3" w:rsidRPr="000D0A25">
        <w:t xml:space="preserve">, w wysokości </w:t>
      </w:r>
      <w:r w:rsidR="008A4465" w:rsidRPr="000D0A25">
        <w:t>odsetek maksymalnych za opóźnienie wynikających z przepisów Kodeksu Cywilnego</w:t>
      </w:r>
      <w:r w:rsidR="00AD1BE3" w:rsidRPr="000D0A25">
        <w:t>.</w:t>
      </w:r>
    </w:p>
    <w:p w:rsidR="00772867" w:rsidRPr="000D0A25" w:rsidRDefault="00772867" w:rsidP="00A67DD7">
      <w:pPr>
        <w:pStyle w:val="Akapitzlist"/>
        <w:numPr>
          <w:ilvl w:val="0"/>
          <w:numId w:val="30"/>
        </w:numPr>
        <w:ind w:left="426" w:hanging="426"/>
        <w:jc w:val="both"/>
      </w:pPr>
      <w:r w:rsidRPr="000D0A25">
        <w:t>Przekroczenie umownego terminu płatności o 60 dni, nieterminowość lub zła jakość usługi spowoduje zgłoszenie  tego faktu do „Rejestru Nierzetelnych Kontrahentów Spółek Grupy PKP”, Biura Informacji Gospodarczej Info Monitor i Krajowego Rejestru Długów zgodnie z obowiązującą  w tym zakresie procedurą.</w:t>
      </w:r>
    </w:p>
    <w:p w:rsidR="00772867" w:rsidRPr="000D0A25" w:rsidRDefault="00772867" w:rsidP="00662BA7">
      <w:pPr>
        <w:jc w:val="center"/>
        <w:rPr>
          <w:b/>
          <w:bCs/>
        </w:rPr>
      </w:pPr>
    </w:p>
    <w:p w:rsidR="001543D5" w:rsidRPr="000D0A25" w:rsidRDefault="001543D5" w:rsidP="00662BA7">
      <w:pPr>
        <w:jc w:val="center"/>
        <w:rPr>
          <w:b/>
          <w:bCs/>
        </w:rPr>
      </w:pPr>
      <w:r w:rsidRPr="000D0A25">
        <w:rPr>
          <w:b/>
          <w:bCs/>
        </w:rPr>
        <w:t>§11</w:t>
      </w:r>
    </w:p>
    <w:p w:rsidR="001543D5" w:rsidRPr="000D0A25" w:rsidRDefault="001543D5" w:rsidP="008E24FE">
      <w:pPr>
        <w:numPr>
          <w:ilvl w:val="0"/>
          <w:numId w:val="10"/>
        </w:numPr>
        <w:jc w:val="both"/>
      </w:pPr>
      <w:r w:rsidRPr="000D0A25">
        <w:lastRenderedPageBreak/>
        <w:t>Wysokość wynagrodzenia z tytułu sprzedaży biletów z elektronicznej kasy fiskalnej, biletów metropolitalnych, biletów jednorazowych kartkowych SKM do kasowników, przysługująca WYKONAWCY określona została w załączniku nr 1 do niniejszej umowy.</w:t>
      </w:r>
    </w:p>
    <w:p w:rsidR="001543D5" w:rsidRPr="000D0A25" w:rsidRDefault="001543D5" w:rsidP="008E24FE">
      <w:pPr>
        <w:numPr>
          <w:ilvl w:val="0"/>
          <w:numId w:val="10"/>
        </w:numPr>
        <w:jc w:val="both"/>
      </w:pPr>
      <w:r w:rsidRPr="000D0A25">
        <w:t>WYKONAWCA wylicza podstawę wynagrodzenia z tytułu sprzedaży:</w:t>
      </w:r>
    </w:p>
    <w:p w:rsidR="001543D5" w:rsidRPr="000D0A25" w:rsidRDefault="001543D5" w:rsidP="00BD22A0">
      <w:pPr>
        <w:numPr>
          <w:ilvl w:val="4"/>
          <w:numId w:val="4"/>
        </w:numPr>
        <w:ind w:left="851" w:hanging="425"/>
        <w:jc w:val="both"/>
      </w:pPr>
      <w:r w:rsidRPr="000D0A25">
        <w:t>biletów metropolitalnych oraz jednorazowych kartkowych SKM do kasowników od wartości netto wpływów z tytułu sprzedaży ww. biletów;</w:t>
      </w:r>
    </w:p>
    <w:p w:rsidR="001543D5" w:rsidRPr="000D0A25" w:rsidRDefault="001543D5" w:rsidP="00BD22A0">
      <w:pPr>
        <w:numPr>
          <w:ilvl w:val="4"/>
          <w:numId w:val="4"/>
        </w:numPr>
        <w:ind w:left="851" w:hanging="425"/>
        <w:jc w:val="both"/>
      </w:pPr>
      <w:r w:rsidRPr="000D0A25">
        <w:t xml:space="preserve">biletów oraz Kart </w:t>
      </w:r>
      <w:r w:rsidR="00BD22A0" w:rsidRPr="000D0A25">
        <w:t>„Senior-</w:t>
      </w:r>
      <w:r w:rsidRPr="000D0A25">
        <w:t xml:space="preserve"> SKM</w:t>
      </w:r>
      <w:r w:rsidR="00BD22A0" w:rsidRPr="000D0A25">
        <w:t>”</w:t>
      </w:r>
      <w:r w:rsidRPr="000D0A25">
        <w:t xml:space="preserve"> z elekt</w:t>
      </w:r>
      <w:r w:rsidR="00235CF9" w:rsidRPr="000D0A25">
        <w:t xml:space="preserve">ronicznej kasy fiskalnej od  </w:t>
      </w:r>
      <w:r w:rsidRPr="000D0A25">
        <w:t>kwoty  netto wpływów z tytułu sprzedaży biletów oraz</w:t>
      </w:r>
      <w:r w:rsidR="001B5379" w:rsidRPr="000D0A25">
        <w:t xml:space="preserve"> Kart </w:t>
      </w:r>
      <w:r w:rsidR="00F077A3" w:rsidRPr="000D0A25">
        <w:t>„Senior –</w:t>
      </w:r>
      <w:r w:rsidR="001B5379" w:rsidRPr="000D0A25">
        <w:t xml:space="preserve"> SKM</w:t>
      </w:r>
      <w:r w:rsidR="00F077A3" w:rsidRPr="000D0A25">
        <w:t>”</w:t>
      </w:r>
      <w:r w:rsidRPr="000D0A25">
        <w:t>,</w:t>
      </w:r>
      <w:r w:rsidR="001B5379" w:rsidRPr="000D0A25">
        <w:t xml:space="preserve"> pomniejszoną </w:t>
      </w:r>
      <w:r w:rsidRPr="000D0A25">
        <w:t>o wartość kwot netto bi</w:t>
      </w:r>
      <w:r w:rsidR="00852D14" w:rsidRPr="000D0A25">
        <w:t xml:space="preserve">letów anulowanych i zwróconych </w:t>
      </w:r>
      <w:r w:rsidRPr="000D0A25">
        <w:t xml:space="preserve">z winy kasjera bez względu na rodzaje ofert zastosowanych przy drukowaniu biletów, oraz wpłat netto dotyczących regulacji rachunków różnicowych. </w:t>
      </w:r>
    </w:p>
    <w:p w:rsidR="001543D5" w:rsidRPr="000D0A25" w:rsidRDefault="00235CF9" w:rsidP="008E24FE">
      <w:pPr>
        <w:numPr>
          <w:ilvl w:val="0"/>
          <w:numId w:val="10"/>
        </w:numPr>
        <w:jc w:val="both"/>
      </w:pPr>
      <w:r w:rsidRPr="000D0A25">
        <w:t>Na kwotę wyliczonego wynagrodzenia</w:t>
      </w:r>
      <w:r w:rsidR="001543D5" w:rsidRPr="000D0A25">
        <w:t xml:space="preserve"> WYKONAWCA zobowiązany jest wystawić fakturę VAT (w 2 egzemplarzach) z doliczeniem podatku VAT w obowiązującej wysokości oddzielnie na każdą kasę wymienioną w załączniku nr 1 niniejszej umowy, </w:t>
      </w:r>
      <w:r w:rsidR="008F7D09" w:rsidRPr="000D0A25">
        <w:t xml:space="preserve">                </w:t>
      </w:r>
      <w:r w:rsidR="001543D5" w:rsidRPr="000D0A25">
        <w:t xml:space="preserve">w której jako nabywcę wskazuje „PKP Szybka Kolej Miejska w Trójmieście” Spółka </w:t>
      </w:r>
      <w:r w:rsidR="008F7D09" w:rsidRPr="000D0A25">
        <w:t xml:space="preserve">                 </w:t>
      </w:r>
      <w:r w:rsidR="001543D5" w:rsidRPr="000D0A25">
        <w:t>z o.o. W</w:t>
      </w:r>
      <w:r w:rsidR="001543D5" w:rsidRPr="000D0A25">
        <w:rPr>
          <w:b/>
          <w:bCs/>
        </w:rPr>
        <w:t xml:space="preserve"> każdej</w:t>
      </w:r>
      <w:r w:rsidR="001543D5" w:rsidRPr="000D0A25">
        <w:t xml:space="preserve"> fakturze WYKONAWCA zobowiązany jest podać wartość netto sprzedaży biletów określonych w załączniku nr 1 (kwoty, od których został</w:t>
      </w:r>
      <w:r w:rsidRPr="000D0A25">
        <w:t>o naliczone wynagrodzenie</w:t>
      </w:r>
      <w:r w:rsidR="001543D5" w:rsidRPr="000D0A25">
        <w:t xml:space="preserve">), wysokość </w:t>
      </w:r>
      <w:r w:rsidRPr="000D0A25">
        <w:t>wynagrodzenia</w:t>
      </w:r>
      <w:r w:rsidR="001543D5" w:rsidRPr="000D0A25">
        <w:t xml:space="preserve"> oraz numer umowy. WYKONAWCA wystawia </w:t>
      </w:r>
      <w:r w:rsidR="001543D5" w:rsidRPr="000D0A25">
        <w:rPr>
          <w:b/>
          <w:bCs/>
        </w:rPr>
        <w:t>oddzielnie na każdą kasę oddzielne</w:t>
      </w:r>
      <w:r w:rsidR="001543D5" w:rsidRPr="000D0A25">
        <w:t xml:space="preserve"> </w:t>
      </w:r>
      <w:r w:rsidR="001543D5" w:rsidRPr="000D0A25">
        <w:rPr>
          <w:b/>
          <w:bCs/>
        </w:rPr>
        <w:t>faktury</w:t>
      </w:r>
      <w:r w:rsidR="001543D5" w:rsidRPr="000D0A25">
        <w:t xml:space="preserve"> z wyszczególnieniem następujących pozycji:</w:t>
      </w:r>
    </w:p>
    <w:p w:rsidR="00F75888" w:rsidRPr="000D0A25" w:rsidRDefault="001543D5" w:rsidP="00A67DD7">
      <w:pPr>
        <w:pStyle w:val="Akapitzlist"/>
        <w:numPr>
          <w:ilvl w:val="0"/>
          <w:numId w:val="29"/>
        </w:numPr>
        <w:ind w:left="709" w:hanging="283"/>
        <w:jc w:val="both"/>
      </w:pPr>
      <w:r w:rsidRPr="000D0A25">
        <w:rPr>
          <w:b/>
          <w:bCs/>
        </w:rPr>
        <w:t xml:space="preserve">Karty </w:t>
      </w:r>
      <w:r w:rsidR="00157D8A" w:rsidRPr="000D0A25">
        <w:rPr>
          <w:b/>
          <w:bCs/>
        </w:rPr>
        <w:t>„</w:t>
      </w:r>
      <w:r w:rsidR="000F6723" w:rsidRPr="000D0A25">
        <w:rPr>
          <w:b/>
          <w:bCs/>
        </w:rPr>
        <w:t>Senior-</w:t>
      </w:r>
      <w:r w:rsidRPr="000D0A25">
        <w:rPr>
          <w:b/>
          <w:bCs/>
        </w:rPr>
        <w:t>SKM</w:t>
      </w:r>
      <w:r w:rsidR="00157D8A" w:rsidRPr="000D0A25">
        <w:rPr>
          <w:b/>
          <w:bCs/>
        </w:rPr>
        <w:t>”</w:t>
      </w:r>
      <w:r w:rsidRPr="000D0A25">
        <w:rPr>
          <w:b/>
          <w:bCs/>
        </w:rPr>
        <w:t xml:space="preserve"> </w:t>
      </w:r>
      <w:r w:rsidR="00F75888" w:rsidRPr="000D0A25">
        <w:rPr>
          <w:b/>
          <w:bCs/>
        </w:rPr>
        <w:t xml:space="preserve">i </w:t>
      </w:r>
      <w:r w:rsidR="00157D8A" w:rsidRPr="000D0A25">
        <w:rPr>
          <w:b/>
          <w:bCs/>
        </w:rPr>
        <w:t xml:space="preserve">biletów </w:t>
      </w:r>
      <w:r w:rsidRPr="000D0A25">
        <w:t xml:space="preserve">z kasy </w:t>
      </w:r>
      <w:r w:rsidR="00F75888" w:rsidRPr="000D0A25">
        <w:t>fiskalnej;</w:t>
      </w:r>
    </w:p>
    <w:p w:rsidR="001543D5" w:rsidRPr="000D0A25" w:rsidRDefault="001543D5" w:rsidP="00A67DD7">
      <w:pPr>
        <w:pStyle w:val="Akapitzlist"/>
        <w:numPr>
          <w:ilvl w:val="0"/>
          <w:numId w:val="29"/>
        </w:numPr>
        <w:ind w:left="709" w:hanging="283"/>
        <w:jc w:val="both"/>
      </w:pPr>
      <w:r w:rsidRPr="000D0A25">
        <w:t>bilety jednorazowe kartkowe;</w:t>
      </w:r>
    </w:p>
    <w:p w:rsidR="001543D5" w:rsidRPr="000D0A25" w:rsidRDefault="001543D5" w:rsidP="00A67DD7">
      <w:pPr>
        <w:pStyle w:val="Akapitzlist"/>
        <w:numPr>
          <w:ilvl w:val="0"/>
          <w:numId w:val="29"/>
        </w:numPr>
        <w:ind w:left="360" w:firstLine="66"/>
        <w:jc w:val="both"/>
      </w:pPr>
      <w:r w:rsidRPr="000D0A25">
        <w:t>bilety metropolitalne;</w:t>
      </w:r>
    </w:p>
    <w:p w:rsidR="001543D5" w:rsidRPr="000D0A25" w:rsidRDefault="001543D5" w:rsidP="00A67DD7">
      <w:pPr>
        <w:pStyle w:val="Akapitzlist"/>
        <w:numPr>
          <w:ilvl w:val="0"/>
          <w:numId w:val="29"/>
        </w:numPr>
        <w:ind w:left="360" w:firstLine="66"/>
        <w:jc w:val="both"/>
      </w:pPr>
      <w:r w:rsidRPr="000D0A25">
        <w:t xml:space="preserve">bilety </w:t>
      </w:r>
      <w:r w:rsidR="006C70A1" w:rsidRPr="000D0A25">
        <w:t>wg oferty „Wspólny przejazd PR – PKP SKM”.</w:t>
      </w:r>
    </w:p>
    <w:p w:rsidR="001543D5" w:rsidRPr="000D0A25" w:rsidRDefault="00203A56" w:rsidP="008E24FE">
      <w:pPr>
        <w:numPr>
          <w:ilvl w:val="0"/>
          <w:numId w:val="10"/>
        </w:numPr>
        <w:jc w:val="both"/>
      </w:pPr>
      <w:r w:rsidRPr="000D0A25">
        <w:t xml:space="preserve">Oryginały faktur </w:t>
      </w:r>
      <w:r w:rsidR="001543D5" w:rsidRPr="000D0A25">
        <w:t xml:space="preserve">WYKONAWCA załącza do Raportu Zamknięcie Miesiąca Rozliczeniowego (sprawozdania kasowego) i dostarcza do </w:t>
      </w:r>
      <w:r w:rsidR="00B40918" w:rsidRPr="000D0A25">
        <w:t xml:space="preserve">ZAMAWIAJĄCEGO </w:t>
      </w:r>
      <w:r w:rsidR="001543D5" w:rsidRPr="000D0A25">
        <w:t>(Wydział Sprzedaży i Umów)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w:t>
      </w:r>
      <w:r w:rsidR="000F6723" w:rsidRPr="000D0A25">
        <w:t>.</w:t>
      </w:r>
      <w:r w:rsidR="001543D5" w:rsidRPr="000D0A25">
        <w:t xml:space="preserve">) oraz numerem Raportu (sprawozdania) i w takiej formie przekazać do </w:t>
      </w:r>
      <w:r w:rsidR="00B40918" w:rsidRPr="000D0A25">
        <w:t xml:space="preserve">ZAMAWIAJĄCEGO </w:t>
      </w:r>
      <w:r w:rsidR="00512BB3" w:rsidRPr="000D0A25">
        <w:t>(Wydział Sprzedaży i Umów)</w:t>
      </w:r>
      <w:r w:rsidR="001543D5" w:rsidRPr="000D0A25">
        <w:t xml:space="preserve">. Wykonawca winien prowadzić roczny rejestr raportów </w:t>
      </w:r>
      <w:r w:rsidR="00AF1587" w:rsidRPr="000D0A25">
        <w:t xml:space="preserve">(sprawozdań) kasowych objętych </w:t>
      </w:r>
      <w:r w:rsidR="001543D5" w:rsidRPr="000D0A25">
        <w:t xml:space="preserve">klauzulą </w:t>
      </w:r>
      <w:r w:rsidR="00AF1587" w:rsidRPr="000D0A25">
        <w:t>„</w:t>
      </w:r>
      <w:r w:rsidR="001543D5" w:rsidRPr="000D0A25">
        <w:t>Tajemnic</w:t>
      </w:r>
      <w:r w:rsidR="00AF1587" w:rsidRPr="000D0A25">
        <w:rPr>
          <w:b/>
        </w:rPr>
        <w:t>y</w:t>
      </w:r>
      <w:r w:rsidR="001543D5" w:rsidRPr="000D0A25">
        <w:t xml:space="preserve"> Przedsiębiorcy</w:t>
      </w:r>
      <w:r w:rsidR="00AF1587" w:rsidRPr="000D0A25">
        <w:t>”</w:t>
      </w:r>
      <w:r w:rsidR="001543D5" w:rsidRPr="000D0A25">
        <w:t xml:space="preserve"> wedle numerów przekazanych </w:t>
      </w:r>
      <w:r w:rsidR="00AF1587" w:rsidRPr="000D0A25">
        <w:t>do</w:t>
      </w:r>
      <w:r w:rsidR="001543D5" w:rsidRPr="000D0A25">
        <w:t xml:space="preserve"> </w:t>
      </w:r>
      <w:r w:rsidR="00B40918" w:rsidRPr="000D0A25">
        <w:t>ZAMAWIAJĄCEGO</w:t>
      </w:r>
      <w:r w:rsidR="001543D5" w:rsidRPr="000D0A25">
        <w:t xml:space="preserve">. Numery danego Raportu (sprawozdania) Wykonawca winien nanieść na zamknięcie rozliczeniowe i informacyjne miesiąca. </w:t>
      </w:r>
      <w:r w:rsidR="00B40918" w:rsidRPr="000D0A25">
        <w:t xml:space="preserve">ZAMAWIAJĄCY </w:t>
      </w:r>
      <w:r w:rsidR="001543D5" w:rsidRPr="000D0A25">
        <w:t>zastrzega sobie prawo do żądania</w:t>
      </w:r>
      <w:r w:rsidR="000E5E16" w:rsidRPr="000D0A25">
        <w:t xml:space="preserve"> przekazania takiego rejestru.</w:t>
      </w:r>
      <w:r w:rsidR="00642D82" w:rsidRPr="000D0A25">
        <w:t xml:space="preserve"> Do faktury VAT WYKONAWCA dołącza poświadczone za zgodność kopie przelewów bankowych na rachunek  </w:t>
      </w:r>
      <w:r w:rsidR="00B40918" w:rsidRPr="000D0A25">
        <w:t>ZAMAWIAJĄCEGO</w:t>
      </w:r>
      <w:r w:rsidR="00642D82" w:rsidRPr="000D0A25">
        <w:t>.  Ni</w:t>
      </w:r>
      <w:r w:rsidR="00F66AE0" w:rsidRPr="000D0A25">
        <w:t>e</w:t>
      </w:r>
      <w:r w:rsidR="00642D82" w:rsidRPr="000D0A25">
        <w:t xml:space="preserve">dołączenie kopii poświadczonych dowodów przelewów bankowych spowoduje nieuznanie przez </w:t>
      </w:r>
      <w:r w:rsidR="00B40918" w:rsidRPr="000D0A25">
        <w:t xml:space="preserve">ZAMAWIAJĄCEGO </w:t>
      </w:r>
      <w:r w:rsidR="00642D82" w:rsidRPr="000D0A25">
        <w:t xml:space="preserve">faktury. </w:t>
      </w:r>
    </w:p>
    <w:p w:rsidR="001543D5" w:rsidRPr="000D0A25" w:rsidRDefault="001A0D14" w:rsidP="008E24FE">
      <w:pPr>
        <w:numPr>
          <w:ilvl w:val="0"/>
          <w:numId w:val="10"/>
        </w:numPr>
        <w:jc w:val="both"/>
      </w:pPr>
      <w:r w:rsidRPr="000D0A25">
        <w:t xml:space="preserve">ZAMAWIAJĄCY </w:t>
      </w:r>
      <w:r w:rsidR="001543D5" w:rsidRPr="000D0A25">
        <w:t xml:space="preserve">oświadcza, że jest płatnikiem podatku VAT o numerze identyfikacji podatkowej </w:t>
      </w:r>
      <w:r w:rsidR="001543D5" w:rsidRPr="000D0A25">
        <w:rPr>
          <w:b/>
          <w:bCs/>
        </w:rPr>
        <w:t xml:space="preserve">NIP 958-13-70-512. </w:t>
      </w:r>
    </w:p>
    <w:p w:rsidR="00C50AB2" w:rsidRPr="000D0A25" w:rsidRDefault="00C50AB2" w:rsidP="00662BA7">
      <w:pPr>
        <w:jc w:val="center"/>
        <w:rPr>
          <w:b/>
          <w:bCs/>
        </w:rPr>
      </w:pPr>
    </w:p>
    <w:p w:rsidR="001543D5" w:rsidRPr="000D0A25" w:rsidRDefault="001543D5" w:rsidP="00662BA7">
      <w:pPr>
        <w:jc w:val="center"/>
        <w:rPr>
          <w:b/>
          <w:bCs/>
        </w:rPr>
      </w:pPr>
      <w:r w:rsidRPr="000D0A25">
        <w:rPr>
          <w:b/>
          <w:bCs/>
        </w:rPr>
        <w:t>§ 12</w:t>
      </w:r>
    </w:p>
    <w:p w:rsidR="001543D5" w:rsidRPr="000D0A25" w:rsidRDefault="001543D5" w:rsidP="00D24031">
      <w:pPr>
        <w:pStyle w:val="Akapitzlist"/>
        <w:numPr>
          <w:ilvl w:val="0"/>
          <w:numId w:val="11"/>
        </w:numPr>
        <w:jc w:val="both"/>
        <w:rPr>
          <w:strike/>
        </w:rPr>
      </w:pPr>
      <w:r w:rsidRPr="000D0A25">
        <w:t>Prowadząc sprzedaż biletów, o których mowa w §1 ust.</w:t>
      </w:r>
      <w:r w:rsidR="005C7F60" w:rsidRPr="000D0A25">
        <w:t xml:space="preserve"> </w:t>
      </w:r>
      <w:r w:rsidRPr="000D0A25">
        <w:t xml:space="preserve">1 WYKONAWCA zobowiązany jest </w:t>
      </w:r>
      <w:r w:rsidR="00AC5B0D" w:rsidRPr="000D0A25">
        <w:t>p</w:t>
      </w:r>
      <w:r w:rsidRPr="000D0A25">
        <w:t xml:space="preserve">obrać </w:t>
      </w:r>
      <w:r w:rsidR="00DF6E9C" w:rsidRPr="000D0A25">
        <w:t xml:space="preserve">odpowiednie </w:t>
      </w:r>
      <w:r w:rsidR="00AC5B0D" w:rsidRPr="000D0A25">
        <w:t>druki</w:t>
      </w:r>
      <w:r w:rsidR="00DF6E9C" w:rsidRPr="000D0A25">
        <w:t xml:space="preserve"> na zasadach określonych w Instrukcji rachunkowo-kasowej dla kas biletowych PKP SKM (SKMf8 (F-8))</w:t>
      </w:r>
      <w:r w:rsidR="00D24031" w:rsidRPr="000D0A25">
        <w:t>.</w:t>
      </w:r>
    </w:p>
    <w:p w:rsidR="001543D5" w:rsidRPr="000D0A25" w:rsidRDefault="001543D5" w:rsidP="00642D82">
      <w:pPr>
        <w:pStyle w:val="Tekstpodstawowy"/>
        <w:numPr>
          <w:ilvl w:val="0"/>
          <w:numId w:val="11"/>
        </w:numPr>
        <w:jc w:val="both"/>
        <w:rPr>
          <w:rFonts w:ascii="Times New Roman" w:hAnsi="Times New Roman" w:cs="Times New Roman"/>
        </w:rPr>
      </w:pPr>
      <w:r w:rsidRPr="000D0A25">
        <w:rPr>
          <w:rFonts w:ascii="Times New Roman" w:hAnsi="Times New Roman" w:cs="Times New Roman"/>
        </w:rPr>
        <w:t>Bilety jednorazowe SKM do kasowników, bilety metropolitalne, bilety do elektronicznych kas fiskalnych, będą wydawane</w:t>
      </w:r>
      <w:r w:rsidR="00642D82" w:rsidRPr="000D0A25">
        <w:rPr>
          <w:rFonts w:ascii="Times New Roman" w:hAnsi="Times New Roman" w:cs="Times New Roman"/>
        </w:rPr>
        <w:t xml:space="preserve"> WYKONAWCY osobiście lub upoważnionemu przez niego pracownikowi, </w:t>
      </w:r>
      <w:r w:rsidRPr="000D0A25">
        <w:rPr>
          <w:rFonts w:ascii="Times New Roman" w:hAnsi="Times New Roman" w:cs="Times New Roman"/>
        </w:rPr>
        <w:t xml:space="preserve">na podstawie protokołu przekazania biletów </w:t>
      </w:r>
      <w:r w:rsidRPr="000D0A25">
        <w:rPr>
          <w:rFonts w:ascii="Times New Roman" w:hAnsi="Times New Roman" w:cs="Times New Roman"/>
        </w:rPr>
        <w:lastRenderedPageBreak/>
        <w:t>za pośrednictwem „Kasy Punkt Rozdzielczy Biletów Kartkowych”, zlokalizowanej na stacji Gdynia Cisowa Postojowa, po wcześniejszym uzgodnieniu terminu ich odbioru.</w:t>
      </w:r>
    </w:p>
    <w:p w:rsidR="00175EBC" w:rsidRPr="000D0A25" w:rsidRDefault="00175EBC" w:rsidP="008E24FE">
      <w:pPr>
        <w:numPr>
          <w:ilvl w:val="0"/>
          <w:numId w:val="11"/>
        </w:numPr>
        <w:jc w:val="both"/>
        <w:rPr>
          <w:strike/>
        </w:rPr>
      </w:pPr>
      <w:r w:rsidRPr="000D0A25">
        <w:t>WYKONAWCA jest również zobowiązany do:</w:t>
      </w:r>
    </w:p>
    <w:p w:rsidR="00175EBC" w:rsidRPr="000D0A25" w:rsidRDefault="00175EBC" w:rsidP="00A67DD7">
      <w:pPr>
        <w:pStyle w:val="Akapitzlist"/>
        <w:numPr>
          <w:ilvl w:val="0"/>
          <w:numId w:val="46"/>
        </w:numPr>
        <w:ind w:left="851" w:hanging="425"/>
        <w:jc w:val="both"/>
        <w:rPr>
          <w:strike/>
        </w:rPr>
      </w:pPr>
      <w:r w:rsidRPr="000D0A25">
        <w:t>terminowego</w:t>
      </w:r>
      <w:r w:rsidR="001543D5" w:rsidRPr="000D0A25">
        <w:t xml:space="preserve"> w</w:t>
      </w:r>
      <w:r w:rsidRPr="000D0A25">
        <w:t>prowadzania</w:t>
      </w:r>
      <w:r w:rsidR="001543D5" w:rsidRPr="000D0A25">
        <w:t xml:space="preserve"> zmian w</w:t>
      </w:r>
      <w:r w:rsidR="00642D82" w:rsidRPr="000D0A25">
        <w:t xml:space="preserve"> podręcznikach oraz aktach normatywnych własnych </w:t>
      </w:r>
      <w:r w:rsidR="001A0D14" w:rsidRPr="000D0A25">
        <w:t>ZAMAWIAJĄCEGO</w:t>
      </w:r>
      <w:r w:rsidR="00642D82" w:rsidRPr="000D0A25">
        <w:t xml:space="preserve">, innych aktach normatywnych znajdujących się w kasie oraz </w:t>
      </w:r>
      <w:r w:rsidR="001543D5" w:rsidRPr="000D0A25">
        <w:t xml:space="preserve"> przepisach, o których mowa w § 1 ust. 3</w:t>
      </w:r>
      <w:r w:rsidRPr="000D0A25">
        <w:t>;</w:t>
      </w:r>
    </w:p>
    <w:p w:rsidR="001543D5" w:rsidRPr="000D0A25" w:rsidRDefault="00175EBC" w:rsidP="00A67DD7">
      <w:pPr>
        <w:pStyle w:val="Akapitzlist"/>
        <w:numPr>
          <w:ilvl w:val="0"/>
          <w:numId w:val="46"/>
        </w:numPr>
        <w:ind w:left="851" w:hanging="425"/>
        <w:jc w:val="both"/>
        <w:rPr>
          <w:strike/>
        </w:rPr>
      </w:pPr>
      <w:r w:rsidRPr="000D0A25">
        <w:t>udzielania</w:t>
      </w:r>
      <w:r w:rsidR="001543D5" w:rsidRPr="000D0A25">
        <w:t xml:space="preserve"> podróżnym informacji w zakresie przepisów, o których mowa w § 1 ust. 3 z wyłączeniem Instrukcji rachunkowo-kasowej dla kas b</w:t>
      </w:r>
      <w:r w:rsidRPr="000D0A25">
        <w:t>iletowych PKP SKM (SKMf8 (F-8));</w:t>
      </w:r>
    </w:p>
    <w:p w:rsidR="001543D5" w:rsidRPr="000D0A25" w:rsidRDefault="00642D82" w:rsidP="00A67DD7">
      <w:pPr>
        <w:pStyle w:val="Akapitzlist"/>
        <w:numPr>
          <w:ilvl w:val="0"/>
          <w:numId w:val="46"/>
        </w:numPr>
        <w:ind w:left="851" w:hanging="425"/>
        <w:jc w:val="both"/>
        <w:rPr>
          <w:strike/>
        </w:rPr>
      </w:pPr>
      <w:r w:rsidRPr="000D0A25">
        <w:t>wykonania</w:t>
      </w:r>
      <w:r w:rsidR="00203A56" w:rsidRPr="000D0A25">
        <w:t xml:space="preserve"> na własny koszt pieczątek niezbędnych</w:t>
      </w:r>
      <w:r w:rsidR="001543D5" w:rsidRPr="000D0A25">
        <w:t xml:space="preserve"> do prawidłowego wyko</w:t>
      </w:r>
      <w:r w:rsidR="006A1E7C" w:rsidRPr="000D0A25">
        <w:t xml:space="preserve">nania działalności określonej  </w:t>
      </w:r>
      <w:r w:rsidR="00AC5B0D" w:rsidRPr="000D0A25">
        <w:t>w §1 tj.</w:t>
      </w:r>
      <w:r w:rsidR="001543D5" w:rsidRPr="000D0A25">
        <w:t>:</w:t>
      </w:r>
    </w:p>
    <w:p w:rsidR="001543D5" w:rsidRPr="000D0A25" w:rsidRDefault="00AC5B0D" w:rsidP="00A67DD7">
      <w:pPr>
        <w:pStyle w:val="Akapitzlist"/>
        <w:numPr>
          <w:ilvl w:val="1"/>
          <w:numId w:val="47"/>
        </w:numPr>
        <w:ind w:left="1134" w:hanging="283"/>
        <w:jc w:val="both"/>
      </w:pPr>
      <w:r w:rsidRPr="000D0A25">
        <w:t xml:space="preserve">pieczątkę zawierająca </w:t>
      </w:r>
      <w:r w:rsidR="001543D5" w:rsidRPr="000D0A25">
        <w:t xml:space="preserve">nazwę stacji i nr kasy, oznaczenie Wykonawcy, </w:t>
      </w:r>
      <w:r w:rsidR="001A0D14" w:rsidRPr="000D0A25">
        <w:t>(</w:t>
      </w:r>
      <w:r w:rsidR="001543D5" w:rsidRPr="000D0A25">
        <w:t>Wykonawca PKP SKM w Trójmieście sp. z o.o.</w:t>
      </w:r>
      <w:r w:rsidR="001A0D14" w:rsidRPr="000D0A25">
        <w:t>)</w:t>
      </w:r>
      <w:r w:rsidR="001543D5" w:rsidRPr="000D0A25">
        <w:t xml:space="preserve"> wzór pieczęci stanowi załącznik nr </w:t>
      </w:r>
      <w:r w:rsidR="00114509" w:rsidRPr="000D0A25">
        <w:t>1</w:t>
      </w:r>
      <w:r w:rsidR="00426921" w:rsidRPr="000D0A25">
        <w:t>0</w:t>
      </w:r>
      <w:r w:rsidR="00772867" w:rsidRPr="000D0A25">
        <w:t>,</w:t>
      </w:r>
    </w:p>
    <w:p w:rsidR="00175EBC" w:rsidRPr="000D0A25" w:rsidRDefault="00AC5B0D" w:rsidP="00A67DD7">
      <w:pPr>
        <w:pStyle w:val="Akapitzlist"/>
        <w:numPr>
          <w:ilvl w:val="1"/>
          <w:numId w:val="47"/>
        </w:numPr>
        <w:ind w:left="1134" w:hanging="283"/>
        <w:jc w:val="both"/>
      </w:pPr>
      <w:r w:rsidRPr="000D0A25">
        <w:t xml:space="preserve">pieczątki zawierające </w:t>
      </w:r>
      <w:r w:rsidR="00772867" w:rsidRPr="000D0A25">
        <w:t>strefy czasowe,</w:t>
      </w:r>
    </w:p>
    <w:p w:rsidR="001543D5" w:rsidRPr="000D0A25" w:rsidRDefault="00AC5B0D" w:rsidP="00A67DD7">
      <w:pPr>
        <w:pStyle w:val="Akapitzlist"/>
        <w:numPr>
          <w:ilvl w:val="1"/>
          <w:numId w:val="47"/>
        </w:numPr>
        <w:ind w:left="1134" w:hanging="283"/>
        <w:jc w:val="both"/>
      </w:pPr>
      <w:r w:rsidRPr="000D0A25">
        <w:t xml:space="preserve">pieczątki - </w:t>
      </w:r>
      <w:r w:rsidR="001543D5" w:rsidRPr="000D0A25">
        <w:t>datownik</w:t>
      </w:r>
      <w:r w:rsidRPr="000D0A25">
        <w:t>i zawierające</w:t>
      </w:r>
      <w:r w:rsidR="00F66AE0" w:rsidRPr="000D0A25">
        <w:t xml:space="preserve"> dane o których mowa w pkt</w:t>
      </w:r>
      <w:r w:rsidR="00114509" w:rsidRPr="000D0A25">
        <w:t xml:space="preserve"> </w:t>
      </w:r>
      <w:r w:rsidR="001543D5" w:rsidRPr="000D0A25">
        <w:t xml:space="preserve">1 – </w:t>
      </w:r>
      <w:r w:rsidR="00114509" w:rsidRPr="000D0A25">
        <w:t xml:space="preserve">załącznik </w:t>
      </w:r>
      <w:r w:rsidR="001543D5" w:rsidRPr="000D0A25">
        <w:t xml:space="preserve"> nr </w:t>
      </w:r>
      <w:r w:rsidR="00114509" w:rsidRPr="000D0A25">
        <w:t>1</w:t>
      </w:r>
      <w:r w:rsidR="00426921" w:rsidRPr="000D0A25">
        <w:t>1</w:t>
      </w:r>
      <w:r w:rsidR="00772867" w:rsidRPr="000D0A25">
        <w:t>,</w:t>
      </w:r>
    </w:p>
    <w:p w:rsidR="001543D5" w:rsidRPr="000D0A25" w:rsidRDefault="001A0D14" w:rsidP="00A67DD7">
      <w:pPr>
        <w:pStyle w:val="Akapitzlist"/>
        <w:numPr>
          <w:ilvl w:val="1"/>
          <w:numId w:val="47"/>
        </w:numPr>
        <w:ind w:left="1134" w:hanging="283"/>
        <w:jc w:val="both"/>
      </w:pPr>
      <w:r w:rsidRPr="000D0A25">
        <w:t>inne</w:t>
      </w:r>
      <w:r w:rsidR="00642D82" w:rsidRPr="000D0A25">
        <w:t>, zgodn</w:t>
      </w:r>
      <w:r w:rsidRPr="000D0A25">
        <w:t>e</w:t>
      </w:r>
      <w:r w:rsidR="00642D82" w:rsidRPr="000D0A25">
        <w:t xml:space="preserve"> z </w:t>
      </w:r>
      <w:r w:rsidRPr="000D0A25">
        <w:t>aktami normatywnymi własnymi</w:t>
      </w:r>
      <w:r w:rsidR="00642D82" w:rsidRPr="000D0A25">
        <w:t xml:space="preserve"> i wytycznymi </w:t>
      </w:r>
      <w:r w:rsidRPr="000D0A25">
        <w:t>ZAMAWIAJĄCEGO</w:t>
      </w:r>
      <w:r w:rsidR="00772867" w:rsidRPr="000D0A25">
        <w:t>,</w:t>
      </w:r>
    </w:p>
    <w:p w:rsidR="001543D5" w:rsidRPr="000D0A25" w:rsidRDefault="001543D5" w:rsidP="00662BA7">
      <w:pPr>
        <w:ind w:left="360" w:hanging="360"/>
        <w:jc w:val="both"/>
      </w:pPr>
      <w:r w:rsidRPr="000D0A25">
        <w:t xml:space="preserve">      </w:t>
      </w:r>
      <w:r w:rsidR="00426921" w:rsidRPr="000D0A25">
        <w:t>p</w:t>
      </w:r>
      <w:r w:rsidRPr="000D0A25">
        <w:t>o upływie  terminu obowiązywania umowy WYKONAWCA zobowiązany jest zniszczyć używane pieczątki</w:t>
      </w:r>
      <w:r w:rsidR="00772867" w:rsidRPr="000D0A25">
        <w:t>;</w:t>
      </w:r>
      <w:r w:rsidR="00426921" w:rsidRPr="000D0A25">
        <w:t xml:space="preserve"> </w:t>
      </w:r>
    </w:p>
    <w:p w:rsidR="00E37675" w:rsidRPr="000D0A25" w:rsidRDefault="00E37675" w:rsidP="00A67DD7">
      <w:pPr>
        <w:pStyle w:val="Tekstpodstawowy"/>
        <w:numPr>
          <w:ilvl w:val="0"/>
          <w:numId w:val="51"/>
        </w:numPr>
        <w:ind w:left="851" w:hanging="425"/>
        <w:jc w:val="both"/>
        <w:rPr>
          <w:rFonts w:ascii="Times New Roman" w:hAnsi="Times New Roman" w:cs="Times New Roman"/>
        </w:rPr>
      </w:pPr>
      <w:r w:rsidRPr="000D0A25">
        <w:rPr>
          <w:rFonts w:ascii="Times New Roman" w:hAnsi="Times New Roman" w:cs="Times New Roman"/>
        </w:rPr>
        <w:t xml:space="preserve">prowadzenia dokumentacji kasowej wg </w:t>
      </w:r>
      <w:r w:rsidR="001A0D14" w:rsidRPr="000D0A25">
        <w:rPr>
          <w:rFonts w:ascii="Times New Roman" w:hAnsi="Times New Roman" w:cs="Times New Roman"/>
        </w:rPr>
        <w:t>aktów normatywnych własnych ZAMAWIAJĄCEGO dotyczących zarachowania należności oraz prowadzenia dokumentacji rachunkowo-kasowej</w:t>
      </w:r>
      <w:r w:rsidRPr="000D0A25">
        <w:rPr>
          <w:rFonts w:ascii="Times New Roman" w:hAnsi="Times New Roman" w:cs="Times New Roman"/>
        </w:rPr>
        <w:t>, a w szczególności ewidencj</w:t>
      </w:r>
      <w:r w:rsidR="005C7F60" w:rsidRPr="000D0A25">
        <w:rPr>
          <w:rFonts w:ascii="Times New Roman" w:hAnsi="Times New Roman" w:cs="Times New Roman"/>
        </w:rPr>
        <w:t>i</w:t>
      </w:r>
      <w:r w:rsidRPr="000D0A25">
        <w:rPr>
          <w:rFonts w:ascii="Times New Roman" w:hAnsi="Times New Roman" w:cs="Times New Roman"/>
        </w:rPr>
        <w:t xml:space="preserve"> pobranych od </w:t>
      </w:r>
      <w:r w:rsidR="001A0D14" w:rsidRPr="000D0A25">
        <w:rPr>
          <w:rFonts w:ascii="Times New Roman" w:hAnsi="Times New Roman" w:cs="Times New Roman"/>
        </w:rPr>
        <w:t xml:space="preserve">ZAMAWIAJĄCEGO </w:t>
      </w:r>
      <w:r w:rsidRPr="000D0A25">
        <w:rPr>
          <w:rFonts w:ascii="Times New Roman" w:hAnsi="Times New Roman" w:cs="Times New Roman"/>
        </w:rPr>
        <w:t xml:space="preserve">i sprzedanych biletów kartkowych </w:t>
      </w:r>
      <w:r w:rsidR="001A0D14" w:rsidRPr="000D0A25">
        <w:rPr>
          <w:rFonts w:ascii="Times New Roman" w:hAnsi="Times New Roman" w:cs="Times New Roman"/>
        </w:rPr>
        <w:t xml:space="preserve">ZAMAWIAJĄCEGO </w:t>
      </w:r>
      <w:r w:rsidRPr="000D0A25">
        <w:rPr>
          <w:rFonts w:ascii="Times New Roman" w:hAnsi="Times New Roman" w:cs="Times New Roman"/>
        </w:rPr>
        <w:t xml:space="preserve">do kasowników i biletów metropolitalnych z podziałem </w:t>
      </w:r>
      <w:r w:rsidR="001A0D14" w:rsidRPr="000D0A25">
        <w:rPr>
          <w:rFonts w:ascii="Times New Roman" w:hAnsi="Times New Roman" w:cs="Times New Roman"/>
        </w:rPr>
        <w:t>na poszczególne nominały i ulgi;</w:t>
      </w:r>
    </w:p>
    <w:p w:rsidR="00331DB7" w:rsidRPr="000D0A25" w:rsidRDefault="00E37675" w:rsidP="00A67DD7">
      <w:pPr>
        <w:pStyle w:val="Tekstpodstawowy"/>
        <w:numPr>
          <w:ilvl w:val="0"/>
          <w:numId w:val="51"/>
        </w:numPr>
        <w:ind w:left="851" w:hanging="425"/>
        <w:jc w:val="both"/>
        <w:rPr>
          <w:rFonts w:ascii="Times New Roman" w:hAnsi="Times New Roman" w:cs="Times New Roman"/>
        </w:rPr>
      </w:pPr>
      <w:r w:rsidRPr="000D0A25">
        <w:rPr>
          <w:rFonts w:ascii="Times New Roman" w:hAnsi="Times New Roman" w:cs="Times New Roman"/>
        </w:rPr>
        <w:t xml:space="preserve">dostarczenia miesięcznego sprawozdania z pobranych i sprzedanych biletów oraz uzyskanych wpływów  do siedziby </w:t>
      </w:r>
      <w:r w:rsidR="00FE3B1D" w:rsidRPr="000D0A25">
        <w:rPr>
          <w:rFonts w:ascii="Times New Roman" w:hAnsi="Times New Roman" w:cs="Times New Roman"/>
        </w:rPr>
        <w:t xml:space="preserve">ZAMAWIAJĄCEGO </w:t>
      </w:r>
      <w:r w:rsidR="00512BB3" w:rsidRPr="000D0A25">
        <w:rPr>
          <w:rFonts w:ascii="Times New Roman" w:hAnsi="Times New Roman" w:cs="Times New Roman"/>
        </w:rPr>
        <w:t>(Wydział Sprzedaży i Umów)</w:t>
      </w:r>
      <w:r w:rsidRPr="000D0A25">
        <w:rPr>
          <w:rFonts w:ascii="Times New Roman" w:hAnsi="Times New Roman" w:cs="Times New Roman"/>
        </w:rPr>
        <w:t xml:space="preserve"> do  godziny 10.00 drugiego d</w:t>
      </w:r>
      <w:r w:rsidR="001A0D14" w:rsidRPr="000D0A25">
        <w:rPr>
          <w:rFonts w:ascii="Times New Roman" w:hAnsi="Times New Roman" w:cs="Times New Roman"/>
        </w:rPr>
        <w:t>nia po miesiącu  sprawozdawczym.</w:t>
      </w:r>
    </w:p>
    <w:p w:rsidR="001543D5" w:rsidRPr="000D0A25" w:rsidRDefault="001543D5" w:rsidP="008E24FE">
      <w:pPr>
        <w:numPr>
          <w:ilvl w:val="0"/>
          <w:numId w:val="11"/>
        </w:numPr>
        <w:jc w:val="both"/>
      </w:pPr>
      <w:r w:rsidRPr="000D0A25">
        <w:t xml:space="preserve">Zwrot pobranych biletów, druków ścisłego zarachowania do </w:t>
      </w:r>
      <w:r w:rsidR="0026298C" w:rsidRPr="000D0A25">
        <w:t>„</w:t>
      </w:r>
      <w:r w:rsidR="00512BB3" w:rsidRPr="000D0A25">
        <w:t>Kasy</w:t>
      </w:r>
      <w:r w:rsidRPr="000D0A25">
        <w:t xml:space="preserve"> Punkt Rozdzielczy Biletów Kartkowych</w:t>
      </w:r>
      <w:r w:rsidR="0026298C" w:rsidRPr="000D0A25">
        <w:t>”</w:t>
      </w:r>
      <w:r w:rsidRPr="000D0A25">
        <w:t xml:space="preserve"> następować będzie na </w:t>
      </w:r>
      <w:r w:rsidR="00DF6E9C" w:rsidRPr="000D0A25">
        <w:t>zasadach określonych w Instrukcji rachunkowo-kasowej dla kas b</w:t>
      </w:r>
      <w:r w:rsidR="00FE3B1D" w:rsidRPr="000D0A25">
        <w:t>iletowych PKP SKM (SKMf8 (F-8)).</w:t>
      </w:r>
    </w:p>
    <w:p w:rsidR="001543D5" w:rsidRPr="000D0A25" w:rsidRDefault="001543D5" w:rsidP="008E24FE">
      <w:pPr>
        <w:pStyle w:val="Tekstpodstawowy"/>
        <w:numPr>
          <w:ilvl w:val="0"/>
          <w:numId w:val="11"/>
        </w:numPr>
        <w:jc w:val="both"/>
        <w:rPr>
          <w:rFonts w:ascii="Times New Roman" w:hAnsi="Times New Roman" w:cs="Times New Roman"/>
        </w:rPr>
      </w:pPr>
      <w:r w:rsidRPr="000D0A25">
        <w:rPr>
          <w:rFonts w:ascii="Times New Roman" w:hAnsi="Times New Roman" w:cs="Times New Roman"/>
        </w:rPr>
        <w:t>WYKONAWCA od momentu pobrania biletów, ponosi wszelką  odpowiedzialność z tytułu ich utraty, w szczególności ich: zgubienia, zniszczenia lub  kradzieży zgodnie z  § 16 ust.</w:t>
      </w:r>
      <w:r w:rsidR="00F66AE0" w:rsidRPr="000D0A25">
        <w:rPr>
          <w:rFonts w:ascii="Times New Roman" w:hAnsi="Times New Roman" w:cs="Times New Roman"/>
        </w:rPr>
        <w:t xml:space="preserve"> </w:t>
      </w:r>
      <w:r w:rsidRPr="000D0A25">
        <w:rPr>
          <w:rFonts w:ascii="Times New Roman" w:hAnsi="Times New Roman" w:cs="Times New Roman"/>
        </w:rPr>
        <w:t>2.</w:t>
      </w:r>
    </w:p>
    <w:p w:rsidR="001543D5" w:rsidRPr="000D0A25" w:rsidRDefault="00FE3B1D" w:rsidP="008E24FE">
      <w:pPr>
        <w:pStyle w:val="Tekstpodstawowy"/>
        <w:numPr>
          <w:ilvl w:val="0"/>
          <w:numId w:val="11"/>
        </w:numPr>
        <w:jc w:val="both"/>
        <w:rPr>
          <w:rFonts w:ascii="Times New Roman" w:hAnsi="Times New Roman" w:cs="Times New Roman"/>
        </w:rPr>
      </w:pPr>
      <w:r w:rsidRPr="000D0A25">
        <w:rPr>
          <w:rFonts w:ascii="Times New Roman" w:hAnsi="Times New Roman" w:cs="Times New Roman"/>
        </w:rPr>
        <w:t xml:space="preserve">ZAMAWIAJĄCY </w:t>
      </w:r>
      <w:r w:rsidR="001543D5" w:rsidRPr="000D0A25">
        <w:rPr>
          <w:rFonts w:ascii="Times New Roman" w:hAnsi="Times New Roman" w:cs="Times New Roman"/>
        </w:rPr>
        <w:t>zapewnia WYKONAWCY prawo wstępu na teren PKP Szybka Kolej Miejska  sp. z o.o.  w celu dojścia do „Kasy Punkt Rozdzielczy Biletów Kartkowych”</w:t>
      </w:r>
      <w:r w:rsidR="00F66AE0" w:rsidRPr="000D0A25">
        <w:rPr>
          <w:rFonts w:ascii="Times New Roman" w:hAnsi="Times New Roman" w:cs="Times New Roman"/>
        </w:rPr>
        <w:t xml:space="preserve"> </w:t>
      </w:r>
      <w:r w:rsidR="001543D5" w:rsidRPr="000D0A25">
        <w:rPr>
          <w:rFonts w:ascii="Times New Roman" w:hAnsi="Times New Roman" w:cs="Times New Roman"/>
        </w:rPr>
        <w:t>i budynku siedziby spółki</w:t>
      </w:r>
      <w:r w:rsidR="001543D5" w:rsidRPr="000D0A25">
        <w:rPr>
          <w:rFonts w:ascii="Times New Roman" w:hAnsi="Times New Roman" w:cs="Times New Roman"/>
          <w:b/>
          <w:bCs/>
        </w:rPr>
        <w:t xml:space="preserve"> </w:t>
      </w:r>
      <w:r w:rsidR="001543D5" w:rsidRPr="000D0A25">
        <w:rPr>
          <w:rFonts w:ascii="Times New Roman" w:hAnsi="Times New Roman" w:cs="Times New Roman"/>
        </w:rPr>
        <w:t xml:space="preserve"> wyznaczonymi drogami komunikacyjnymi zawartymi w załączniku nr </w:t>
      </w:r>
      <w:r w:rsidR="00114509" w:rsidRPr="000D0A25">
        <w:rPr>
          <w:rFonts w:ascii="Times New Roman" w:hAnsi="Times New Roman" w:cs="Times New Roman"/>
        </w:rPr>
        <w:t>5</w:t>
      </w:r>
      <w:r w:rsidR="001543D5" w:rsidRPr="000D0A25">
        <w:rPr>
          <w:rFonts w:ascii="Times New Roman" w:hAnsi="Times New Roman" w:cs="Times New Roman"/>
        </w:rPr>
        <w:t xml:space="preserve"> do niniejszej umowy.</w:t>
      </w:r>
    </w:p>
    <w:p w:rsidR="005C7F60" w:rsidRPr="000D0A25" w:rsidRDefault="005C7F60" w:rsidP="005C7F60">
      <w:pPr>
        <w:pStyle w:val="Tekstpodstawowy"/>
        <w:jc w:val="both"/>
        <w:rPr>
          <w:rFonts w:ascii="Times New Roman" w:hAnsi="Times New Roman" w:cs="Times New Roman"/>
        </w:rPr>
      </w:pPr>
    </w:p>
    <w:p w:rsidR="002C3CCE" w:rsidRPr="000D0A25" w:rsidRDefault="002C3CCE" w:rsidP="00662BA7">
      <w:pPr>
        <w:pStyle w:val="Tekstpodstawowy"/>
        <w:jc w:val="both"/>
        <w:rPr>
          <w:rFonts w:ascii="Times New Roman" w:hAnsi="Times New Roman" w:cs="Times New Roman"/>
          <w:b/>
          <w:bCs/>
        </w:rPr>
      </w:pPr>
    </w:p>
    <w:p w:rsidR="001543D5" w:rsidRPr="000D0A25" w:rsidRDefault="001543D5" w:rsidP="008E24FE">
      <w:pPr>
        <w:pStyle w:val="Tekstpodstawowy"/>
        <w:widowControl w:val="0"/>
        <w:numPr>
          <w:ilvl w:val="0"/>
          <w:numId w:val="12"/>
        </w:numPr>
        <w:tabs>
          <w:tab w:val="num" w:pos="1068"/>
        </w:tabs>
        <w:jc w:val="center"/>
        <w:rPr>
          <w:rFonts w:ascii="Times New Roman" w:hAnsi="Times New Roman" w:cs="Times New Roman"/>
          <w:b/>
          <w:bCs/>
        </w:rPr>
      </w:pPr>
      <w:r w:rsidRPr="000D0A25">
        <w:rPr>
          <w:rFonts w:ascii="Times New Roman" w:hAnsi="Times New Roman" w:cs="Times New Roman"/>
          <w:b/>
          <w:bCs/>
        </w:rPr>
        <w:t xml:space="preserve">Ustalenia dodatkowe zasad i warunków obsługi elektronicznych kas </w:t>
      </w:r>
      <w:r w:rsidR="00512BB3" w:rsidRPr="000D0A25">
        <w:rPr>
          <w:rFonts w:ascii="Times New Roman" w:hAnsi="Times New Roman" w:cs="Times New Roman"/>
          <w:b/>
          <w:bCs/>
        </w:rPr>
        <w:t>fiskalnych</w:t>
      </w:r>
      <w:r w:rsidRPr="000D0A25">
        <w:rPr>
          <w:rFonts w:ascii="Times New Roman" w:hAnsi="Times New Roman" w:cs="Times New Roman"/>
          <w:b/>
          <w:bCs/>
        </w:rPr>
        <w:t>.</w:t>
      </w:r>
    </w:p>
    <w:p w:rsidR="00E37675" w:rsidRPr="000D0A25" w:rsidRDefault="00E37675" w:rsidP="00C35975">
      <w:pPr>
        <w:rPr>
          <w:b/>
          <w:bCs/>
        </w:rPr>
      </w:pPr>
    </w:p>
    <w:p w:rsidR="001543D5" w:rsidRPr="000D0A25" w:rsidRDefault="001543D5" w:rsidP="00662BA7">
      <w:pPr>
        <w:jc w:val="center"/>
        <w:rPr>
          <w:b/>
          <w:bCs/>
        </w:rPr>
      </w:pPr>
      <w:r w:rsidRPr="000D0A25">
        <w:rPr>
          <w:b/>
          <w:bCs/>
        </w:rPr>
        <w:t>§ 13</w:t>
      </w:r>
    </w:p>
    <w:p w:rsidR="001543D5" w:rsidRPr="000D0A25" w:rsidRDefault="001543D5" w:rsidP="008E24FE">
      <w:pPr>
        <w:numPr>
          <w:ilvl w:val="0"/>
          <w:numId w:val="13"/>
        </w:numPr>
        <w:ind w:left="426" w:hanging="426"/>
        <w:jc w:val="both"/>
      </w:pPr>
      <w:r w:rsidRPr="000D0A25">
        <w:t xml:space="preserve">Kontrola kas biletowych dokonywana przez upoważnionych przedstawicieli </w:t>
      </w:r>
      <w:r w:rsidR="00FE3B1D" w:rsidRPr="000D0A25">
        <w:t xml:space="preserve">ZAMAWIAJĄCEGO </w:t>
      </w:r>
      <w:r w:rsidRPr="000D0A25">
        <w:t xml:space="preserve">lub inne podmioty np. (Urząd Marszałkowski Województwa Pomorskiego, Urząd Transportu Kolejowego) prowadzona jest w zakresie: </w:t>
      </w:r>
    </w:p>
    <w:p w:rsidR="001543D5" w:rsidRPr="000D0A25" w:rsidRDefault="001543D5" w:rsidP="00A67DD7">
      <w:pPr>
        <w:pStyle w:val="Akapitzlist"/>
        <w:numPr>
          <w:ilvl w:val="0"/>
          <w:numId w:val="28"/>
        </w:numPr>
        <w:ind w:left="1418" w:hanging="709"/>
        <w:jc w:val="both"/>
      </w:pPr>
      <w:r w:rsidRPr="000D0A25">
        <w:t>odprawy podróżnych;</w:t>
      </w:r>
    </w:p>
    <w:p w:rsidR="001543D5" w:rsidRPr="000D0A25" w:rsidRDefault="001543D5" w:rsidP="00A67DD7">
      <w:pPr>
        <w:pStyle w:val="Akapitzlist"/>
        <w:numPr>
          <w:ilvl w:val="0"/>
          <w:numId w:val="28"/>
        </w:numPr>
        <w:ind w:left="1418" w:hanging="709"/>
        <w:jc w:val="both"/>
      </w:pPr>
      <w:r w:rsidRPr="000D0A25">
        <w:t>prawidłowości wystawiania i sprzedaży biletów na przejazd;</w:t>
      </w:r>
    </w:p>
    <w:p w:rsidR="00C50AB2" w:rsidRPr="000D0A25" w:rsidRDefault="00C50AB2" w:rsidP="00A67DD7">
      <w:pPr>
        <w:pStyle w:val="Akapitzlist"/>
        <w:numPr>
          <w:ilvl w:val="0"/>
          <w:numId w:val="28"/>
        </w:numPr>
        <w:ind w:left="1418" w:hanging="709"/>
        <w:jc w:val="both"/>
      </w:pPr>
      <w:r w:rsidRPr="000D0A25">
        <w:t>terminowego wprowadzania zmian w przepisach, o których mowa w §1 ust. 3;</w:t>
      </w:r>
    </w:p>
    <w:p w:rsidR="001543D5" w:rsidRPr="000D0A25" w:rsidRDefault="001543D5" w:rsidP="00A67DD7">
      <w:pPr>
        <w:pStyle w:val="Akapitzlist"/>
        <w:numPr>
          <w:ilvl w:val="0"/>
          <w:numId w:val="28"/>
        </w:numPr>
        <w:ind w:left="1418" w:hanging="709"/>
        <w:jc w:val="both"/>
      </w:pPr>
      <w:r w:rsidRPr="000D0A25">
        <w:t xml:space="preserve">zarachowania wpływów; </w:t>
      </w:r>
    </w:p>
    <w:p w:rsidR="001543D5" w:rsidRPr="000D0A25" w:rsidRDefault="001543D5" w:rsidP="00A67DD7">
      <w:pPr>
        <w:pStyle w:val="Akapitzlist"/>
        <w:numPr>
          <w:ilvl w:val="0"/>
          <w:numId w:val="28"/>
        </w:numPr>
        <w:ind w:left="1418" w:hanging="709"/>
        <w:jc w:val="both"/>
      </w:pPr>
      <w:r w:rsidRPr="000D0A25">
        <w:lastRenderedPageBreak/>
        <w:t xml:space="preserve">przestrzegania obowiązujących przepisów, taryf, instrukcji służbowych </w:t>
      </w:r>
      <w:r w:rsidR="009B20C0" w:rsidRPr="000D0A25">
        <w:t xml:space="preserve">               </w:t>
      </w:r>
      <w:r w:rsidRPr="000D0A25">
        <w:t>i sporządzania materiałów sprawozdawczych;</w:t>
      </w:r>
    </w:p>
    <w:p w:rsidR="001543D5" w:rsidRPr="000D0A25" w:rsidRDefault="001543D5" w:rsidP="00A67DD7">
      <w:pPr>
        <w:pStyle w:val="Akapitzlist"/>
        <w:numPr>
          <w:ilvl w:val="0"/>
          <w:numId w:val="28"/>
        </w:numPr>
        <w:ind w:left="1418" w:hanging="709"/>
        <w:jc w:val="both"/>
      </w:pPr>
      <w:r w:rsidRPr="000D0A25">
        <w:t>sprawdzania stanu zapasów biletów;</w:t>
      </w:r>
    </w:p>
    <w:p w:rsidR="00C50AB2" w:rsidRPr="000D0A25" w:rsidRDefault="001543D5" w:rsidP="00A67DD7">
      <w:pPr>
        <w:pStyle w:val="Akapitzlist"/>
        <w:numPr>
          <w:ilvl w:val="0"/>
          <w:numId w:val="28"/>
        </w:numPr>
        <w:ind w:left="1418" w:hanging="709"/>
        <w:jc w:val="both"/>
      </w:pPr>
      <w:r w:rsidRPr="000D0A25">
        <w:t>prowadzenia rachunkow</w:t>
      </w:r>
      <w:r w:rsidR="00C50AB2" w:rsidRPr="000D0A25">
        <w:t>ości i sprawozdawczości kasowej;</w:t>
      </w:r>
    </w:p>
    <w:p w:rsidR="001543D5" w:rsidRPr="000D0A25" w:rsidRDefault="00C50AB2" w:rsidP="00A67DD7">
      <w:pPr>
        <w:pStyle w:val="Akapitzlist"/>
        <w:numPr>
          <w:ilvl w:val="0"/>
          <w:numId w:val="28"/>
        </w:numPr>
        <w:ind w:left="1418" w:hanging="709"/>
        <w:jc w:val="both"/>
      </w:pPr>
      <w:r w:rsidRPr="000D0A25">
        <w:t xml:space="preserve">prawidłowości wypełniania postanowień niniejszej umowy. </w:t>
      </w:r>
    </w:p>
    <w:p w:rsidR="00FE2B9B" w:rsidRPr="000D0A25" w:rsidRDefault="00FE2B9B" w:rsidP="00FE2B9B">
      <w:pPr>
        <w:jc w:val="both"/>
      </w:pPr>
      <w:r w:rsidRPr="000D0A25">
        <w:t>Kontrola kas bilet</w:t>
      </w:r>
      <w:r w:rsidR="009B20C0" w:rsidRPr="000D0A25">
        <w:t>owych w zakresie opisanym w pkt</w:t>
      </w:r>
      <w:r w:rsidRPr="000D0A25">
        <w:t xml:space="preserve"> 3-</w:t>
      </w:r>
      <w:r w:rsidR="00C50AB2" w:rsidRPr="000D0A25">
        <w:t>8</w:t>
      </w:r>
      <w:r w:rsidRPr="000D0A25">
        <w:t xml:space="preserve"> może być dokonywana </w:t>
      </w:r>
      <w:r w:rsidR="00C50AB2" w:rsidRPr="000D0A25">
        <w:t xml:space="preserve">  </w:t>
      </w:r>
      <w:r w:rsidRPr="000D0A25">
        <w:t xml:space="preserve">jedynie przez </w:t>
      </w:r>
      <w:r w:rsidR="00FE3B1D" w:rsidRPr="000D0A25">
        <w:t>uprawnionych przedstawicieli</w:t>
      </w:r>
      <w:r w:rsidRPr="000D0A25">
        <w:t xml:space="preserve"> </w:t>
      </w:r>
      <w:r w:rsidR="00FE3B1D" w:rsidRPr="000D0A25">
        <w:t>ZAMAWIAJĄCEGO</w:t>
      </w:r>
      <w:r w:rsidRPr="000D0A25">
        <w:t>.</w:t>
      </w:r>
    </w:p>
    <w:p w:rsidR="001543D5" w:rsidRPr="000D0A25" w:rsidRDefault="001543D5" w:rsidP="008E24FE">
      <w:pPr>
        <w:pStyle w:val="Akapitzlist"/>
        <w:numPr>
          <w:ilvl w:val="0"/>
          <w:numId w:val="13"/>
        </w:numPr>
        <w:ind w:left="426" w:hanging="426"/>
        <w:jc w:val="both"/>
      </w:pPr>
      <w:r w:rsidRPr="000D0A25">
        <w:t>WYKONAWCA</w:t>
      </w:r>
      <w:r w:rsidR="007704AE" w:rsidRPr="000D0A25">
        <w:t xml:space="preserve"> </w:t>
      </w:r>
      <w:r w:rsidRPr="000D0A25">
        <w:t xml:space="preserve">wyraża zgodę na wstęp upoważnionego przedstawiciela </w:t>
      </w:r>
      <w:r w:rsidR="00FE3B1D" w:rsidRPr="000D0A25">
        <w:t xml:space="preserve">ZAMAWIAJĄCEGO </w:t>
      </w:r>
      <w:r w:rsidRPr="000D0A25">
        <w:t>i przeprowadzenia kontroli bez jego obecności, przy współudziale pracownika</w:t>
      </w:r>
      <w:r w:rsidR="00E37675" w:rsidRPr="000D0A25">
        <w:t xml:space="preserve"> WYKONAWCY</w:t>
      </w:r>
      <w:r w:rsidRPr="000D0A25">
        <w:t xml:space="preserve"> zatrudnionego w kasie.</w:t>
      </w:r>
    </w:p>
    <w:p w:rsidR="001543D5" w:rsidRPr="000D0A25" w:rsidRDefault="001543D5" w:rsidP="008E24FE">
      <w:pPr>
        <w:pStyle w:val="Akapitzlist"/>
        <w:numPr>
          <w:ilvl w:val="0"/>
          <w:numId w:val="13"/>
        </w:numPr>
        <w:ind w:left="426" w:hanging="426"/>
        <w:jc w:val="both"/>
      </w:pPr>
      <w:r w:rsidRPr="000D0A25">
        <w:t>Kontrola kas biletowych w zakresie zarachowania druków, biletów anulowanych, biletów  zwróconych oraz zapasu biletów i druków ścisłego zarachowania</w:t>
      </w:r>
      <w:r w:rsidR="00AF1587" w:rsidRPr="000D0A25">
        <w:rPr>
          <w:b/>
        </w:rPr>
        <w:t>,</w:t>
      </w:r>
      <w:r w:rsidR="00D227AF" w:rsidRPr="000D0A25">
        <w:rPr>
          <w:b/>
        </w:rPr>
        <w:t xml:space="preserve"> </w:t>
      </w:r>
      <w:r w:rsidR="00D227AF" w:rsidRPr="000D0A25">
        <w:t>ochrony danych osobowych</w:t>
      </w:r>
      <w:r w:rsidRPr="000D0A25">
        <w:t xml:space="preserve"> a także zarachowania wpływów za sprzedane bilety prowadzona jest na zasadach </w:t>
      </w:r>
      <w:r w:rsidR="00D227AF" w:rsidRPr="000D0A25">
        <w:t xml:space="preserve">opisanych w </w:t>
      </w:r>
      <w:r w:rsidRPr="000D0A25">
        <w:t>Instrukcji o dokonywaniu kontroli kas PKP SKM w Trójmieście sp. z o.o. SKMf-</w:t>
      </w:r>
      <w:r w:rsidR="00064E15" w:rsidRPr="000D0A25">
        <w:t>12</w:t>
      </w:r>
      <w:r w:rsidRPr="000D0A25">
        <w:t xml:space="preserve"> (F-12)</w:t>
      </w:r>
      <w:r w:rsidR="009B20C0" w:rsidRPr="000D0A25">
        <w:t>.</w:t>
      </w:r>
    </w:p>
    <w:p w:rsidR="001543D5" w:rsidRPr="000D0A25" w:rsidRDefault="001543D5" w:rsidP="008E24FE">
      <w:pPr>
        <w:numPr>
          <w:ilvl w:val="0"/>
          <w:numId w:val="13"/>
        </w:numPr>
        <w:ind w:left="426" w:hanging="426"/>
        <w:jc w:val="both"/>
      </w:pPr>
      <w:r w:rsidRPr="000D0A25">
        <w:t xml:space="preserve">WYKONAWCA zobowiązany jest terminowo realizować zalecenia wydawane przez organa kontrolne </w:t>
      </w:r>
      <w:r w:rsidR="00FE3B1D" w:rsidRPr="000D0A25">
        <w:t xml:space="preserve">ZAMAWIAJĄCEGO </w:t>
      </w:r>
      <w:r w:rsidRPr="000D0A25">
        <w:t>wynikające z przeprowadzonych kontroli.</w:t>
      </w:r>
    </w:p>
    <w:p w:rsidR="001543D5" w:rsidRPr="000D0A25" w:rsidRDefault="001543D5" w:rsidP="008E24FE">
      <w:pPr>
        <w:numPr>
          <w:ilvl w:val="0"/>
          <w:numId w:val="13"/>
        </w:numPr>
        <w:ind w:left="426" w:hanging="426"/>
        <w:jc w:val="both"/>
      </w:pPr>
      <w:r w:rsidRPr="000D0A25">
        <w:t xml:space="preserve">W przypadku stwierdzenia sprzedaży przez WYKONAWCĘ fałszywych biletów </w:t>
      </w:r>
      <w:r w:rsidR="00FE3B1D" w:rsidRPr="000D0A25">
        <w:t>ZAMAWIAJĄCEGO</w:t>
      </w:r>
      <w:r w:rsidR="003D2698" w:rsidRPr="000D0A25">
        <w:t>,</w:t>
      </w:r>
      <w:r w:rsidRPr="000D0A25">
        <w:t xml:space="preserve"> upoważniony przedstawiciel </w:t>
      </w:r>
      <w:r w:rsidR="00FE3B1D" w:rsidRPr="000D0A25">
        <w:t xml:space="preserve">ZAMAWIAJĄCEGO </w:t>
      </w:r>
      <w:r w:rsidRPr="000D0A25">
        <w:t>sporządza protokół z przeprowadzonej kontroli stanowiący podstawę do</w:t>
      </w:r>
      <w:r w:rsidR="003D2698" w:rsidRPr="000D0A25">
        <w:t xml:space="preserve"> obciążenia WYKONAWCY</w:t>
      </w:r>
      <w:r w:rsidRPr="000D0A25">
        <w:t xml:space="preserve"> karą umowną w wysokości</w:t>
      </w:r>
      <w:r w:rsidR="003D2698" w:rsidRPr="000D0A25">
        <w:t xml:space="preserve"> kwoty na jaką zostały sprzedane fałszywe bilety, jednak kwota kary umownej nie może być mniejsza niż 10 000,00</w:t>
      </w:r>
      <w:r w:rsidR="00C35975" w:rsidRPr="000D0A25">
        <w:t xml:space="preserve"> </w:t>
      </w:r>
      <w:r w:rsidR="003D2698" w:rsidRPr="000D0A25">
        <w:t>zł (</w:t>
      </w:r>
      <w:r w:rsidRPr="000D0A25">
        <w:t xml:space="preserve">słownie: dziesięć tysięcy złotych). W takim przypadku </w:t>
      </w:r>
      <w:r w:rsidR="00406DAD" w:rsidRPr="000D0A25">
        <w:t xml:space="preserve">ZAMAWIAJĄCY </w:t>
      </w:r>
      <w:r w:rsidRPr="000D0A25">
        <w:t xml:space="preserve">powiadamia o powyższym organa ścigania. Ponadto </w:t>
      </w:r>
      <w:r w:rsidR="00406DAD" w:rsidRPr="000D0A25">
        <w:t xml:space="preserve">ZAMAWIAJĄCY </w:t>
      </w:r>
      <w:r w:rsidRPr="000D0A25">
        <w:t>ma prawo w takim przypadku rozwiązać umowę bez wypowiedzenia z terminem natychmiastowym.</w:t>
      </w:r>
    </w:p>
    <w:p w:rsidR="001543D5" w:rsidRPr="000D0A25" w:rsidRDefault="001543D5" w:rsidP="008E24FE">
      <w:pPr>
        <w:numPr>
          <w:ilvl w:val="0"/>
          <w:numId w:val="13"/>
        </w:numPr>
        <w:ind w:left="426" w:hanging="426"/>
        <w:jc w:val="both"/>
      </w:pPr>
      <w:r w:rsidRPr="000D0A25">
        <w:t xml:space="preserve">Wykonawca może sprzedawać jedynie bilety pobrane w </w:t>
      </w:r>
      <w:r w:rsidR="0026298C" w:rsidRPr="000D0A25">
        <w:t>„</w:t>
      </w:r>
      <w:r w:rsidR="00512BB3" w:rsidRPr="000D0A25">
        <w:t xml:space="preserve">Kasie </w:t>
      </w:r>
      <w:r w:rsidRPr="000D0A25">
        <w:t>Punk</w:t>
      </w:r>
      <w:r w:rsidR="0026298C" w:rsidRPr="000D0A25">
        <w:t>t Rozdzielczy</w:t>
      </w:r>
      <w:r w:rsidRPr="000D0A25">
        <w:t xml:space="preserve"> Biletów Kartkowych</w:t>
      </w:r>
      <w:r w:rsidR="0026298C" w:rsidRPr="000D0A25">
        <w:t>”</w:t>
      </w:r>
      <w:r w:rsidRPr="000D0A25">
        <w:t>, o którym mowa w §12 ust.</w:t>
      </w:r>
      <w:r w:rsidR="0026298C" w:rsidRPr="000D0A25">
        <w:t xml:space="preserve"> </w:t>
      </w:r>
      <w:r w:rsidR="00512BB3" w:rsidRPr="000D0A25">
        <w:t>2</w:t>
      </w:r>
      <w:r w:rsidRPr="000D0A25">
        <w:t>.</w:t>
      </w:r>
    </w:p>
    <w:p w:rsidR="009745AD" w:rsidRPr="000D0A25" w:rsidRDefault="009745AD" w:rsidP="00C35975">
      <w:pPr>
        <w:rPr>
          <w:b/>
          <w:bCs/>
        </w:rPr>
      </w:pPr>
    </w:p>
    <w:p w:rsidR="0036070A" w:rsidRPr="000D0A25" w:rsidRDefault="0036070A" w:rsidP="00662BA7">
      <w:pPr>
        <w:jc w:val="center"/>
        <w:rPr>
          <w:b/>
          <w:bCs/>
        </w:rPr>
      </w:pPr>
    </w:p>
    <w:p w:rsidR="0036070A" w:rsidRPr="000D0A25" w:rsidRDefault="00D6061D" w:rsidP="00662BA7">
      <w:pPr>
        <w:jc w:val="center"/>
        <w:rPr>
          <w:b/>
          <w:bCs/>
        </w:rPr>
      </w:pPr>
      <w:r w:rsidRPr="000D0A25">
        <w:rPr>
          <w:b/>
          <w:bCs/>
        </w:rPr>
        <w:t>[Zapisy paragrafów 14 dotyczą rejestracji sprzedaży biletów kartkowych]</w:t>
      </w:r>
    </w:p>
    <w:p w:rsidR="00D6061D" w:rsidRPr="000D0A25" w:rsidRDefault="00D6061D" w:rsidP="00662BA7">
      <w:pPr>
        <w:jc w:val="center"/>
        <w:rPr>
          <w:b/>
          <w:bCs/>
        </w:rPr>
      </w:pPr>
    </w:p>
    <w:p w:rsidR="008929F8" w:rsidRPr="000D0A25" w:rsidRDefault="001543D5" w:rsidP="00662BA7">
      <w:pPr>
        <w:jc w:val="center"/>
        <w:rPr>
          <w:b/>
          <w:bCs/>
        </w:rPr>
      </w:pPr>
      <w:r w:rsidRPr="000D0A25">
        <w:rPr>
          <w:b/>
          <w:bCs/>
        </w:rPr>
        <w:t>§ 14</w:t>
      </w:r>
      <w:r w:rsidR="008929F8" w:rsidRPr="000D0A25">
        <w:rPr>
          <w:b/>
          <w:bCs/>
        </w:rPr>
        <w:t xml:space="preserve"> (zapisy tego paragrafu dot. Wykonawców posiadających </w:t>
      </w:r>
    </w:p>
    <w:p w:rsidR="001543D5" w:rsidRPr="000D0A25" w:rsidRDefault="008929F8" w:rsidP="00662BA7">
      <w:pPr>
        <w:jc w:val="center"/>
        <w:rPr>
          <w:b/>
          <w:bCs/>
        </w:rPr>
      </w:pPr>
      <w:r w:rsidRPr="000D0A25">
        <w:rPr>
          <w:b/>
          <w:bCs/>
        </w:rPr>
        <w:t>własne przenośne kasy fiskalne)</w:t>
      </w:r>
    </w:p>
    <w:p w:rsidR="001543D5" w:rsidRPr="000D0A25" w:rsidRDefault="001543D5" w:rsidP="008E24FE">
      <w:pPr>
        <w:numPr>
          <w:ilvl w:val="0"/>
          <w:numId w:val="14"/>
        </w:numPr>
        <w:ind w:left="284" w:hanging="284"/>
        <w:jc w:val="both"/>
      </w:pPr>
      <w:r w:rsidRPr="000D0A25">
        <w:t>Kasy WYKONAWC</w:t>
      </w:r>
      <w:r w:rsidR="0089295C" w:rsidRPr="000D0A25">
        <w:t xml:space="preserve">Y </w:t>
      </w:r>
      <w:r w:rsidRPr="000D0A25">
        <w:t>prowadzą rachunkowość zgodnie z postanowieniami Instrukcji rachunkowo-kasowej dla kas biletowych PKP SKM (SKMf8 (F-8)) oraz sprawozdawczość stat</w:t>
      </w:r>
      <w:r w:rsidR="00406DAD" w:rsidRPr="000D0A25">
        <w:t>ystyczną zgodnie z ustaleniami ZAMAWIAJĄCEGO</w:t>
      </w:r>
      <w:r w:rsidRPr="000D0A25">
        <w:t>.</w:t>
      </w:r>
    </w:p>
    <w:p w:rsidR="001543D5" w:rsidRPr="000D0A25" w:rsidRDefault="001543D5" w:rsidP="008E24FE">
      <w:pPr>
        <w:numPr>
          <w:ilvl w:val="0"/>
          <w:numId w:val="14"/>
        </w:numPr>
        <w:ind w:left="284" w:hanging="284"/>
        <w:jc w:val="both"/>
      </w:pPr>
      <w:r w:rsidRPr="000D0A25">
        <w:t>Odbiór</w:t>
      </w:r>
      <w:r w:rsidR="003F2DBC" w:rsidRPr="000D0A25">
        <w:rPr>
          <w:b/>
        </w:rPr>
        <w:t>,</w:t>
      </w:r>
      <w:r w:rsidRPr="000D0A25">
        <w:t xml:space="preserve"> przechowywanie i zarachowanie biletów </w:t>
      </w:r>
      <w:r w:rsidR="006F5894" w:rsidRPr="000D0A25">
        <w:t xml:space="preserve">z elektronicznych kas </w:t>
      </w:r>
      <w:r w:rsidR="00512BB3" w:rsidRPr="000D0A25">
        <w:t xml:space="preserve">fiskalnych </w:t>
      </w:r>
      <w:r w:rsidRPr="000D0A25">
        <w:t>odbywa się na zasadach  określonych w Instrukcji rachunkowo-kasowej dla kas biletowych PKP SKM (SKMf8 (F-8)).</w:t>
      </w:r>
    </w:p>
    <w:p w:rsidR="001543D5" w:rsidRPr="000D0A25" w:rsidRDefault="001543D5" w:rsidP="008E24FE">
      <w:pPr>
        <w:numPr>
          <w:ilvl w:val="0"/>
          <w:numId w:val="14"/>
        </w:numPr>
        <w:ind w:left="284" w:hanging="284"/>
        <w:jc w:val="both"/>
      </w:pPr>
      <w:r w:rsidRPr="000D0A25">
        <w:t>Miesięczne sprawozdania kasowe i statystyczne – raporty drukowane</w:t>
      </w:r>
      <w:r w:rsidR="006F5894" w:rsidRPr="000D0A25">
        <w:t xml:space="preserve"> z kasy biletowej</w:t>
      </w:r>
      <w:r w:rsidRPr="000D0A25">
        <w:t xml:space="preserve"> </w:t>
      </w:r>
      <w:r w:rsidR="004F7788" w:rsidRPr="000D0A25">
        <w:t xml:space="preserve">RPOS </w:t>
      </w:r>
      <w:r w:rsidRPr="000D0A25">
        <w:t>mus</w:t>
      </w:r>
      <w:r w:rsidR="0089295C" w:rsidRPr="000D0A25">
        <w:t xml:space="preserve">zą </w:t>
      </w:r>
      <w:r w:rsidRPr="000D0A25">
        <w:t>zawierać:</w:t>
      </w:r>
    </w:p>
    <w:p w:rsidR="001543D5" w:rsidRPr="000D0A25" w:rsidRDefault="001543D5" w:rsidP="00A67DD7">
      <w:pPr>
        <w:pStyle w:val="Akapitzlist"/>
        <w:numPr>
          <w:ilvl w:val="0"/>
          <w:numId w:val="26"/>
        </w:numPr>
        <w:ind w:left="567" w:hanging="283"/>
        <w:jc w:val="both"/>
      </w:pPr>
      <w:r w:rsidRPr="000D0A25">
        <w:t>„ Zamknięcie miesiąca” (rozliczeniowe) zawierającego obroty miesięczne kasy i 2  egzemplarze</w:t>
      </w:r>
      <w:r w:rsidR="004F7788" w:rsidRPr="000D0A25">
        <w:t xml:space="preserve"> Raportu „Informacyjne zamknięcie miesiąca”</w:t>
      </w:r>
      <w:r w:rsidRPr="000D0A25">
        <w:t>,</w:t>
      </w:r>
    </w:p>
    <w:p w:rsidR="001543D5" w:rsidRPr="000D0A25" w:rsidRDefault="001543D5" w:rsidP="00A67DD7">
      <w:pPr>
        <w:pStyle w:val="Akapitzlist"/>
        <w:numPr>
          <w:ilvl w:val="0"/>
          <w:numId w:val="26"/>
        </w:numPr>
        <w:ind w:left="567" w:hanging="283"/>
        <w:jc w:val="both"/>
        <w:rPr>
          <w:b/>
          <w:bCs/>
        </w:rPr>
      </w:pPr>
      <w:r w:rsidRPr="000D0A25">
        <w:t xml:space="preserve">  „Rozliczenie biletów na rzecz przewoźników innych niż SKM” (4 egzemplarze) – </w:t>
      </w:r>
      <w:r w:rsidRPr="000D0A25">
        <w:rPr>
          <w:bCs/>
        </w:rPr>
        <w:t>o ile sprzedaż taka nastąpi,</w:t>
      </w:r>
      <w:r w:rsidRPr="000D0A25">
        <w:rPr>
          <w:b/>
          <w:bCs/>
        </w:rPr>
        <w:t xml:space="preserve"> </w:t>
      </w:r>
    </w:p>
    <w:p w:rsidR="001543D5" w:rsidRPr="000D0A25" w:rsidRDefault="001543D5" w:rsidP="00A67DD7">
      <w:pPr>
        <w:pStyle w:val="Akapitzlist"/>
        <w:numPr>
          <w:ilvl w:val="0"/>
          <w:numId w:val="26"/>
        </w:numPr>
        <w:ind w:left="567" w:hanging="283"/>
        <w:jc w:val="both"/>
      </w:pPr>
      <w:r w:rsidRPr="000D0A25">
        <w:t>„Rozliczenie biletów na rzecz SKM” (3 egzemplarze),</w:t>
      </w:r>
    </w:p>
    <w:p w:rsidR="001543D5" w:rsidRPr="000D0A25" w:rsidRDefault="001543D5" w:rsidP="00A67DD7">
      <w:pPr>
        <w:pStyle w:val="Akapitzlist"/>
        <w:numPr>
          <w:ilvl w:val="0"/>
          <w:numId w:val="26"/>
        </w:numPr>
        <w:ind w:left="567" w:hanging="283"/>
        <w:jc w:val="both"/>
      </w:pPr>
      <w:r w:rsidRPr="000D0A25">
        <w:t xml:space="preserve"> „Łączny raport fiskalny okresowy”,</w:t>
      </w:r>
    </w:p>
    <w:p w:rsidR="004F7788" w:rsidRPr="000D0A25" w:rsidRDefault="004F7788" w:rsidP="00A67DD7">
      <w:pPr>
        <w:pStyle w:val="Akapitzlist"/>
        <w:numPr>
          <w:ilvl w:val="0"/>
          <w:numId w:val="26"/>
        </w:numPr>
        <w:ind w:left="567" w:hanging="283"/>
        <w:jc w:val="both"/>
      </w:pPr>
      <w:r w:rsidRPr="000D0A25">
        <w:t>Rozliczenie prowizji (3 egzemplarze)</w:t>
      </w:r>
    </w:p>
    <w:p w:rsidR="001543D5" w:rsidRPr="000D0A25" w:rsidRDefault="001543D5" w:rsidP="00662BA7">
      <w:pPr>
        <w:ind w:left="285"/>
        <w:jc w:val="both"/>
      </w:pPr>
      <w:r w:rsidRPr="000D0A25">
        <w:t>oraz:</w:t>
      </w:r>
    </w:p>
    <w:p w:rsidR="001543D5" w:rsidRPr="000D0A25" w:rsidRDefault="001543D5" w:rsidP="00A67DD7">
      <w:pPr>
        <w:pStyle w:val="Akapitzlist"/>
        <w:numPr>
          <w:ilvl w:val="0"/>
          <w:numId w:val="27"/>
        </w:numPr>
        <w:tabs>
          <w:tab w:val="num" w:pos="900"/>
        </w:tabs>
        <w:ind w:left="851" w:hanging="284"/>
        <w:jc w:val="both"/>
      </w:pPr>
      <w:r w:rsidRPr="000D0A25">
        <w:t>trzy egzemplarze „Wykazu sprzed</w:t>
      </w:r>
      <w:r w:rsidR="002350B8" w:rsidRPr="000D0A25">
        <w:t>aży ręcznej w kasie fiskalnej”– wzór określony w Instrukcji rachunkowo-kasowej dla kas biletowych PKP SKM (SKMf8 (F-8)) -</w:t>
      </w:r>
      <w:r w:rsidRPr="000D0A25">
        <w:t xml:space="preserve"> wraz z dopiętymi chrono</w:t>
      </w:r>
      <w:r w:rsidR="004F7788" w:rsidRPr="000D0A25">
        <w:t>logicznie paragonami fiskalnymi,</w:t>
      </w:r>
    </w:p>
    <w:p w:rsidR="001543D5" w:rsidRPr="000D0A25" w:rsidRDefault="001543D5" w:rsidP="00A67DD7">
      <w:pPr>
        <w:pStyle w:val="Akapitzlist"/>
        <w:numPr>
          <w:ilvl w:val="0"/>
          <w:numId w:val="27"/>
        </w:numPr>
        <w:tabs>
          <w:tab w:val="num" w:pos="900"/>
        </w:tabs>
        <w:ind w:left="851" w:hanging="284"/>
        <w:jc w:val="both"/>
      </w:pPr>
      <w:r w:rsidRPr="000D0A25">
        <w:lastRenderedPageBreak/>
        <w:t xml:space="preserve">cztery egzemplarze „ Zestawienia  wpłat do   kasy fiskalnej oraz obrót drukami ścisłej rejestracji” </w:t>
      </w:r>
      <w:r w:rsidR="002350B8" w:rsidRPr="000D0A25">
        <w:t>– wzór określony w Instrukcji rachunkowo-kasowej dla kas b</w:t>
      </w:r>
      <w:r w:rsidR="00C35975" w:rsidRPr="000D0A25">
        <w:t>iletowych PKP SKM (SKMf8 (F-8)),</w:t>
      </w:r>
    </w:p>
    <w:p w:rsidR="000F1904" w:rsidRPr="000D0A25" w:rsidRDefault="000F1904" w:rsidP="00A67DD7">
      <w:pPr>
        <w:pStyle w:val="Akapitzlist"/>
        <w:numPr>
          <w:ilvl w:val="0"/>
          <w:numId w:val="27"/>
        </w:numPr>
        <w:tabs>
          <w:tab w:val="num" w:pos="900"/>
        </w:tabs>
        <w:ind w:left="851" w:hanging="284"/>
        <w:jc w:val="both"/>
      </w:pPr>
      <w:r w:rsidRPr="000D0A25">
        <w:t>po trzy egzemplarze „Wykazu innych należności” oraz „Wykazu innych wydatków” - wzory określone w Instrukcji rachunkowo-kasowej dla kas biletowych PKP SKM (SKMf8 (F-8))</w:t>
      </w:r>
    </w:p>
    <w:p w:rsidR="001543D5" w:rsidRPr="000D0A25" w:rsidRDefault="00C35975" w:rsidP="00A67DD7">
      <w:pPr>
        <w:pStyle w:val="Akapitzlist"/>
        <w:numPr>
          <w:ilvl w:val="0"/>
          <w:numId w:val="27"/>
        </w:numPr>
        <w:tabs>
          <w:tab w:val="num" w:pos="900"/>
        </w:tabs>
        <w:ind w:left="851" w:hanging="284"/>
        <w:jc w:val="both"/>
      </w:pPr>
      <w:r w:rsidRPr="000D0A25">
        <w:t>p</w:t>
      </w:r>
      <w:r w:rsidR="00EA242A" w:rsidRPr="000D0A25">
        <w:t>o</w:t>
      </w:r>
      <w:r w:rsidR="00EA242A" w:rsidRPr="000D0A25">
        <w:rPr>
          <w:b/>
          <w:color w:val="FF0000"/>
        </w:rPr>
        <w:t xml:space="preserve"> </w:t>
      </w:r>
      <w:r w:rsidR="00EA242A" w:rsidRPr="000D0A25">
        <w:t>dwa egzemplarze „</w:t>
      </w:r>
      <w:r w:rsidR="001543D5" w:rsidRPr="000D0A25">
        <w:t>Wykazu biletów zwróconych</w:t>
      </w:r>
      <w:r w:rsidR="00EA242A" w:rsidRPr="000D0A25">
        <w:t xml:space="preserve"> jednorazowych</w:t>
      </w:r>
      <w:r w:rsidR="001543D5" w:rsidRPr="000D0A25">
        <w:t>”</w:t>
      </w:r>
      <w:r w:rsidR="00EA242A" w:rsidRPr="000D0A25">
        <w:t xml:space="preserve"> i „Wykazu biletów zwróconych okresowych”</w:t>
      </w:r>
      <w:r w:rsidR="002350B8" w:rsidRPr="000D0A25">
        <w:t xml:space="preserve"> – wzór określony w Instrukcji rachunkowo-kasowej dla kas b</w:t>
      </w:r>
      <w:r w:rsidRPr="000D0A25">
        <w:t>iletowych PKP SKM (SKMf8 (F-8)),</w:t>
      </w:r>
    </w:p>
    <w:p w:rsidR="001543D5" w:rsidRPr="000D0A25" w:rsidRDefault="001543D5" w:rsidP="00A67DD7">
      <w:pPr>
        <w:pStyle w:val="Akapitzlist"/>
        <w:numPr>
          <w:ilvl w:val="0"/>
          <w:numId w:val="27"/>
        </w:numPr>
        <w:tabs>
          <w:tab w:val="num" w:pos="900"/>
        </w:tabs>
        <w:ind w:left="851" w:hanging="284"/>
        <w:jc w:val="both"/>
      </w:pPr>
      <w:r w:rsidRPr="000D0A25">
        <w:t xml:space="preserve"> trzy egzemplarze „Zestawienia raportów fiskalnych (dobowych)” </w:t>
      </w:r>
      <w:r w:rsidR="002350B8" w:rsidRPr="000D0A25">
        <w:t>– wzór określony w Instrukcji rachunkowo-kasowej dla kas biletowych PKP SKM (SKMf8 (F-8))</w:t>
      </w:r>
      <w:r w:rsidR="00C35975" w:rsidRPr="000D0A25">
        <w:t>,</w:t>
      </w:r>
    </w:p>
    <w:p w:rsidR="001543D5" w:rsidRPr="000D0A25" w:rsidRDefault="001543D5" w:rsidP="00A67DD7">
      <w:pPr>
        <w:pStyle w:val="Akapitzlist"/>
        <w:numPr>
          <w:ilvl w:val="0"/>
          <w:numId w:val="27"/>
        </w:numPr>
        <w:tabs>
          <w:tab w:val="num" w:pos="900"/>
        </w:tabs>
        <w:ind w:left="851" w:hanging="284"/>
        <w:jc w:val="both"/>
      </w:pPr>
      <w:r w:rsidRPr="000D0A25">
        <w:t xml:space="preserve">jeden egzemplarz „Zestawienia biletów kartkowych według  taryfy …” </w:t>
      </w:r>
      <w:r w:rsidR="00A91442" w:rsidRPr="000D0A25">
        <w:t>– wzór określony w Instrukcji rachunkowo-kasowej dla kas b</w:t>
      </w:r>
      <w:r w:rsidR="00C35975" w:rsidRPr="000D0A25">
        <w:t>iletowych PKP SKM (SKMf8 (F-8)),</w:t>
      </w:r>
    </w:p>
    <w:p w:rsidR="00A91442" w:rsidRPr="000D0A25" w:rsidRDefault="001543D5" w:rsidP="00A67DD7">
      <w:pPr>
        <w:pStyle w:val="Akapitzlist"/>
        <w:numPr>
          <w:ilvl w:val="0"/>
          <w:numId w:val="27"/>
        </w:numPr>
        <w:tabs>
          <w:tab w:val="num" w:pos="900"/>
        </w:tabs>
        <w:ind w:left="851" w:hanging="284"/>
        <w:jc w:val="both"/>
      </w:pPr>
      <w:r w:rsidRPr="000D0A25">
        <w:t>jeden egzemplarz „Zestawienia biletów kartkowych z ulgą 100%”</w:t>
      </w:r>
      <w:r w:rsidR="00F75888" w:rsidRPr="000D0A25">
        <w:t>;</w:t>
      </w:r>
    </w:p>
    <w:p w:rsidR="00F75888" w:rsidRPr="000D0A25" w:rsidRDefault="00F75888" w:rsidP="00A67DD7">
      <w:pPr>
        <w:pStyle w:val="Akapitzlist"/>
        <w:numPr>
          <w:ilvl w:val="0"/>
          <w:numId w:val="27"/>
        </w:numPr>
        <w:tabs>
          <w:tab w:val="num" w:pos="900"/>
        </w:tabs>
        <w:ind w:left="851" w:hanging="284"/>
        <w:jc w:val="both"/>
      </w:pPr>
      <w:r w:rsidRPr="000D0A25">
        <w:t xml:space="preserve">sprawozdanie ze sprzedaży biletów kartkowych – jeden egzemplarz – wzór stanowi załącznik nr </w:t>
      </w:r>
      <w:r w:rsidR="00C35975" w:rsidRPr="000D0A25">
        <w:t>8</w:t>
      </w:r>
      <w:r w:rsidRPr="000D0A25">
        <w:t xml:space="preserve"> do niniejszej umowy;</w:t>
      </w:r>
    </w:p>
    <w:p w:rsidR="00AF4C0C" w:rsidRPr="000D0A25" w:rsidRDefault="001543D5" w:rsidP="00A67DD7">
      <w:pPr>
        <w:pStyle w:val="Akapitzlist"/>
        <w:numPr>
          <w:ilvl w:val="0"/>
          <w:numId w:val="27"/>
        </w:numPr>
        <w:tabs>
          <w:tab w:val="num" w:pos="900"/>
        </w:tabs>
        <w:ind w:left="851" w:hanging="284"/>
        <w:jc w:val="both"/>
      </w:pPr>
      <w:r w:rsidRPr="000D0A25">
        <w:t xml:space="preserve"> cztery egzemplarze „Raportu ze sprzedaży biletów metropolitalnych” </w:t>
      </w:r>
      <w:r w:rsidR="00A91442" w:rsidRPr="000D0A25">
        <w:t>– wzór określony w Instrukcji rachunkowo-kasowej dla kas b</w:t>
      </w:r>
      <w:r w:rsidR="00406DAD" w:rsidRPr="000D0A25">
        <w:t>iletowych PKP SKM (SKMf8 (F-8))</w:t>
      </w:r>
      <w:r w:rsidR="00AF4C0C" w:rsidRPr="000D0A25">
        <w:t>,</w:t>
      </w:r>
    </w:p>
    <w:p w:rsidR="00406DAD" w:rsidRPr="000D0A25" w:rsidRDefault="00AF4C0C" w:rsidP="00A67DD7">
      <w:pPr>
        <w:pStyle w:val="Akapitzlist"/>
        <w:numPr>
          <w:ilvl w:val="0"/>
          <w:numId w:val="27"/>
        </w:numPr>
        <w:tabs>
          <w:tab w:val="num" w:pos="900"/>
        </w:tabs>
        <w:ind w:left="851" w:hanging="284"/>
        <w:jc w:val="both"/>
      </w:pPr>
      <w:r w:rsidRPr="000D0A25">
        <w:t xml:space="preserve">jeden egzemplarz „Ewidencji stanu zużycia rolek H-1137 - wzór określony </w:t>
      </w:r>
      <w:r w:rsidR="00406DAD" w:rsidRPr="000D0A25">
        <w:t xml:space="preserve">                  </w:t>
      </w:r>
      <w:r w:rsidRPr="000D0A25">
        <w:t>w Instrukcji rachunkowo-kasowej dla kas biletowych PKP SKM (SKMf8 (F-8))</w:t>
      </w:r>
    </w:p>
    <w:p w:rsidR="001543D5" w:rsidRPr="000D0A25" w:rsidRDefault="00406DAD" w:rsidP="00406DAD">
      <w:pPr>
        <w:pStyle w:val="Akapitzlist"/>
        <w:ind w:left="426"/>
        <w:jc w:val="both"/>
      </w:pPr>
      <w:r w:rsidRPr="000D0A25">
        <w:t>WYKONAWCA przekazuje wyżej wymienione dokumenty ZAMAWIAJĄCEMU (Wydział Sprzedaży i Umów) do godz. 10.00 drugiego dnia kalendarzowego po zakończeniu miesiąca sprawozdawczego</w:t>
      </w:r>
      <w:r w:rsidR="001543D5" w:rsidRPr="000D0A25">
        <w:t>.</w:t>
      </w:r>
    </w:p>
    <w:p w:rsidR="001543D5" w:rsidRPr="000D0A25" w:rsidRDefault="001543D5" w:rsidP="008E24FE">
      <w:pPr>
        <w:pStyle w:val="Tekstpodstawowy2"/>
        <w:numPr>
          <w:ilvl w:val="0"/>
          <w:numId w:val="14"/>
        </w:numPr>
        <w:spacing w:before="0"/>
        <w:ind w:left="426" w:hanging="426"/>
        <w:rPr>
          <w:sz w:val="24"/>
          <w:szCs w:val="24"/>
        </w:rPr>
      </w:pPr>
      <w:r w:rsidRPr="000D0A25">
        <w:rPr>
          <w:b w:val="0"/>
          <w:bCs w:val="0"/>
          <w:sz w:val="24"/>
          <w:szCs w:val="24"/>
        </w:rPr>
        <w:t>WYKONAWCA przekazuje  do Wydziału Rachunkowości i Finansów SKM (pok. nr 308) do godz. 10.00 drugiego dnia</w:t>
      </w:r>
      <w:r w:rsidR="00AD1BE3" w:rsidRPr="000D0A25">
        <w:rPr>
          <w:b w:val="0"/>
          <w:bCs w:val="0"/>
          <w:sz w:val="24"/>
          <w:szCs w:val="24"/>
        </w:rPr>
        <w:t xml:space="preserve"> roboczego</w:t>
      </w:r>
      <w:r w:rsidRPr="000D0A25">
        <w:rPr>
          <w:b w:val="0"/>
          <w:bCs w:val="0"/>
          <w:sz w:val="24"/>
          <w:szCs w:val="24"/>
        </w:rPr>
        <w:t xml:space="preserve"> po zakończeniu </w:t>
      </w:r>
      <w:r w:rsidR="00EA242A" w:rsidRPr="000D0A25">
        <w:rPr>
          <w:b w:val="0"/>
          <w:bCs w:val="0"/>
          <w:sz w:val="24"/>
          <w:szCs w:val="24"/>
        </w:rPr>
        <w:t xml:space="preserve">każdego </w:t>
      </w:r>
      <w:r w:rsidRPr="000D0A25">
        <w:rPr>
          <w:b w:val="0"/>
          <w:bCs w:val="0"/>
          <w:sz w:val="24"/>
          <w:szCs w:val="24"/>
        </w:rPr>
        <w:t>okresu pięciodniowego wydruk raportu ”Informacyjne zamknięcie miesiąca”</w:t>
      </w:r>
      <w:r w:rsidR="00A330EF" w:rsidRPr="000D0A25">
        <w:rPr>
          <w:b w:val="0"/>
          <w:bCs w:val="0"/>
          <w:sz w:val="24"/>
          <w:szCs w:val="24"/>
        </w:rPr>
        <w:t xml:space="preserve"> w formie pisemnej oraz na e-mail</w:t>
      </w:r>
      <w:r w:rsidR="00C32BB0" w:rsidRPr="000D0A25">
        <w:rPr>
          <w:b w:val="0"/>
          <w:bCs w:val="0"/>
          <w:sz w:val="24"/>
          <w:szCs w:val="24"/>
        </w:rPr>
        <w:t>:</w:t>
      </w:r>
      <w:r w:rsidR="00A330EF" w:rsidRPr="000D0A25">
        <w:rPr>
          <w:b w:val="0"/>
          <w:bCs w:val="0"/>
          <w:sz w:val="24"/>
          <w:szCs w:val="24"/>
        </w:rPr>
        <w:t xml:space="preserve"> </w:t>
      </w:r>
      <w:hyperlink r:id="rId8" w:history="1">
        <w:r w:rsidR="00D16415" w:rsidRPr="000D0A25">
          <w:rPr>
            <w:rStyle w:val="Hipercze"/>
            <w:b w:val="0"/>
            <w:bCs w:val="0"/>
            <w:color w:val="auto"/>
            <w:sz w:val="24"/>
            <w:szCs w:val="24"/>
          </w:rPr>
          <w:t>abach@skm.pkp.pl</w:t>
        </w:r>
      </w:hyperlink>
      <w:r w:rsidRPr="000D0A25">
        <w:rPr>
          <w:b w:val="0"/>
          <w:bCs w:val="0"/>
          <w:sz w:val="24"/>
          <w:szCs w:val="24"/>
        </w:rPr>
        <w:t>.</w:t>
      </w:r>
      <w:r w:rsidR="00D16415" w:rsidRPr="000D0A25">
        <w:rPr>
          <w:b w:val="0"/>
          <w:bCs w:val="0"/>
          <w:sz w:val="24"/>
          <w:szCs w:val="24"/>
        </w:rPr>
        <w:t xml:space="preserve"> </w:t>
      </w:r>
      <w:r w:rsidR="00AD1BE3" w:rsidRPr="000D0A25">
        <w:rPr>
          <w:b w:val="0"/>
          <w:bCs w:val="0"/>
          <w:sz w:val="24"/>
          <w:szCs w:val="24"/>
        </w:rPr>
        <w:t>Nie przesłanie raportu w wyznaczonym terminie będzie skutkowało obniżeniem wysokości wynagrodzenia za dany miesiąc o 10%.</w:t>
      </w:r>
    </w:p>
    <w:p w:rsidR="001543D5" w:rsidRPr="000D0A25" w:rsidRDefault="001543D5" w:rsidP="008E24FE">
      <w:pPr>
        <w:pStyle w:val="Tekstpodstawowy2"/>
        <w:numPr>
          <w:ilvl w:val="0"/>
          <w:numId w:val="14"/>
        </w:numPr>
        <w:spacing w:before="0"/>
        <w:ind w:left="426" w:hanging="426"/>
        <w:rPr>
          <w:b w:val="0"/>
          <w:sz w:val="24"/>
          <w:szCs w:val="24"/>
        </w:rPr>
      </w:pPr>
      <w:r w:rsidRPr="000D0A25">
        <w:rPr>
          <w:b w:val="0"/>
          <w:bCs w:val="0"/>
          <w:sz w:val="24"/>
          <w:szCs w:val="24"/>
        </w:rPr>
        <w:t>Wymieniona w ust. 3 dokumentacja musi być sporządzona w sposób schludny, wyraźny i czytelny oraz podpisana pr</w:t>
      </w:r>
      <w:r w:rsidR="00EA242A" w:rsidRPr="000D0A25">
        <w:rPr>
          <w:b w:val="0"/>
          <w:bCs w:val="0"/>
          <w:sz w:val="24"/>
          <w:szCs w:val="24"/>
        </w:rPr>
        <w:t xml:space="preserve">zez osobę/osoby ją sporządzającą </w:t>
      </w:r>
      <w:r w:rsidR="00F869DF" w:rsidRPr="000D0A25">
        <w:rPr>
          <w:b w:val="0"/>
          <w:bCs w:val="0"/>
          <w:sz w:val="24"/>
          <w:szCs w:val="24"/>
        </w:rPr>
        <w:t xml:space="preserve"> </w:t>
      </w:r>
      <w:r w:rsidR="00EA242A" w:rsidRPr="000D0A25">
        <w:rPr>
          <w:b w:val="0"/>
          <w:bCs w:val="0"/>
          <w:sz w:val="24"/>
          <w:szCs w:val="24"/>
        </w:rPr>
        <w:t>i zatwierdzającą</w:t>
      </w:r>
      <w:r w:rsidRPr="000D0A25">
        <w:rPr>
          <w:b w:val="0"/>
          <w:bCs w:val="0"/>
          <w:sz w:val="24"/>
          <w:szCs w:val="24"/>
        </w:rPr>
        <w:t>.</w:t>
      </w:r>
    </w:p>
    <w:p w:rsidR="001543D5" w:rsidRPr="000D0A25" w:rsidRDefault="001543D5" w:rsidP="008E24FE">
      <w:pPr>
        <w:pStyle w:val="Tekstpodstawowy2"/>
        <w:numPr>
          <w:ilvl w:val="0"/>
          <w:numId w:val="14"/>
        </w:numPr>
        <w:spacing w:before="0"/>
        <w:ind w:left="426" w:hanging="426"/>
        <w:rPr>
          <w:b w:val="0"/>
          <w:bCs w:val="0"/>
          <w:sz w:val="24"/>
          <w:szCs w:val="24"/>
        </w:rPr>
      </w:pPr>
      <w:r w:rsidRPr="000D0A25">
        <w:rPr>
          <w:b w:val="0"/>
          <w:bCs w:val="0"/>
        </w:rPr>
        <w:t xml:space="preserve">Na różnice stwierdzone przy kontroli sprawozdań i materiału kasowego </w:t>
      </w:r>
      <w:r w:rsidR="009A5C53" w:rsidRPr="000D0A25">
        <w:rPr>
          <w:b w:val="0"/>
          <w:bCs w:val="0"/>
        </w:rPr>
        <w:t xml:space="preserve">ZAMAWIAJĄCY </w:t>
      </w:r>
      <w:r w:rsidRPr="000D0A25">
        <w:rPr>
          <w:b w:val="0"/>
          <w:bCs w:val="0"/>
        </w:rPr>
        <w:t>wystawiać będzie rachunki różnicowe, które prześle WYKONAWCY. Regulacja r</w:t>
      </w:r>
      <w:r w:rsidR="00C35975" w:rsidRPr="000D0A25">
        <w:rPr>
          <w:b w:val="0"/>
          <w:bCs w:val="0"/>
        </w:rPr>
        <w:t xml:space="preserve">achunków różnicowych następuje </w:t>
      </w:r>
      <w:r w:rsidRPr="000D0A25">
        <w:rPr>
          <w:b w:val="0"/>
          <w:bCs w:val="0"/>
        </w:rPr>
        <w:t xml:space="preserve">zgodnie </w:t>
      </w:r>
      <w:r w:rsidR="009A5C53" w:rsidRPr="000D0A25">
        <w:rPr>
          <w:b w:val="0"/>
          <w:bCs w:val="0"/>
        </w:rPr>
        <w:t xml:space="preserve">                      </w:t>
      </w:r>
      <w:r w:rsidRPr="000D0A25">
        <w:rPr>
          <w:b w:val="0"/>
          <w:bCs w:val="0"/>
        </w:rPr>
        <w:t xml:space="preserve">z postanowieniami </w:t>
      </w:r>
      <w:r w:rsidRPr="000D0A25">
        <w:rPr>
          <w:b w:val="0"/>
          <w:bCs w:val="0"/>
          <w:sz w:val="24"/>
          <w:szCs w:val="24"/>
        </w:rPr>
        <w:t>Instrukcji rachunkowo-kasowej dla kas biletowych PKP SKM (SKMf8 (F-8)).</w:t>
      </w:r>
    </w:p>
    <w:p w:rsidR="00A330EF" w:rsidRPr="000D0A25" w:rsidRDefault="00A330EF" w:rsidP="00A330EF">
      <w:pPr>
        <w:pStyle w:val="Tekstpodstawowy2"/>
        <w:numPr>
          <w:ilvl w:val="0"/>
          <w:numId w:val="14"/>
        </w:numPr>
        <w:spacing w:before="0"/>
        <w:ind w:left="426" w:hanging="426"/>
        <w:rPr>
          <w:b w:val="0"/>
          <w:bCs w:val="0"/>
          <w:sz w:val="24"/>
          <w:szCs w:val="24"/>
        </w:rPr>
      </w:pPr>
      <w:r w:rsidRPr="000D0A25">
        <w:rPr>
          <w:b w:val="0"/>
        </w:rPr>
        <w:t>Wykonawca jest zobowiązany do 2-go dnia kalendarzowego po zakończeniu miesiąca przesłać w formie elektronicznej do Sekcji Handlowej informację o wpływach ogółem uzyskanych ze sprzedaży biletów (z kasy fiskalnej, kartkowych i metropolitalnych) w zakończonym miesiącu.</w:t>
      </w:r>
      <w:r w:rsidR="00B712E4" w:rsidRPr="000D0A25">
        <w:rPr>
          <w:b w:val="0"/>
        </w:rPr>
        <w:t xml:space="preserve"> </w:t>
      </w:r>
      <w:r w:rsidRPr="000D0A25">
        <w:rPr>
          <w:b w:val="0"/>
        </w:rPr>
        <w:t>Adresy mailowe</w:t>
      </w:r>
      <w:r w:rsidR="00C32BB0" w:rsidRPr="000D0A25">
        <w:rPr>
          <w:b w:val="0"/>
        </w:rPr>
        <w:t>:</w:t>
      </w:r>
      <w:r w:rsidR="00C35975" w:rsidRPr="000D0A25">
        <w:rPr>
          <w:b w:val="0"/>
        </w:rPr>
        <w:t xml:space="preserve"> </w:t>
      </w:r>
      <w:r w:rsidR="00C35975" w:rsidRPr="000D0A25">
        <w:rPr>
          <w:b w:val="0"/>
          <w:u w:val="single"/>
        </w:rPr>
        <w:t>ekrawczykiewicz@skm.pkp.pl</w:t>
      </w:r>
      <w:r w:rsidR="00C35975" w:rsidRPr="000D0A25">
        <w:rPr>
          <w:b w:val="0"/>
        </w:rPr>
        <w:t>,</w:t>
      </w:r>
      <w:r w:rsidRPr="000D0A25">
        <w:rPr>
          <w:b w:val="0"/>
        </w:rPr>
        <w:t xml:space="preserve"> </w:t>
      </w:r>
      <w:hyperlink r:id="rId9" w:history="1">
        <w:r w:rsidRPr="000D0A25">
          <w:rPr>
            <w:rStyle w:val="Hipercze"/>
            <w:b w:val="0"/>
            <w:color w:val="auto"/>
          </w:rPr>
          <w:t>trzeznik@skm.pkp.pl</w:t>
        </w:r>
      </w:hyperlink>
      <w:r w:rsidR="00C35975" w:rsidRPr="000D0A25">
        <w:rPr>
          <w:b w:val="0"/>
          <w:u w:val="single"/>
        </w:rPr>
        <w:t>.</w:t>
      </w:r>
      <w:r w:rsidRPr="000D0A25">
        <w:rPr>
          <w:b w:val="0"/>
        </w:rPr>
        <w:t xml:space="preserve"> </w:t>
      </w:r>
    </w:p>
    <w:p w:rsidR="001543D5" w:rsidRPr="000D0A25" w:rsidRDefault="001543D5" w:rsidP="00736ECC">
      <w:pPr>
        <w:rPr>
          <w:b/>
          <w:bCs/>
        </w:rPr>
      </w:pPr>
    </w:p>
    <w:p w:rsidR="008929F8" w:rsidRPr="000D0A25" w:rsidRDefault="008929F8" w:rsidP="00736ECC">
      <w:pPr>
        <w:rPr>
          <w:b/>
          <w:bCs/>
        </w:rPr>
      </w:pPr>
    </w:p>
    <w:p w:rsidR="00AF4C0C" w:rsidRPr="000D0A25" w:rsidRDefault="008929F8" w:rsidP="00AF4C0C">
      <w:pPr>
        <w:jc w:val="center"/>
        <w:rPr>
          <w:b/>
          <w:bCs/>
        </w:rPr>
      </w:pPr>
      <w:r w:rsidRPr="000D0A25">
        <w:rPr>
          <w:b/>
          <w:bCs/>
        </w:rPr>
        <w:t>§ 14</w:t>
      </w:r>
      <w:r w:rsidR="00AF4C0C" w:rsidRPr="000D0A25">
        <w:rPr>
          <w:b/>
          <w:bCs/>
        </w:rPr>
        <w:t xml:space="preserve"> (zapisy tego paragrafu dot. Wykonawców</w:t>
      </w:r>
      <w:r w:rsidR="0071721D" w:rsidRPr="000D0A25">
        <w:rPr>
          <w:b/>
          <w:bCs/>
        </w:rPr>
        <w:t>, którzy nie</w:t>
      </w:r>
      <w:r w:rsidR="00AF4C0C" w:rsidRPr="000D0A25">
        <w:rPr>
          <w:b/>
          <w:bCs/>
        </w:rPr>
        <w:t xml:space="preserve"> posiadają </w:t>
      </w:r>
    </w:p>
    <w:p w:rsidR="00AF4C0C" w:rsidRPr="000D0A25" w:rsidRDefault="00AF4C0C" w:rsidP="00AF4C0C">
      <w:pPr>
        <w:jc w:val="center"/>
        <w:rPr>
          <w:b/>
          <w:bCs/>
        </w:rPr>
      </w:pPr>
      <w:r w:rsidRPr="000D0A25">
        <w:rPr>
          <w:b/>
          <w:bCs/>
        </w:rPr>
        <w:t>własn</w:t>
      </w:r>
      <w:r w:rsidR="0071721D" w:rsidRPr="000D0A25">
        <w:rPr>
          <w:b/>
          <w:bCs/>
        </w:rPr>
        <w:t>ych</w:t>
      </w:r>
      <w:r w:rsidRPr="000D0A25">
        <w:rPr>
          <w:b/>
          <w:bCs/>
        </w:rPr>
        <w:t xml:space="preserve"> przenośn</w:t>
      </w:r>
      <w:r w:rsidR="0071721D" w:rsidRPr="000D0A25">
        <w:rPr>
          <w:b/>
          <w:bCs/>
        </w:rPr>
        <w:t>ych</w:t>
      </w:r>
      <w:r w:rsidRPr="000D0A25">
        <w:rPr>
          <w:b/>
          <w:bCs/>
        </w:rPr>
        <w:t xml:space="preserve"> kas fiskaln</w:t>
      </w:r>
      <w:r w:rsidR="0071721D" w:rsidRPr="000D0A25">
        <w:rPr>
          <w:b/>
          <w:bCs/>
        </w:rPr>
        <w:t>ych</w:t>
      </w:r>
      <w:r w:rsidRPr="000D0A25">
        <w:rPr>
          <w:b/>
          <w:bCs/>
        </w:rPr>
        <w:t>)</w:t>
      </w:r>
    </w:p>
    <w:p w:rsidR="008929F8" w:rsidRPr="000D0A25" w:rsidRDefault="008929F8" w:rsidP="00A67DD7">
      <w:pPr>
        <w:numPr>
          <w:ilvl w:val="0"/>
          <w:numId w:val="53"/>
        </w:numPr>
        <w:ind w:left="284" w:hanging="284"/>
        <w:jc w:val="both"/>
      </w:pPr>
      <w:r w:rsidRPr="000D0A25">
        <w:t xml:space="preserve">Kasy WYKONAWCY prowadzą rachunkowość zgodnie z postanowieniami Instrukcji rachunkowo-kasowej dla kas biletowych PKP SKM (SKMf8 (F-8)) oraz sprawozdawczość statystyczną zgodnie z ustaleniami </w:t>
      </w:r>
      <w:r w:rsidR="009A5C53" w:rsidRPr="000D0A25">
        <w:t>ZAMAWIAJĄCEGO</w:t>
      </w:r>
      <w:r w:rsidRPr="000D0A25">
        <w:t>.</w:t>
      </w:r>
    </w:p>
    <w:p w:rsidR="008929F8" w:rsidRPr="000D0A25" w:rsidRDefault="008929F8" w:rsidP="00A67DD7">
      <w:pPr>
        <w:numPr>
          <w:ilvl w:val="0"/>
          <w:numId w:val="53"/>
        </w:numPr>
        <w:ind w:left="284" w:hanging="284"/>
        <w:jc w:val="both"/>
      </w:pPr>
      <w:r w:rsidRPr="000D0A25">
        <w:t>Odbiór</w:t>
      </w:r>
      <w:r w:rsidRPr="000D0A25">
        <w:rPr>
          <w:b/>
        </w:rPr>
        <w:t>,</w:t>
      </w:r>
      <w:r w:rsidRPr="000D0A25">
        <w:t xml:space="preserve"> przechowywanie i zarachowanie biletów z elektronicznych kas fiskalnych odbywa się na zasadach  określonych w Instrukcji rachunkowo-kasowej dla kas biletowych PKP SKM (SKMf8 (F-8)).</w:t>
      </w:r>
    </w:p>
    <w:p w:rsidR="008929F8" w:rsidRPr="000D0A25" w:rsidRDefault="008929F8" w:rsidP="00A67DD7">
      <w:pPr>
        <w:numPr>
          <w:ilvl w:val="0"/>
          <w:numId w:val="53"/>
        </w:numPr>
        <w:ind w:left="284" w:hanging="284"/>
        <w:jc w:val="both"/>
      </w:pPr>
      <w:r w:rsidRPr="000D0A25">
        <w:lastRenderedPageBreak/>
        <w:t>Miesięczne sprawozdania kasowe i statystyczne – raporty drukowane z elektronicznej kasy biletowej muszą zawierać:</w:t>
      </w:r>
    </w:p>
    <w:p w:rsidR="008929F8" w:rsidRPr="000D0A25" w:rsidRDefault="008929F8" w:rsidP="00A67DD7">
      <w:pPr>
        <w:pStyle w:val="Akapitzlist"/>
        <w:numPr>
          <w:ilvl w:val="0"/>
          <w:numId w:val="54"/>
        </w:numPr>
        <w:ind w:left="709" w:hanging="425"/>
        <w:jc w:val="both"/>
      </w:pPr>
      <w:r w:rsidRPr="000D0A25">
        <w:t xml:space="preserve">„ Zamknięcie miesiąca” (rozliczeniowe) zawierającego obroty miesięczne kasy </w:t>
      </w:r>
      <w:r w:rsidR="00016852" w:rsidRPr="000D0A25">
        <w:t xml:space="preserve">                </w:t>
      </w:r>
      <w:r w:rsidRPr="000D0A25">
        <w:t>i 2  egzemplarze Raportu „Zamknięcie miesiąca” (kopia),</w:t>
      </w:r>
    </w:p>
    <w:p w:rsidR="008929F8" w:rsidRPr="000D0A25" w:rsidRDefault="008929F8" w:rsidP="00A67DD7">
      <w:pPr>
        <w:pStyle w:val="Akapitzlist"/>
        <w:numPr>
          <w:ilvl w:val="0"/>
          <w:numId w:val="54"/>
        </w:numPr>
        <w:ind w:left="567" w:hanging="283"/>
        <w:jc w:val="both"/>
        <w:rPr>
          <w:b/>
          <w:bCs/>
        </w:rPr>
      </w:pPr>
      <w:r w:rsidRPr="000D0A25">
        <w:t xml:space="preserve">  „Rozliczenie biletów na rzecz przewoźników innych niż SKM” (4 egzemplarze) – </w:t>
      </w:r>
      <w:r w:rsidRPr="000D0A25">
        <w:rPr>
          <w:bCs/>
        </w:rPr>
        <w:t>o ile sprzedaż taka nastąpi,</w:t>
      </w:r>
      <w:r w:rsidRPr="000D0A25">
        <w:rPr>
          <w:b/>
          <w:bCs/>
        </w:rPr>
        <w:t xml:space="preserve"> </w:t>
      </w:r>
    </w:p>
    <w:p w:rsidR="008929F8" w:rsidRPr="000D0A25" w:rsidRDefault="008929F8" w:rsidP="00A67DD7">
      <w:pPr>
        <w:pStyle w:val="Akapitzlist"/>
        <w:numPr>
          <w:ilvl w:val="0"/>
          <w:numId w:val="54"/>
        </w:numPr>
        <w:ind w:left="567" w:hanging="283"/>
        <w:jc w:val="both"/>
      </w:pPr>
      <w:r w:rsidRPr="000D0A25">
        <w:t>„Rozliczenie biletów na rzecz SKM” (3 egzemplarze),</w:t>
      </w:r>
    </w:p>
    <w:p w:rsidR="008929F8" w:rsidRPr="000D0A25" w:rsidRDefault="008929F8" w:rsidP="00A67DD7">
      <w:pPr>
        <w:pStyle w:val="Akapitzlist"/>
        <w:numPr>
          <w:ilvl w:val="0"/>
          <w:numId w:val="54"/>
        </w:numPr>
        <w:ind w:left="567" w:hanging="283"/>
        <w:jc w:val="both"/>
      </w:pPr>
      <w:r w:rsidRPr="000D0A25">
        <w:t xml:space="preserve"> „Łączny raport fiskalny okresowy”,</w:t>
      </w:r>
    </w:p>
    <w:p w:rsidR="004F7263" w:rsidRPr="000D0A25" w:rsidRDefault="004F7263" w:rsidP="00A67DD7">
      <w:pPr>
        <w:pStyle w:val="Akapitzlist"/>
        <w:numPr>
          <w:ilvl w:val="0"/>
          <w:numId w:val="54"/>
        </w:numPr>
        <w:ind w:left="709" w:hanging="425"/>
        <w:jc w:val="both"/>
      </w:pPr>
      <w:r w:rsidRPr="000D0A25">
        <w:t>Rozliczenie prowizji (3 egzemplarze)</w:t>
      </w:r>
    </w:p>
    <w:p w:rsidR="008929F8" w:rsidRPr="000D0A25" w:rsidRDefault="008929F8" w:rsidP="008929F8">
      <w:pPr>
        <w:ind w:left="285"/>
        <w:jc w:val="both"/>
      </w:pPr>
      <w:r w:rsidRPr="000D0A25">
        <w:t>oraz:</w:t>
      </w:r>
    </w:p>
    <w:p w:rsidR="008929F8" w:rsidRPr="000D0A25" w:rsidRDefault="008929F8" w:rsidP="00A67DD7">
      <w:pPr>
        <w:pStyle w:val="Akapitzlist"/>
        <w:numPr>
          <w:ilvl w:val="0"/>
          <w:numId w:val="55"/>
        </w:numPr>
        <w:ind w:left="851" w:hanging="284"/>
        <w:jc w:val="both"/>
      </w:pPr>
      <w:r w:rsidRPr="000D0A25">
        <w:t>cztery egzemplarze „ Zestawienia  wpłat do   kasy fiskalnej oraz obrót drukami ścisłej rejestracji” – wzór określony w Instrukcji rachunkowo-kasowej dla kas biletowych PKP SKM (SKMf8 (F-8)),</w:t>
      </w:r>
    </w:p>
    <w:p w:rsidR="004F7263" w:rsidRPr="000D0A25" w:rsidRDefault="004F7263" w:rsidP="00A67DD7">
      <w:pPr>
        <w:pStyle w:val="Akapitzlist"/>
        <w:numPr>
          <w:ilvl w:val="0"/>
          <w:numId w:val="55"/>
        </w:numPr>
        <w:ind w:left="851" w:hanging="284"/>
        <w:jc w:val="both"/>
      </w:pPr>
      <w:r w:rsidRPr="000D0A25">
        <w:t>po trzy egzemplarze „Wykazu innych należności” oraz „Wykazu innych wydatków” - wzory określone w Instrukcji rachunkowo-kasowej dla kas biletowych PKP SKM (SKMf8 (F-8))</w:t>
      </w:r>
    </w:p>
    <w:p w:rsidR="008929F8" w:rsidRPr="000D0A25" w:rsidRDefault="008929F8" w:rsidP="00A67DD7">
      <w:pPr>
        <w:pStyle w:val="Akapitzlist"/>
        <w:numPr>
          <w:ilvl w:val="0"/>
          <w:numId w:val="55"/>
        </w:numPr>
        <w:ind w:left="851" w:hanging="284"/>
        <w:jc w:val="both"/>
      </w:pPr>
      <w:r w:rsidRPr="000D0A25">
        <w:t>po</w:t>
      </w:r>
      <w:r w:rsidRPr="000D0A25">
        <w:rPr>
          <w:b/>
          <w:color w:val="FF0000"/>
        </w:rPr>
        <w:t xml:space="preserve"> </w:t>
      </w:r>
      <w:r w:rsidRPr="000D0A25">
        <w:t>dwa egzemplarze „Wykazu biletów zwróconych jednorazowych” i „Wykazu biletów zwróconych okresowych” – wzór określony w Instrukcji rachunkowo-kasowej dla kas biletowych PKP SKM (SKMf8 (F-8)),</w:t>
      </w:r>
    </w:p>
    <w:p w:rsidR="008929F8" w:rsidRPr="000D0A25" w:rsidRDefault="008929F8" w:rsidP="00A67DD7">
      <w:pPr>
        <w:pStyle w:val="Akapitzlist"/>
        <w:numPr>
          <w:ilvl w:val="0"/>
          <w:numId w:val="55"/>
        </w:numPr>
        <w:ind w:left="851" w:hanging="284"/>
        <w:jc w:val="both"/>
      </w:pPr>
      <w:r w:rsidRPr="000D0A25">
        <w:t xml:space="preserve"> trzy egzemplarze „Zestawienia raportów fiskalnych (dobowych)”</w:t>
      </w:r>
      <w:r w:rsidR="0036070A" w:rsidRPr="000D0A25">
        <w:t xml:space="preserve"> z kasy </w:t>
      </w:r>
      <w:proofErr w:type="spellStart"/>
      <w:r w:rsidR="0036070A" w:rsidRPr="000D0A25">
        <w:t>r-pos</w:t>
      </w:r>
      <w:proofErr w:type="spellEnd"/>
      <w:r w:rsidR="0036070A" w:rsidRPr="000D0A25">
        <w:t xml:space="preserve">    i z przenośnej kasy fiskalnej</w:t>
      </w:r>
      <w:r w:rsidR="00EB0F00" w:rsidRPr="000D0A25">
        <w:t xml:space="preserve"> </w:t>
      </w:r>
      <w:r w:rsidRPr="000D0A25">
        <w:t>– wzór określony w Instrukcji rachunkowo-kasowej dla kas biletowych PKP SKM (SKMf8 (F-8)),</w:t>
      </w:r>
    </w:p>
    <w:p w:rsidR="008929F8" w:rsidRPr="000D0A25" w:rsidRDefault="008929F8" w:rsidP="00A67DD7">
      <w:pPr>
        <w:pStyle w:val="Akapitzlist"/>
        <w:numPr>
          <w:ilvl w:val="0"/>
          <w:numId w:val="55"/>
        </w:numPr>
        <w:ind w:left="851" w:hanging="284"/>
        <w:jc w:val="both"/>
      </w:pPr>
      <w:r w:rsidRPr="000D0A25">
        <w:t>jeden egzemplarz „Zestawienia biletów kartkowych według  taryfy …” – wzór określony w Instrukcji rachunkowo-kasowej dla kas biletowych PKP SKM (SKMf8 (F-8)),</w:t>
      </w:r>
    </w:p>
    <w:p w:rsidR="008929F8" w:rsidRPr="000D0A25" w:rsidRDefault="008929F8" w:rsidP="00A67DD7">
      <w:pPr>
        <w:pStyle w:val="Akapitzlist"/>
        <w:numPr>
          <w:ilvl w:val="0"/>
          <w:numId w:val="55"/>
        </w:numPr>
        <w:ind w:left="851" w:hanging="284"/>
        <w:jc w:val="both"/>
      </w:pPr>
      <w:r w:rsidRPr="000D0A25">
        <w:t>jeden egzemplarz „Zestawienia biletów kartkowych z ulgą 100%”;</w:t>
      </w:r>
    </w:p>
    <w:p w:rsidR="008929F8" w:rsidRPr="000D0A25" w:rsidRDefault="008929F8" w:rsidP="00A67DD7">
      <w:pPr>
        <w:pStyle w:val="Akapitzlist"/>
        <w:numPr>
          <w:ilvl w:val="0"/>
          <w:numId w:val="55"/>
        </w:numPr>
        <w:ind w:left="851" w:hanging="284"/>
        <w:jc w:val="both"/>
      </w:pPr>
      <w:r w:rsidRPr="000D0A25">
        <w:t>sprawozdanie ze sprzedaży biletów kartkowych – jeden egzemplarz – wzór stanowi załącznik nr 8 do niniejszej umowy;</w:t>
      </w:r>
    </w:p>
    <w:p w:rsidR="008929F8" w:rsidRPr="000D0A25" w:rsidRDefault="008929F8" w:rsidP="00A67DD7">
      <w:pPr>
        <w:pStyle w:val="Akapitzlist"/>
        <w:numPr>
          <w:ilvl w:val="0"/>
          <w:numId w:val="55"/>
        </w:numPr>
        <w:ind w:left="851" w:hanging="284"/>
        <w:jc w:val="both"/>
      </w:pPr>
      <w:r w:rsidRPr="000D0A25">
        <w:t xml:space="preserve"> cztery egzemplarze „Raportu ze sprzedaży biletów metropolitalnych” – wzór określony w Instrukcji rachunkowo-kasowej dla kas biletowych PKP SKM (SKMf8 (F-8)).WYKONAWCA przekazuje SKM (Wydział Sprzedaży </w:t>
      </w:r>
      <w:r w:rsidR="0036070A" w:rsidRPr="000D0A25">
        <w:t xml:space="preserve"> </w:t>
      </w:r>
      <w:r w:rsidRPr="000D0A25">
        <w:t>i Umów) do godz. 10.00 drugiego dnia kalendarzowego, po zakoń</w:t>
      </w:r>
      <w:r w:rsidR="00960A65" w:rsidRPr="000D0A25">
        <w:t>czeniu miesiąca sprawozdawczego,</w:t>
      </w:r>
    </w:p>
    <w:p w:rsidR="00960A65" w:rsidRPr="000D0A25" w:rsidRDefault="00960A65" w:rsidP="00A67DD7">
      <w:pPr>
        <w:pStyle w:val="Akapitzlist"/>
        <w:numPr>
          <w:ilvl w:val="0"/>
          <w:numId w:val="55"/>
        </w:numPr>
        <w:ind w:left="851" w:hanging="284"/>
        <w:jc w:val="both"/>
      </w:pPr>
      <w:r w:rsidRPr="000D0A25">
        <w:t xml:space="preserve">jeden egzemplarz „Ewidencji stanu zużycia rolek H-1137 - wzór określony </w:t>
      </w:r>
      <w:r w:rsidR="0036070A" w:rsidRPr="000D0A25">
        <w:t xml:space="preserve">                   </w:t>
      </w:r>
      <w:r w:rsidRPr="000D0A25">
        <w:t>w Instrukcji rachunkowo-kasowej dla kas biletowych PKP SKM (SKMf8 (F-8)),</w:t>
      </w:r>
    </w:p>
    <w:p w:rsidR="00960A65" w:rsidRPr="000D0A25" w:rsidRDefault="00960A65" w:rsidP="00A67DD7">
      <w:pPr>
        <w:pStyle w:val="Akapitzlist"/>
        <w:numPr>
          <w:ilvl w:val="0"/>
          <w:numId w:val="55"/>
        </w:numPr>
        <w:ind w:left="851" w:hanging="284"/>
        <w:jc w:val="both"/>
      </w:pPr>
      <w:r w:rsidRPr="000D0A25">
        <w:t>Zestawienie raportów dobow</w:t>
      </w:r>
      <w:r w:rsidR="00016852" w:rsidRPr="000D0A25">
        <w:t>ych z przenośnej kasy fiskalnej.</w:t>
      </w:r>
    </w:p>
    <w:p w:rsidR="00016852" w:rsidRPr="000D0A25" w:rsidRDefault="00016852" w:rsidP="00016852">
      <w:pPr>
        <w:ind w:left="426"/>
        <w:jc w:val="both"/>
      </w:pPr>
      <w:r w:rsidRPr="000D0A25">
        <w:t>WYKONAWCA przekazuje wyżej wymienione dokumenty ZAMAWIAJĄCEMU (Wydział Sprzedaży i Umów) do godz. 10.00 drugiego dnia kalendarzowego po zakończeniu miesiąca sprawozdawczego.</w:t>
      </w:r>
    </w:p>
    <w:p w:rsidR="008929F8" w:rsidRPr="000D0A25" w:rsidRDefault="008929F8" w:rsidP="00A67DD7">
      <w:pPr>
        <w:pStyle w:val="Tekstpodstawowy2"/>
        <w:numPr>
          <w:ilvl w:val="0"/>
          <w:numId w:val="53"/>
        </w:numPr>
        <w:spacing w:before="0"/>
        <w:ind w:left="426" w:hanging="426"/>
        <w:rPr>
          <w:sz w:val="24"/>
          <w:szCs w:val="24"/>
        </w:rPr>
      </w:pPr>
      <w:r w:rsidRPr="000D0A25">
        <w:rPr>
          <w:b w:val="0"/>
          <w:bCs w:val="0"/>
          <w:sz w:val="24"/>
          <w:szCs w:val="24"/>
        </w:rPr>
        <w:t xml:space="preserve">WYKONAWCA przekazuje  do Wydziału Rachunkowości i Finansów SKM (pok. nr 308) do godz. 10.00 drugiego dnia roboczego po zakończeniu każdego okresu pięciodniowego wydruk raportu ”Informacyjne zamknięcie miesiąca” w formie pisemnej oraz na e-mail: </w:t>
      </w:r>
      <w:hyperlink r:id="rId10" w:history="1">
        <w:r w:rsidRPr="000D0A25">
          <w:rPr>
            <w:rStyle w:val="Hipercze"/>
            <w:b w:val="0"/>
            <w:bCs w:val="0"/>
            <w:color w:val="auto"/>
            <w:sz w:val="24"/>
            <w:szCs w:val="24"/>
          </w:rPr>
          <w:t>abach@skm.pkp.pl</w:t>
        </w:r>
      </w:hyperlink>
      <w:r w:rsidRPr="000D0A25">
        <w:rPr>
          <w:b w:val="0"/>
          <w:bCs w:val="0"/>
          <w:sz w:val="24"/>
          <w:szCs w:val="24"/>
        </w:rPr>
        <w:t xml:space="preserve">. Nie przesłanie raportu </w:t>
      </w:r>
      <w:r w:rsidR="0036070A" w:rsidRPr="000D0A25">
        <w:rPr>
          <w:b w:val="0"/>
          <w:bCs w:val="0"/>
          <w:sz w:val="24"/>
          <w:szCs w:val="24"/>
        </w:rPr>
        <w:t xml:space="preserve">  </w:t>
      </w:r>
      <w:r w:rsidRPr="000D0A25">
        <w:rPr>
          <w:b w:val="0"/>
          <w:bCs w:val="0"/>
          <w:sz w:val="24"/>
          <w:szCs w:val="24"/>
        </w:rPr>
        <w:t>w wyznaczonym terminie będzie skutkowało obniżeniem wysokości wynagrodzenia za dany miesiąc o 10%.</w:t>
      </w:r>
    </w:p>
    <w:p w:rsidR="008929F8" w:rsidRPr="000D0A25" w:rsidRDefault="008929F8" w:rsidP="00A67DD7">
      <w:pPr>
        <w:pStyle w:val="Tekstpodstawowy2"/>
        <w:numPr>
          <w:ilvl w:val="0"/>
          <w:numId w:val="53"/>
        </w:numPr>
        <w:spacing w:before="0"/>
        <w:ind w:left="426" w:hanging="426"/>
        <w:rPr>
          <w:b w:val="0"/>
          <w:sz w:val="24"/>
          <w:szCs w:val="24"/>
        </w:rPr>
      </w:pPr>
      <w:r w:rsidRPr="000D0A25">
        <w:rPr>
          <w:b w:val="0"/>
          <w:bCs w:val="0"/>
          <w:sz w:val="24"/>
          <w:szCs w:val="24"/>
        </w:rPr>
        <w:t xml:space="preserve">Wymieniona w ust. 3 dokumentacja musi być sporządzona w sposób schludny, wyraźny i czytelny oraz podpisana przez osobę/osoby ją sporządzającą </w:t>
      </w:r>
      <w:r w:rsidR="0036070A" w:rsidRPr="000D0A25">
        <w:rPr>
          <w:b w:val="0"/>
          <w:bCs w:val="0"/>
          <w:sz w:val="24"/>
          <w:szCs w:val="24"/>
        </w:rPr>
        <w:t xml:space="preserve"> </w:t>
      </w:r>
      <w:r w:rsidRPr="000D0A25">
        <w:rPr>
          <w:b w:val="0"/>
          <w:bCs w:val="0"/>
          <w:sz w:val="24"/>
          <w:szCs w:val="24"/>
        </w:rPr>
        <w:t>i zatwierdzającą.</w:t>
      </w:r>
    </w:p>
    <w:p w:rsidR="008929F8" w:rsidRPr="000D0A25" w:rsidRDefault="008929F8" w:rsidP="00A67DD7">
      <w:pPr>
        <w:pStyle w:val="Tekstpodstawowy2"/>
        <w:numPr>
          <w:ilvl w:val="0"/>
          <w:numId w:val="53"/>
        </w:numPr>
        <w:spacing w:before="0"/>
        <w:ind w:left="426" w:hanging="426"/>
        <w:rPr>
          <w:b w:val="0"/>
          <w:bCs w:val="0"/>
          <w:sz w:val="24"/>
          <w:szCs w:val="24"/>
        </w:rPr>
      </w:pPr>
      <w:r w:rsidRPr="000D0A25">
        <w:rPr>
          <w:b w:val="0"/>
          <w:bCs w:val="0"/>
        </w:rPr>
        <w:t xml:space="preserve">Na różnice stwierdzone przy kontroli sprawozdań i materiału kasowego </w:t>
      </w:r>
      <w:r w:rsidR="00016852" w:rsidRPr="000D0A25">
        <w:rPr>
          <w:b w:val="0"/>
          <w:bCs w:val="0"/>
        </w:rPr>
        <w:t>ZAMAWIAJĄCY</w:t>
      </w:r>
      <w:r w:rsidRPr="000D0A25">
        <w:rPr>
          <w:b w:val="0"/>
          <w:bCs w:val="0"/>
        </w:rPr>
        <w:t xml:space="preserve"> wystawiać będzie rachunki różnicowe, które prześle WYKONAWCY. Regulacja rachunków różnicowych następuje zgodnie </w:t>
      </w:r>
      <w:r w:rsidR="00016852" w:rsidRPr="000D0A25">
        <w:rPr>
          <w:b w:val="0"/>
          <w:bCs w:val="0"/>
        </w:rPr>
        <w:t xml:space="preserve">                          </w:t>
      </w:r>
      <w:r w:rsidRPr="000D0A25">
        <w:rPr>
          <w:b w:val="0"/>
          <w:bCs w:val="0"/>
        </w:rPr>
        <w:t xml:space="preserve">z postanowieniami </w:t>
      </w:r>
      <w:r w:rsidRPr="000D0A25">
        <w:rPr>
          <w:b w:val="0"/>
          <w:bCs w:val="0"/>
          <w:sz w:val="24"/>
          <w:szCs w:val="24"/>
        </w:rPr>
        <w:t>Instrukcji rachunkowo-kasowej dla kas biletowych PKP SKM (SKMf8 (F-8)).</w:t>
      </w:r>
    </w:p>
    <w:p w:rsidR="008929F8" w:rsidRPr="000D0A25" w:rsidRDefault="008929F8" w:rsidP="00A67DD7">
      <w:pPr>
        <w:pStyle w:val="Tekstpodstawowy2"/>
        <w:numPr>
          <w:ilvl w:val="0"/>
          <w:numId w:val="53"/>
        </w:numPr>
        <w:spacing w:before="0"/>
        <w:ind w:left="426" w:hanging="426"/>
        <w:rPr>
          <w:b w:val="0"/>
          <w:bCs w:val="0"/>
          <w:sz w:val="24"/>
          <w:szCs w:val="24"/>
        </w:rPr>
      </w:pPr>
      <w:r w:rsidRPr="000D0A25">
        <w:rPr>
          <w:b w:val="0"/>
        </w:rPr>
        <w:t xml:space="preserve">Wykonawca jest zobowiązany do 2-go dnia kalendarzowego po zakończeniu miesiąca przesłać w formie elektronicznej do Sekcji Handlowej informację </w:t>
      </w:r>
      <w:r w:rsidR="0036070A" w:rsidRPr="000D0A25">
        <w:rPr>
          <w:b w:val="0"/>
        </w:rPr>
        <w:t xml:space="preserve"> </w:t>
      </w:r>
      <w:r w:rsidRPr="000D0A25">
        <w:rPr>
          <w:b w:val="0"/>
        </w:rPr>
        <w:t xml:space="preserve">o wpływach </w:t>
      </w:r>
      <w:r w:rsidRPr="000D0A25">
        <w:rPr>
          <w:b w:val="0"/>
        </w:rPr>
        <w:lastRenderedPageBreak/>
        <w:t xml:space="preserve">ogółem uzyskanych ze sprzedaży biletów (z kasy fiskalnej, kartkowych i metropolitalnych) w zakończonym miesiącu. Adresy mailowe: </w:t>
      </w:r>
      <w:r w:rsidRPr="000D0A25">
        <w:rPr>
          <w:b w:val="0"/>
          <w:u w:val="single"/>
        </w:rPr>
        <w:t>ekrawczykiewicz@skm.pkp.pl</w:t>
      </w:r>
      <w:r w:rsidRPr="000D0A25">
        <w:rPr>
          <w:b w:val="0"/>
        </w:rPr>
        <w:t xml:space="preserve">, </w:t>
      </w:r>
      <w:hyperlink r:id="rId11" w:history="1">
        <w:r w:rsidRPr="000D0A25">
          <w:rPr>
            <w:rStyle w:val="Hipercze"/>
            <w:b w:val="0"/>
            <w:color w:val="auto"/>
          </w:rPr>
          <w:t>trzeznik@skm.pkp.pl</w:t>
        </w:r>
      </w:hyperlink>
      <w:r w:rsidRPr="000D0A25">
        <w:rPr>
          <w:b w:val="0"/>
          <w:u w:val="single"/>
        </w:rPr>
        <w:t>.</w:t>
      </w:r>
      <w:r w:rsidRPr="000D0A25">
        <w:rPr>
          <w:b w:val="0"/>
        </w:rPr>
        <w:t xml:space="preserve"> </w:t>
      </w:r>
    </w:p>
    <w:p w:rsidR="008929F8" w:rsidRPr="000D0A25" w:rsidRDefault="008929F8" w:rsidP="00736ECC">
      <w:pPr>
        <w:rPr>
          <w:b/>
          <w:bCs/>
        </w:rPr>
      </w:pPr>
    </w:p>
    <w:p w:rsidR="008929F8" w:rsidRPr="000D0A25" w:rsidRDefault="008929F8" w:rsidP="00736ECC">
      <w:pPr>
        <w:rPr>
          <w:b/>
          <w:bCs/>
        </w:rPr>
      </w:pPr>
    </w:p>
    <w:p w:rsidR="00203A56" w:rsidRPr="000D0A25" w:rsidRDefault="00203A56" w:rsidP="00662BA7">
      <w:pPr>
        <w:jc w:val="center"/>
        <w:rPr>
          <w:b/>
          <w:bCs/>
        </w:rPr>
      </w:pPr>
    </w:p>
    <w:p w:rsidR="001543D5" w:rsidRPr="000D0A25" w:rsidRDefault="001543D5" w:rsidP="00662BA7">
      <w:pPr>
        <w:jc w:val="center"/>
        <w:rPr>
          <w:b/>
          <w:bCs/>
        </w:rPr>
      </w:pPr>
      <w:r w:rsidRPr="000D0A25">
        <w:rPr>
          <w:b/>
          <w:bCs/>
        </w:rPr>
        <w:t>§ 15</w:t>
      </w:r>
    </w:p>
    <w:p w:rsidR="001543D5" w:rsidRPr="000D0A25" w:rsidRDefault="001543D5" w:rsidP="008E24FE">
      <w:pPr>
        <w:numPr>
          <w:ilvl w:val="0"/>
          <w:numId w:val="15"/>
        </w:numPr>
        <w:jc w:val="both"/>
      </w:pPr>
      <w:r w:rsidRPr="000D0A25">
        <w:t>Kasy WYKONAWC</w:t>
      </w:r>
      <w:r w:rsidR="0089295C" w:rsidRPr="000D0A25">
        <w:t>Y</w:t>
      </w:r>
      <w:r w:rsidR="00235CF9" w:rsidRPr="000D0A25">
        <w:t xml:space="preserve"> </w:t>
      </w:r>
      <w:r w:rsidRPr="000D0A25">
        <w:t xml:space="preserve">dokonują zwrotów należności za całkowicie lub częściowo niewykorzystane bilety </w:t>
      </w:r>
      <w:r w:rsidR="00016852" w:rsidRPr="000D0A25">
        <w:t xml:space="preserve">ZAMAWIAJĄCEGO </w:t>
      </w:r>
      <w:r w:rsidRPr="000D0A25">
        <w:t>jednorazowe, okresowe (miesięczne, kwartalne)</w:t>
      </w:r>
      <w:r w:rsidR="00EB0F00" w:rsidRPr="000D0A25">
        <w:t xml:space="preserve"> </w:t>
      </w:r>
      <w:r w:rsidRPr="000D0A25">
        <w:t xml:space="preserve">i wspólne miesięczne. </w:t>
      </w:r>
    </w:p>
    <w:p w:rsidR="001543D5" w:rsidRPr="000D0A25" w:rsidRDefault="001543D5" w:rsidP="008E24FE">
      <w:pPr>
        <w:numPr>
          <w:ilvl w:val="0"/>
          <w:numId w:val="15"/>
        </w:numPr>
        <w:jc w:val="both"/>
      </w:pPr>
      <w:r w:rsidRPr="000D0A25">
        <w:t xml:space="preserve">Przy dokonywaniu zwrotów obowiązują zasady określone w Regulaminie przewozu osób, rzeczy i zwierząt przez PKP Szybka Kolej Miejska w Trójmieście Sp. z o.o. (RPO-SKM) </w:t>
      </w:r>
      <w:r w:rsidR="00C35975" w:rsidRPr="000D0A25">
        <w:t>.</w:t>
      </w:r>
    </w:p>
    <w:p w:rsidR="001543D5" w:rsidRPr="000D0A25" w:rsidRDefault="001543D5" w:rsidP="008E24FE">
      <w:pPr>
        <w:numPr>
          <w:ilvl w:val="0"/>
          <w:numId w:val="15"/>
        </w:numPr>
        <w:jc w:val="both"/>
      </w:pPr>
      <w:r w:rsidRPr="000D0A25">
        <w:t xml:space="preserve">Bilety przedłożone przez podróżnych w kasie powinny być poświadczone </w:t>
      </w:r>
      <w:r w:rsidR="0036070A" w:rsidRPr="000D0A25">
        <w:t xml:space="preserve">                          </w:t>
      </w:r>
      <w:r w:rsidRPr="000D0A25">
        <w:t>o całkowitym lub częściowym niewykorzystaniu zgodnie z obowiązującymi przepisami. Uprawnionymi do dokonywania poświadczeń są pracownicy drużyn konduktorskich</w:t>
      </w:r>
      <w:r w:rsidR="00235CF9" w:rsidRPr="000D0A25">
        <w:t xml:space="preserve"> oraz</w:t>
      </w:r>
      <w:r w:rsidRPr="000D0A25">
        <w:t xml:space="preserve"> kasjer biletowy WYKONAWC</w:t>
      </w:r>
      <w:r w:rsidR="0089295C" w:rsidRPr="000D0A25">
        <w:t>Y</w:t>
      </w:r>
      <w:r w:rsidR="00235CF9" w:rsidRPr="000D0A25">
        <w:t>.</w:t>
      </w:r>
      <w:r w:rsidRPr="000D0A25">
        <w:t xml:space="preserve"> Kasjer biletowy ma obowiązek rejestrowania każdego zwrotu biletu </w:t>
      </w:r>
      <w:r w:rsidR="00235CF9" w:rsidRPr="000D0A25">
        <w:t>zgodnie z</w:t>
      </w:r>
      <w:r w:rsidRPr="000D0A25">
        <w:t xml:space="preserve"> Instrukcj</w:t>
      </w:r>
      <w:r w:rsidR="00235CF9" w:rsidRPr="000D0A25">
        <w:t>ą</w:t>
      </w:r>
      <w:r w:rsidRPr="000D0A25">
        <w:t xml:space="preserve"> rachunkowo-kasow</w:t>
      </w:r>
      <w:r w:rsidR="00235CF9" w:rsidRPr="000D0A25">
        <w:t>ą</w:t>
      </w:r>
      <w:r w:rsidRPr="000D0A25">
        <w:t xml:space="preserve"> dla kas biletowych PKP SKM (SKMf8 (F-8)).</w:t>
      </w:r>
    </w:p>
    <w:p w:rsidR="001543D5" w:rsidRPr="000D0A25" w:rsidRDefault="001543D5" w:rsidP="008E24FE">
      <w:pPr>
        <w:numPr>
          <w:ilvl w:val="0"/>
          <w:numId w:val="15"/>
        </w:numPr>
        <w:jc w:val="both"/>
      </w:pPr>
      <w:r w:rsidRPr="000D0A25">
        <w:t xml:space="preserve">W przypadku braku wymaganych adnotacji WYKONAWCA zobowiązany jest do przyjmowania takich biletów na zasadach reklamacji. Reklamacja pisemna winna być przekazana do </w:t>
      </w:r>
      <w:r w:rsidR="00016852" w:rsidRPr="000D0A25">
        <w:t xml:space="preserve">ZAMAWIAJĄCEGO </w:t>
      </w:r>
      <w:r w:rsidRPr="000D0A25">
        <w:t>w następnym dniu roboczym po dniu jej przyjęcia.</w:t>
      </w:r>
    </w:p>
    <w:p w:rsidR="001543D5" w:rsidRPr="000D0A25" w:rsidRDefault="001543D5" w:rsidP="008E24FE">
      <w:pPr>
        <w:numPr>
          <w:ilvl w:val="0"/>
          <w:numId w:val="15"/>
        </w:numPr>
        <w:jc w:val="both"/>
      </w:pPr>
      <w:r w:rsidRPr="000D0A25">
        <w:t>Przy dokonywaniu zwrotów należności za bilety całkowicie lub częściowo niewykorzystane kasa WYKONAWC</w:t>
      </w:r>
      <w:r w:rsidR="001101D5" w:rsidRPr="000D0A25">
        <w:t xml:space="preserve">Y </w:t>
      </w:r>
      <w:r w:rsidRPr="000D0A25">
        <w:t>potrąca odstępne zgodnie</w:t>
      </w:r>
      <w:r w:rsidRPr="000D0A25">
        <w:rPr>
          <w:b/>
        </w:rPr>
        <w:t xml:space="preserve"> </w:t>
      </w:r>
      <w:r w:rsidR="003F2DBC" w:rsidRPr="000D0A25">
        <w:t xml:space="preserve">z </w:t>
      </w:r>
      <w:r w:rsidRPr="000D0A25">
        <w:t>Regulami</w:t>
      </w:r>
      <w:r w:rsidR="001101D5" w:rsidRPr="000D0A25">
        <w:t>nem</w:t>
      </w:r>
      <w:r w:rsidRPr="000D0A25">
        <w:t xml:space="preserve"> przewozu osób, rzeczy i zwierząt przez PKP Szybka Kolej Miejska w Trójmieście Sp. z o.o. (RPO-SKM) oraz Instrukcji rachunkowo-kasowej dla kas biletowych PKP SKM (SKMf8 (F-8)</w:t>
      </w:r>
      <w:r w:rsidR="000314F2" w:rsidRPr="000D0A25">
        <w:t>.</w:t>
      </w:r>
    </w:p>
    <w:p w:rsidR="001543D5" w:rsidRPr="000D0A25" w:rsidRDefault="001543D5" w:rsidP="008E24FE">
      <w:pPr>
        <w:numPr>
          <w:ilvl w:val="0"/>
          <w:numId w:val="15"/>
        </w:numPr>
        <w:jc w:val="both"/>
      </w:pPr>
      <w:r w:rsidRPr="000D0A25">
        <w:t xml:space="preserve">Zarachowania zwracanych należności WYKONAWCA dokonuje zgodnie </w:t>
      </w:r>
      <w:r w:rsidR="0036070A" w:rsidRPr="000D0A25">
        <w:t xml:space="preserve">                            </w:t>
      </w:r>
      <w:r w:rsidRPr="000D0A25">
        <w:t>z Instrukcj</w:t>
      </w:r>
      <w:r w:rsidR="00235CF9" w:rsidRPr="000D0A25">
        <w:t>ą</w:t>
      </w:r>
      <w:r w:rsidRPr="000D0A25">
        <w:t xml:space="preserve"> rachunkowo-kasow</w:t>
      </w:r>
      <w:r w:rsidR="00235CF9" w:rsidRPr="000D0A25">
        <w:t>ą</w:t>
      </w:r>
      <w:r w:rsidRPr="000D0A25">
        <w:t xml:space="preserve"> dla kas biletowych PKP SKM (SKMf8 (F-8)) </w:t>
      </w:r>
      <w:r w:rsidR="0036070A" w:rsidRPr="000D0A25">
        <w:t xml:space="preserve">                        </w:t>
      </w:r>
      <w:r w:rsidRPr="000D0A25">
        <w:t>i instrukcją obsługi elektronicznej kasy fiskalnej.</w:t>
      </w:r>
    </w:p>
    <w:p w:rsidR="001F559A" w:rsidRPr="000D0A25" w:rsidRDefault="001F559A" w:rsidP="00036E9C">
      <w:pPr>
        <w:rPr>
          <w:b/>
          <w:bCs/>
        </w:rPr>
      </w:pPr>
    </w:p>
    <w:p w:rsidR="0036070A" w:rsidRPr="000D0A25" w:rsidRDefault="0036070A" w:rsidP="00036E9C">
      <w:pPr>
        <w:rPr>
          <w:b/>
          <w:bCs/>
        </w:rPr>
      </w:pPr>
    </w:p>
    <w:p w:rsidR="001543D5" w:rsidRPr="000D0A25" w:rsidRDefault="001543D5" w:rsidP="008E24FE">
      <w:pPr>
        <w:pStyle w:val="Nagwek6"/>
        <w:keepNext/>
        <w:numPr>
          <w:ilvl w:val="0"/>
          <w:numId w:val="12"/>
        </w:numPr>
        <w:spacing w:before="0"/>
        <w:rPr>
          <w:rFonts w:ascii="Times New Roman" w:hAnsi="Times New Roman" w:cs="Times New Roman"/>
        </w:rPr>
      </w:pPr>
      <w:r w:rsidRPr="000D0A25">
        <w:rPr>
          <w:rFonts w:ascii="Times New Roman" w:hAnsi="Times New Roman" w:cs="Times New Roman"/>
        </w:rPr>
        <w:t>Odpowiedzialność materialna WYKONAWC</w:t>
      </w:r>
      <w:r w:rsidR="000314F2" w:rsidRPr="000D0A25">
        <w:rPr>
          <w:rFonts w:ascii="Times New Roman" w:hAnsi="Times New Roman" w:cs="Times New Roman"/>
        </w:rPr>
        <w:t>Y</w:t>
      </w:r>
    </w:p>
    <w:p w:rsidR="001543D5" w:rsidRPr="000D0A25" w:rsidRDefault="001543D5" w:rsidP="00662BA7">
      <w:pPr>
        <w:pStyle w:val="Nagwek6"/>
        <w:spacing w:before="0"/>
        <w:rPr>
          <w:rFonts w:ascii="Times New Roman" w:hAnsi="Times New Roman" w:cs="Times New Roman"/>
        </w:rPr>
      </w:pPr>
      <w:r w:rsidRPr="000D0A25">
        <w:rPr>
          <w:rFonts w:ascii="Times New Roman" w:hAnsi="Times New Roman" w:cs="Times New Roman"/>
        </w:rPr>
        <w:t>§ 16</w:t>
      </w:r>
    </w:p>
    <w:p w:rsidR="001543D5" w:rsidRPr="000D0A25" w:rsidRDefault="001543D5" w:rsidP="008E24FE">
      <w:pPr>
        <w:numPr>
          <w:ilvl w:val="0"/>
          <w:numId w:val="16"/>
        </w:numPr>
        <w:jc w:val="both"/>
      </w:pPr>
      <w:r w:rsidRPr="000D0A25">
        <w:t xml:space="preserve">WYKONAWCA ponosi odpowiedzialność materialną wobec </w:t>
      </w:r>
      <w:r w:rsidR="00016852" w:rsidRPr="000D0A25">
        <w:t xml:space="preserve">ZAMAWIAJĄCEGO </w:t>
      </w:r>
      <w:r w:rsidRPr="000D0A25">
        <w:t>za:</w:t>
      </w:r>
    </w:p>
    <w:p w:rsidR="001543D5" w:rsidRPr="000D0A25" w:rsidRDefault="001543D5" w:rsidP="00016852">
      <w:pPr>
        <w:pStyle w:val="Akapitzlist"/>
        <w:numPr>
          <w:ilvl w:val="0"/>
          <w:numId w:val="25"/>
        </w:numPr>
        <w:ind w:left="709" w:hanging="283"/>
        <w:jc w:val="both"/>
      </w:pPr>
      <w:r w:rsidRPr="000D0A25">
        <w:t xml:space="preserve">prawidłowość ustalania i pobierania wszelkich należności związanych </w:t>
      </w:r>
      <w:r w:rsidR="00016852" w:rsidRPr="000D0A25">
        <w:t xml:space="preserve">                           </w:t>
      </w:r>
      <w:r w:rsidRPr="000D0A25">
        <w:t>z przewozem osób, rzeczy i zwierząt;</w:t>
      </w:r>
    </w:p>
    <w:p w:rsidR="001543D5" w:rsidRPr="000D0A25" w:rsidRDefault="001543D5" w:rsidP="00A67DD7">
      <w:pPr>
        <w:pStyle w:val="Akapitzlist"/>
        <w:numPr>
          <w:ilvl w:val="0"/>
          <w:numId w:val="25"/>
        </w:numPr>
        <w:ind w:left="709" w:hanging="283"/>
      </w:pPr>
      <w:r w:rsidRPr="000D0A25">
        <w:t>otrzymane bilety i druki ścisłej rejestracji;</w:t>
      </w:r>
    </w:p>
    <w:p w:rsidR="001543D5" w:rsidRPr="000D0A25" w:rsidRDefault="001543D5" w:rsidP="00A67DD7">
      <w:pPr>
        <w:pStyle w:val="Akapitzlist"/>
        <w:numPr>
          <w:ilvl w:val="0"/>
          <w:numId w:val="25"/>
        </w:numPr>
        <w:ind w:left="709" w:hanging="283"/>
        <w:jc w:val="both"/>
      </w:pPr>
      <w:r w:rsidRPr="000D0A25">
        <w:t>braki  i niedobory pieniężne oraz brak biletów i druków ścisłej rejestracji stwierdzone po ich przyjęciu;</w:t>
      </w:r>
    </w:p>
    <w:p w:rsidR="001543D5" w:rsidRPr="000D0A25" w:rsidRDefault="001543D5" w:rsidP="00A67DD7">
      <w:pPr>
        <w:pStyle w:val="Akapitzlist"/>
        <w:numPr>
          <w:ilvl w:val="0"/>
          <w:numId w:val="25"/>
        </w:numPr>
        <w:ind w:left="709" w:hanging="283"/>
        <w:jc w:val="both"/>
      </w:pPr>
      <w:r w:rsidRPr="000D0A25">
        <w:t xml:space="preserve"> przedmioty przekazane na podstawie protokołu zdawczo – odbiorczego, </w:t>
      </w:r>
      <w:r w:rsidR="00316973" w:rsidRPr="000D0A25">
        <w:t xml:space="preserve">                       </w:t>
      </w:r>
      <w:r w:rsidRPr="000D0A25">
        <w:t>a w szczególności za zniszczenie, utratę obs</w:t>
      </w:r>
      <w:r w:rsidR="006F5894" w:rsidRPr="000D0A25">
        <w:t>ługiwanej elektroniczne kasy fiskalnej</w:t>
      </w:r>
      <w:r w:rsidRPr="000D0A25">
        <w:t>;</w:t>
      </w:r>
    </w:p>
    <w:p w:rsidR="00EB0986" w:rsidRPr="000D0A25" w:rsidRDefault="00E37675" w:rsidP="00A67DD7">
      <w:pPr>
        <w:pStyle w:val="Akapitzlist"/>
        <w:numPr>
          <w:ilvl w:val="0"/>
          <w:numId w:val="25"/>
        </w:numPr>
        <w:ind w:left="709" w:hanging="283"/>
        <w:jc w:val="both"/>
      </w:pPr>
      <w:r w:rsidRPr="000D0A25">
        <w:t>u</w:t>
      </w:r>
      <w:r w:rsidR="001543D5" w:rsidRPr="000D0A25">
        <w:t>zasadnione skargi, reklamacje wpływające od podróżnych i organów kontrolnych na niewłaściwą pracę WYKONAWC</w:t>
      </w:r>
      <w:r w:rsidR="000314F2" w:rsidRPr="000D0A25">
        <w:t xml:space="preserve">Y </w:t>
      </w:r>
      <w:r w:rsidR="001543D5" w:rsidRPr="000D0A25">
        <w:t>lub osób u niego zatrudnionych.</w:t>
      </w:r>
      <w:r w:rsidR="00EB0986" w:rsidRPr="000D0A25">
        <w:t xml:space="preserve"> Brak wpłaty należności za dany miesiąc w pełnej wysokości (minus </w:t>
      </w:r>
      <w:r w:rsidR="00605B0E" w:rsidRPr="000D0A25">
        <w:t>wynagrodzenie Wykonawcy)</w:t>
      </w:r>
      <w:r w:rsidR="00EB0986" w:rsidRPr="000D0A25">
        <w:t xml:space="preserve"> będzie skutkować wstrzymaniem wypłaty </w:t>
      </w:r>
      <w:r w:rsidR="00605B0E" w:rsidRPr="000D0A25">
        <w:t>wynagrodzenia</w:t>
      </w:r>
      <w:r w:rsidR="00EB0986" w:rsidRPr="000D0A25">
        <w:t xml:space="preserve"> przez </w:t>
      </w:r>
      <w:r w:rsidR="00740959" w:rsidRPr="000D0A25">
        <w:t>ZAMAWIAJĄCEGO</w:t>
      </w:r>
      <w:r w:rsidR="00605B0E" w:rsidRPr="000D0A25">
        <w:t>,</w:t>
      </w:r>
      <w:r w:rsidR="00EB0986" w:rsidRPr="000D0A25">
        <w:t xml:space="preserve"> aż do czasu uregulowania wpłat w pełnej wysokości.</w:t>
      </w:r>
    </w:p>
    <w:p w:rsidR="001543D5" w:rsidRPr="000D0A25" w:rsidRDefault="001543D5" w:rsidP="008E24FE">
      <w:pPr>
        <w:numPr>
          <w:ilvl w:val="0"/>
          <w:numId w:val="16"/>
        </w:numPr>
        <w:jc w:val="both"/>
        <w:rPr>
          <w:b/>
          <w:bCs/>
        </w:rPr>
      </w:pPr>
      <w:r w:rsidRPr="000D0A25">
        <w:t>Ewentualne zaginięcie, zniszczenie lub kradzież biletów i druk</w:t>
      </w:r>
      <w:r w:rsidR="00E37675" w:rsidRPr="000D0A25">
        <w:t xml:space="preserve">ów ścisłej rejestracji </w:t>
      </w:r>
      <w:r w:rsidR="00316973" w:rsidRPr="000D0A25">
        <w:t xml:space="preserve">                   </w:t>
      </w:r>
      <w:r w:rsidR="00E37675" w:rsidRPr="000D0A25">
        <w:t>z lokalu</w:t>
      </w:r>
      <w:r w:rsidRPr="000D0A25">
        <w:t xml:space="preserve"> WYKONAWC</w:t>
      </w:r>
      <w:r w:rsidR="000314F2" w:rsidRPr="000D0A25">
        <w:t>Y</w:t>
      </w:r>
      <w:r w:rsidR="00FB0AC5" w:rsidRPr="000D0A25">
        <w:t>,</w:t>
      </w:r>
      <w:r w:rsidR="00E37675" w:rsidRPr="000D0A25">
        <w:t xml:space="preserve"> które nastąpią z winy WYKONAWCY</w:t>
      </w:r>
      <w:r w:rsidR="00FB0AC5" w:rsidRPr="000D0A25">
        <w:t>,</w:t>
      </w:r>
      <w:r w:rsidRPr="000D0A25">
        <w:t xml:space="preserve"> nie </w:t>
      </w:r>
      <w:r w:rsidR="00E37675" w:rsidRPr="000D0A25">
        <w:t>zwalnia</w:t>
      </w:r>
      <w:r w:rsidRPr="000D0A25">
        <w:t xml:space="preserve"> go od odpowiedzialności materialnej wobec </w:t>
      </w:r>
      <w:r w:rsidR="00740959" w:rsidRPr="000D0A25">
        <w:t>ZAMAWIAJĄCEGO</w:t>
      </w:r>
      <w:r w:rsidRPr="000D0A25">
        <w:t xml:space="preserve">. Każdorazowo </w:t>
      </w:r>
      <w:r w:rsidR="00740959" w:rsidRPr="000D0A25">
        <w:t xml:space="preserve">ZAMAWIAJĄCY </w:t>
      </w:r>
      <w:r w:rsidRPr="000D0A25">
        <w:t>ustala wysokość odszkodowania za brakujące:</w:t>
      </w:r>
    </w:p>
    <w:p w:rsidR="001543D5" w:rsidRPr="000D0A25" w:rsidRDefault="001543D5" w:rsidP="00A67DD7">
      <w:pPr>
        <w:pStyle w:val="Akapitzlist"/>
        <w:numPr>
          <w:ilvl w:val="0"/>
          <w:numId w:val="19"/>
        </w:numPr>
        <w:ind w:left="709" w:hanging="283"/>
        <w:jc w:val="both"/>
      </w:pPr>
      <w:r w:rsidRPr="000D0A25">
        <w:lastRenderedPageBreak/>
        <w:t>bilety H-1008 jako iloczyn ilości biletów i średniej ceny biletu wyliczonej za okres trzech miesięcy;</w:t>
      </w:r>
    </w:p>
    <w:p w:rsidR="001543D5" w:rsidRPr="000D0A25" w:rsidRDefault="001543D5" w:rsidP="00A67DD7">
      <w:pPr>
        <w:pStyle w:val="Akapitzlist"/>
        <w:numPr>
          <w:ilvl w:val="0"/>
          <w:numId w:val="19"/>
        </w:numPr>
        <w:ind w:left="709" w:hanging="283"/>
        <w:jc w:val="both"/>
      </w:pPr>
      <w:r w:rsidRPr="000D0A25">
        <w:t xml:space="preserve">bilety jednorazowe kartkowe </w:t>
      </w:r>
      <w:r w:rsidR="00740959" w:rsidRPr="000D0A25">
        <w:t xml:space="preserve">ZAMAWIAJĄCEGO </w:t>
      </w:r>
      <w:r w:rsidRPr="000D0A25">
        <w:t>do kasowników i/lub bilety metropolitalne jako iloczyn i</w:t>
      </w:r>
      <w:r w:rsidR="00EB29B4" w:rsidRPr="000D0A25">
        <w:t xml:space="preserve">lości </w:t>
      </w:r>
      <w:r w:rsidRPr="000D0A25">
        <w:t>i ceny</w:t>
      </w:r>
      <w:r w:rsidR="00740959" w:rsidRPr="000D0A25">
        <w:t xml:space="preserve"> nominalnej zagubionych biletów;</w:t>
      </w:r>
    </w:p>
    <w:p w:rsidR="001543D5" w:rsidRPr="000D0A25" w:rsidRDefault="001543D5" w:rsidP="00A67DD7">
      <w:pPr>
        <w:pStyle w:val="Akapitzlist"/>
        <w:numPr>
          <w:ilvl w:val="0"/>
          <w:numId w:val="19"/>
        </w:numPr>
        <w:ind w:left="709" w:hanging="283"/>
        <w:jc w:val="both"/>
      </w:pPr>
      <w:r w:rsidRPr="000D0A25">
        <w:t>rolki H-1137 jako średnią wartość biletów sprzedanych z rolki w danej kasie</w:t>
      </w:r>
      <w:r w:rsidR="00392288" w:rsidRPr="000D0A25">
        <w:t xml:space="preserve"> za okres trzech miesięcy</w:t>
      </w:r>
      <w:r w:rsidR="00D33616" w:rsidRPr="000D0A25">
        <w:t>.</w:t>
      </w:r>
    </w:p>
    <w:p w:rsidR="001543D5" w:rsidRPr="000D0A25" w:rsidRDefault="001543D5" w:rsidP="00A67DD7">
      <w:pPr>
        <w:pStyle w:val="Akapitzlist"/>
        <w:numPr>
          <w:ilvl w:val="0"/>
          <w:numId w:val="34"/>
        </w:numPr>
        <w:ind w:left="540" w:hanging="540"/>
        <w:jc w:val="both"/>
        <w:rPr>
          <w:b/>
          <w:bCs/>
        </w:rPr>
      </w:pPr>
      <w:r w:rsidRPr="000D0A25">
        <w:t>WYKONAWCA ma obowiązek ubezpieczyć kasy fiskalne, a kopie dokumentu potwierdzającego czynność ubezpieczenia przekazać w terminie 14 dni od daty zawarcia umowy do Wydziału Sprzedaży i Umów.</w:t>
      </w:r>
    </w:p>
    <w:p w:rsidR="001543D5" w:rsidRPr="000D0A25" w:rsidRDefault="001543D5" w:rsidP="00662BA7">
      <w:pPr>
        <w:jc w:val="center"/>
        <w:rPr>
          <w:b/>
          <w:bCs/>
        </w:rPr>
      </w:pPr>
    </w:p>
    <w:p w:rsidR="001543D5" w:rsidRPr="000D0A25" w:rsidRDefault="001543D5" w:rsidP="00662BA7">
      <w:pPr>
        <w:jc w:val="center"/>
        <w:rPr>
          <w:b/>
          <w:bCs/>
        </w:rPr>
      </w:pPr>
      <w:r w:rsidRPr="000D0A25">
        <w:rPr>
          <w:b/>
          <w:bCs/>
        </w:rPr>
        <w:t>§ 17</w:t>
      </w:r>
    </w:p>
    <w:p w:rsidR="001543D5" w:rsidRPr="000D0A25" w:rsidRDefault="001543D5" w:rsidP="00A67DD7">
      <w:pPr>
        <w:pStyle w:val="Akapitzlist"/>
        <w:numPr>
          <w:ilvl w:val="0"/>
          <w:numId w:val="20"/>
        </w:numPr>
        <w:ind w:left="426" w:hanging="426"/>
        <w:jc w:val="both"/>
      </w:pPr>
      <w:r w:rsidRPr="000D0A25">
        <w:t>Administratorem systemu operacyjneg</w:t>
      </w:r>
      <w:r w:rsidR="006F5894" w:rsidRPr="000D0A25">
        <w:t>o elektronicznych kas fiskalnych</w:t>
      </w:r>
      <w:r w:rsidRPr="000D0A25">
        <w:t xml:space="preserve"> obsługiwanych przez  WYKONAWCĘ jest wyznaczony przez </w:t>
      </w:r>
      <w:r w:rsidR="00EE7810" w:rsidRPr="000D0A25">
        <w:t xml:space="preserve">ZAMAWIAJĄCEGO </w:t>
      </w:r>
      <w:r w:rsidRPr="000D0A25">
        <w:t>pracownik zwany dalej „Admin”.</w:t>
      </w:r>
    </w:p>
    <w:p w:rsidR="001543D5" w:rsidRPr="000D0A25" w:rsidRDefault="001543D5" w:rsidP="00A67DD7">
      <w:pPr>
        <w:pStyle w:val="Akapitzlist"/>
        <w:numPr>
          <w:ilvl w:val="0"/>
          <w:numId w:val="20"/>
        </w:numPr>
        <w:ind w:left="426" w:hanging="426"/>
        <w:jc w:val="both"/>
      </w:pPr>
      <w:r w:rsidRPr="000D0A25">
        <w:t>Admin uprawniony jest do:</w:t>
      </w:r>
    </w:p>
    <w:p w:rsidR="001543D5" w:rsidRPr="000D0A25" w:rsidRDefault="001543D5" w:rsidP="00A67DD7">
      <w:pPr>
        <w:pStyle w:val="Akapitzlist"/>
        <w:numPr>
          <w:ilvl w:val="0"/>
          <w:numId w:val="21"/>
        </w:numPr>
        <w:ind w:left="709" w:hanging="283"/>
        <w:jc w:val="both"/>
      </w:pPr>
      <w:r w:rsidRPr="000D0A25">
        <w:t>zarządzania bazą danych;</w:t>
      </w:r>
    </w:p>
    <w:p w:rsidR="001543D5" w:rsidRPr="000D0A25" w:rsidRDefault="001543D5" w:rsidP="00A67DD7">
      <w:pPr>
        <w:pStyle w:val="Akapitzlist"/>
        <w:numPr>
          <w:ilvl w:val="0"/>
          <w:numId w:val="21"/>
        </w:numPr>
        <w:ind w:left="709" w:hanging="283"/>
        <w:jc w:val="both"/>
      </w:pPr>
      <w:r w:rsidRPr="000D0A25">
        <w:t>definiowania użytkowników kasy przez wprowadzenie ich numerów, danych imiennych, haseł  i uprawnień;</w:t>
      </w:r>
    </w:p>
    <w:p w:rsidR="001543D5" w:rsidRPr="000D0A25" w:rsidRDefault="001543D5" w:rsidP="00A67DD7">
      <w:pPr>
        <w:pStyle w:val="Akapitzlist"/>
        <w:numPr>
          <w:ilvl w:val="0"/>
          <w:numId w:val="21"/>
        </w:numPr>
        <w:ind w:left="709" w:hanging="283"/>
        <w:jc w:val="both"/>
      </w:pPr>
      <w:r w:rsidRPr="000D0A25">
        <w:t>zmiany hasła własnego i innych użytkowników;</w:t>
      </w:r>
    </w:p>
    <w:p w:rsidR="001543D5" w:rsidRPr="000D0A25" w:rsidRDefault="001543D5" w:rsidP="00A67DD7">
      <w:pPr>
        <w:pStyle w:val="Akapitzlist"/>
        <w:numPr>
          <w:ilvl w:val="0"/>
          <w:numId w:val="21"/>
        </w:numPr>
        <w:ind w:left="709" w:hanging="283"/>
        <w:jc w:val="both"/>
      </w:pPr>
      <w:r w:rsidRPr="000D0A25">
        <w:t>drukowania okresowych raportów fiskalnych na żądanie Urzędu Skarbowego.</w:t>
      </w:r>
    </w:p>
    <w:p w:rsidR="001543D5" w:rsidRPr="000D0A25" w:rsidRDefault="001543D5" w:rsidP="008E24FE">
      <w:pPr>
        <w:numPr>
          <w:ilvl w:val="0"/>
          <w:numId w:val="16"/>
        </w:numPr>
        <w:jc w:val="both"/>
      </w:pPr>
      <w:r w:rsidRPr="000D0A25">
        <w:t>Wyznaczony przez WYKONAWCĘ rachunkozdawc</w:t>
      </w:r>
      <w:r w:rsidR="006F5894" w:rsidRPr="000D0A25">
        <w:t>a kas fiskalnych</w:t>
      </w:r>
      <w:r w:rsidRPr="000D0A25">
        <w:t xml:space="preserve"> </w:t>
      </w:r>
      <w:r w:rsidR="00740959" w:rsidRPr="000D0A25">
        <w:t>rP</w:t>
      </w:r>
      <w:r w:rsidR="00E40093" w:rsidRPr="000D0A25">
        <w:t>OS</w:t>
      </w:r>
      <w:r w:rsidR="00960A65" w:rsidRPr="000D0A25">
        <w:t xml:space="preserve"> </w:t>
      </w:r>
      <w:r w:rsidRPr="000D0A25">
        <w:t>uprawniony jest do:</w:t>
      </w:r>
    </w:p>
    <w:p w:rsidR="001543D5" w:rsidRPr="000D0A25" w:rsidRDefault="001543D5" w:rsidP="00A67DD7">
      <w:pPr>
        <w:pStyle w:val="Akapitzlist"/>
        <w:numPr>
          <w:ilvl w:val="0"/>
          <w:numId w:val="22"/>
        </w:numPr>
        <w:jc w:val="both"/>
      </w:pPr>
      <w:r w:rsidRPr="000D0A25">
        <w:t>zarządzania systemem druków ścisłej rejestracji;</w:t>
      </w:r>
    </w:p>
    <w:p w:rsidR="001543D5" w:rsidRPr="000D0A25" w:rsidRDefault="001543D5" w:rsidP="00A67DD7">
      <w:pPr>
        <w:pStyle w:val="Akapitzlist"/>
        <w:numPr>
          <w:ilvl w:val="0"/>
          <w:numId w:val="22"/>
        </w:numPr>
        <w:jc w:val="both"/>
      </w:pPr>
      <w:r w:rsidRPr="000D0A25">
        <w:t>drukowania wykazów;</w:t>
      </w:r>
    </w:p>
    <w:p w:rsidR="001543D5" w:rsidRPr="000D0A25" w:rsidRDefault="001543D5" w:rsidP="00A67DD7">
      <w:pPr>
        <w:pStyle w:val="Akapitzlist"/>
        <w:numPr>
          <w:ilvl w:val="0"/>
          <w:numId w:val="22"/>
        </w:numPr>
        <w:jc w:val="both"/>
      </w:pPr>
      <w:r w:rsidRPr="000D0A25">
        <w:t xml:space="preserve"> drukowania łącznego raportu okresowego z elektronicznej</w:t>
      </w:r>
      <w:r w:rsidR="006F5894" w:rsidRPr="000D0A25">
        <w:t xml:space="preserve"> kasy fiskalnej</w:t>
      </w:r>
      <w:r w:rsidRPr="000D0A25">
        <w:t>;</w:t>
      </w:r>
    </w:p>
    <w:p w:rsidR="001543D5" w:rsidRPr="000D0A25" w:rsidRDefault="001543D5" w:rsidP="00A67DD7">
      <w:pPr>
        <w:pStyle w:val="Akapitzlist"/>
        <w:numPr>
          <w:ilvl w:val="0"/>
          <w:numId w:val="22"/>
        </w:numPr>
        <w:jc w:val="both"/>
      </w:pPr>
      <w:r w:rsidRPr="000D0A25">
        <w:t>otwierania i zamykania miesiąca oraz drukowania raportów: „Otwarcie miesiąca”  i „Zamknięcie miesiąca”- informacyjne i rozliczeniowe.</w:t>
      </w:r>
    </w:p>
    <w:p w:rsidR="001543D5" w:rsidRPr="000D0A25" w:rsidRDefault="001543D5" w:rsidP="008E24FE">
      <w:pPr>
        <w:numPr>
          <w:ilvl w:val="0"/>
          <w:numId w:val="16"/>
        </w:numPr>
        <w:jc w:val="both"/>
      </w:pPr>
      <w:r w:rsidRPr="000D0A25">
        <w:t>Pracownicy WYKONAWC</w:t>
      </w:r>
      <w:r w:rsidR="000314F2" w:rsidRPr="000D0A25">
        <w:t>Y</w:t>
      </w:r>
      <w:r w:rsidRPr="000D0A25">
        <w:t xml:space="preserve"> zatrudnieni przy obsłudz</w:t>
      </w:r>
      <w:r w:rsidR="006F5894" w:rsidRPr="000D0A25">
        <w:t>e kas fiskalnych</w:t>
      </w:r>
      <w:r w:rsidRPr="000D0A25">
        <w:t xml:space="preserve"> </w:t>
      </w:r>
      <w:r w:rsidR="00EE7810" w:rsidRPr="000D0A25">
        <w:t>rP</w:t>
      </w:r>
      <w:r w:rsidR="00E40093" w:rsidRPr="000D0A25">
        <w:t>OS</w:t>
      </w:r>
      <w:r w:rsidR="00960A65" w:rsidRPr="000D0A25">
        <w:t xml:space="preserve"> </w:t>
      </w:r>
      <w:r w:rsidRPr="000D0A25">
        <w:t>po spełnieniu wymogów określonych w § 8 ust. 1 umowy nabywają uprawnienia do:</w:t>
      </w:r>
    </w:p>
    <w:p w:rsidR="001543D5" w:rsidRPr="000D0A25" w:rsidRDefault="001543D5" w:rsidP="00A67DD7">
      <w:pPr>
        <w:pStyle w:val="Akapitzlist"/>
        <w:numPr>
          <w:ilvl w:val="0"/>
          <w:numId w:val="23"/>
        </w:numPr>
        <w:ind w:left="567" w:hanging="283"/>
        <w:jc w:val="both"/>
      </w:pPr>
      <w:r w:rsidRPr="000D0A25">
        <w:t xml:space="preserve">odprawy podróżnych, sprzedaży biletów na przejazd osób, przewóz rzeczy  </w:t>
      </w:r>
      <w:r w:rsidR="00960A65" w:rsidRPr="000D0A25">
        <w:t xml:space="preserve">                      </w:t>
      </w:r>
      <w:r w:rsidRPr="000D0A25">
        <w:t>i zwierząt;</w:t>
      </w:r>
    </w:p>
    <w:p w:rsidR="001543D5" w:rsidRPr="000D0A25" w:rsidRDefault="001543D5" w:rsidP="00A67DD7">
      <w:pPr>
        <w:pStyle w:val="Akapitzlist"/>
        <w:numPr>
          <w:ilvl w:val="0"/>
          <w:numId w:val="23"/>
        </w:numPr>
        <w:ind w:left="567" w:hanging="283"/>
        <w:jc w:val="both"/>
      </w:pPr>
      <w:r w:rsidRPr="000D0A25">
        <w:t xml:space="preserve">otwierania i zamykania zmian oraz drukowania raportów informacyjnych </w:t>
      </w:r>
      <w:r w:rsidR="00960A65" w:rsidRPr="000D0A25">
        <w:t xml:space="preserve">                          </w:t>
      </w:r>
      <w:r w:rsidRPr="000D0A25">
        <w:t>i rozliczeniowych  z otwarcia i zamknięcia zmian;</w:t>
      </w:r>
    </w:p>
    <w:p w:rsidR="001543D5" w:rsidRPr="000D0A25" w:rsidRDefault="001543D5" w:rsidP="00A67DD7">
      <w:pPr>
        <w:pStyle w:val="Akapitzlist"/>
        <w:numPr>
          <w:ilvl w:val="0"/>
          <w:numId w:val="23"/>
        </w:numPr>
        <w:ind w:left="567" w:hanging="283"/>
        <w:jc w:val="both"/>
      </w:pPr>
      <w:r w:rsidRPr="000D0A25">
        <w:t>drukowania raportu „Zamknięcie miesiąca” – informacyjne;</w:t>
      </w:r>
    </w:p>
    <w:p w:rsidR="001543D5" w:rsidRPr="000D0A25" w:rsidRDefault="001543D5" w:rsidP="00A67DD7">
      <w:pPr>
        <w:pStyle w:val="Akapitzlist"/>
        <w:numPr>
          <w:ilvl w:val="0"/>
          <w:numId w:val="23"/>
        </w:numPr>
        <w:ind w:left="567" w:hanging="283"/>
        <w:jc w:val="both"/>
      </w:pPr>
      <w:r w:rsidRPr="000D0A25">
        <w:t xml:space="preserve"> drukowania wykazów;</w:t>
      </w:r>
    </w:p>
    <w:p w:rsidR="001543D5" w:rsidRPr="000D0A25" w:rsidRDefault="001543D5" w:rsidP="00A67DD7">
      <w:pPr>
        <w:pStyle w:val="Akapitzlist"/>
        <w:numPr>
          <w:ilvl w:val="0"/>
          <w:numId w:val="23"/>
        </w:numPr>
        <w:ind w:left="567" w:hanging="283"/>
        <w:jc w:val="both"/>
      </w:pPr>
      <w:r w:rsidRPr="000D0A25">
        <w:t xml:space="preserve"> drukowania dobowych raportów fiskalnych.</w:t>
      </w:r>
    </w:p>
    <w:p w:rsidR="001543D5" w:rsidRPr="000D0A25" w:rsidRDefault="001543D5" w:rsidP="008E24FE">
      <w:pPr>
        <w:numPr>
          <w:ilvl w:val="0"/>
          <w:numId w:val="16"/>
        </w:numPr>
        <w:jc w:val="both"/>
      </w:pPr>
      <w:r w:rsidRPr="000D0A25">
        <w:t>Listę użytkowników elektronicznych kas biletowych (kasjerów) w miarę potrzeb uzupełnia i koryguje na pisemny wniosek WYKONAWC</w:t>
      </w:r>
      <w:r w:rsidR="000314F2" w:rsidRPr="000D0A25">
        <w:t xml:space="preserve">Y </w:t>
      </w:r>
      <w:r w:rsidRPr="000D0A25">
        <w:t xml:space="preserve">„Admin”. </w:t>
      </w:r>
    </w:p>
    <w:p w:rsidR="001543D5" w:rsidRPr="000D0A25" w:rsidRDefault="001543D5" w:rsidP="008E24FE">
      <w:pPr>
        <w:numPr>
          <w:ilvl w:val="0"/>
          <w:numId w:val="16"/>
        </w:numPr>
        <w:jc w:val="both"/>
      </w:pPr>
      <w:r w:rsidRPr="000D0A25">
        <w:t xml:space="preserve">Potrzebę zmiany na stanowisku rachunkozdawcy kas biletowych </w:t>
      </w:r>
      <w:r w:rsidR="00E40093" w:rsidRPr="000D0A25">
        <w:t>r</w:t>
      </w:r>
      <w:r w:rsidR="00960A65" w:rsidRPr="000D0A25">
        <w:t xml:space="preserve">POS </w:t>
      </w:r>
      <w:r w:rsidRPr="000D0A25">
        <w:t xml:space="preserve">WYKONAWCA zobowiązany jest zgłosić do kontrolera kasowego </w:t>
      </w:r>
      <w:r w:rsidR="00C24BD4" w:rsidRPr="000D0A25">
        <w:t xml:space="preserve">ZAMAWIAJĄCEGO </w:t>
      </w:r>
      <w:r w:rsidRPr="000D0A25">
        <w:t>w celu przeprowadzenia kontroli i przekazania kasy oraz „Adminowi” w celu dokonania stosownych zmian w bazie danych kasy</w:t>
      </w:r>
      <w:r w:rsidR="00C053D5" w:rsidRPr="000D0A25">
        <w:t xml:space="preserve"> </w:t>
      </w:r>
      <w:r w:rsidR="00B712E4" w:rsidRPr="000D0A25">
        <w:t>(termin</w:t>
      </w:r>
      <w:r w:rsidR="00C24BD4" w:rsidRPr="000D0A25">
        <w:t xml:space="preserve"> </w:t>
      </w:r>
      <w:r w:rsidR="00C053D5" w:rsidRPr="000D0A25">
        <w:t>i sposób zgłoszenia</w:t>
      </w:r>
      <w:r w:rsidR="00DD1C35" w:rsidRPr="000D0A25">
        <w:t xml:space="preserve"> opisany jest</w:t>
      </w:r>
      <w:r w:rsidR="00316973" w:rsidRPr="000D0A25">
        <w:t xml:space="preserve"> </w:t>
      </w:r>
      <w:r w:rsidR="00C053D5" w:rsidRPr="000D0A25">
        <w:t>w Instrukcji rachunkowo - kasowej SKM f-8 (F-8)</w:t>
      </w:r>
      <w:r w:rsidRPr="000D0A25">
        <w:t>.</w:t>
      </w:r>
    </w:p>
    <w:p w:rsidR="001543D5" w:rsidRPr="000D0A25" w:rsidRDefault="001543D5" w:rsidP="008E24FE">
      <w:pPr>
        <w:numPr>
          <w:ilvl w:val="0"/>
          <w:numId w:val="16"/>
        </w:numPr>
        <w:jc w:val="both"/>
      </w:pPr>
      <w:r w:rsidRPr="000D0A25">
        <w:t>WYKONAWCA zobowiązany jest umożliwić przeprowadzenie kontroli elektronicznych kas biletowych przez uprawnione organa Urzędu Skarbowego.</w:t>
      </w:r>
    </w:p>
    <w:p w:rsidR="001543D5" w:rsidRPr="000D0A25" w:rsidRDefault="001543D5" w:rsidP="00662BA7"/>
    <w:p w:rsidR="009745AD" w:rsidRPr="000D0A25" w:rsidRDefault="009745AD" w:rsidP="00662BA7"/>
    <w:p w:rsidR="001543D5" w:rsidRPr="000D0A25" w:rsidRDefault="001543D5" w:rsidP="008E24FE">
      <w:pPr>
        <w:pStyle w:val="Tekstpodstawowy"/>
        <w:widowControl w:val="0"/>
        <w:numPr>
          <w:ilvl w:val="0"/>
          <w:numId w:val="17"/>
        </w:numPr>
        <w:ind w:hanging="180"/>
        <w:jc w:val="center"/>
        <w:rPr>
          <w:rFonts w:ascii="Times New Roman" w:hAnsi="Times New Roman" w:cs="Times New Roman"/>
          <w:b/>
          <w:bCs/>
        </w:rPr>
      </w:pPr>
      <w:r w:rsidRPr="000D0A25">
        <w:rPr>
          <w:rFonts w:ascii="Times New Roman" w:hAnsi="Times New Roman" w:cs="Times New Roman"/>
          <w:b/>
          <w:bCs/>
        </w:rPr>
        <w:t>Termin obowiązywania umowy i tryb jej rozwiązania.</w:t>
      </w:r>
    </w:p>
    <w:p w:rsidR="00A330EF" w:rsidRPr="000D0A25" w:rsidRDefault="00A330EF" w:rsidP="00DD1C35">
      <w:pPr>
        <w:pStyle w:val="Tekstpodstawowy"/>
        <w:rPr>
          <w:rFonts w:ascii="Times New Roman" w:hAnsi="Times New Roman" w:cs="Times New Roman"/>
          <w:b/>
          <w:bCs/>
        </w:rPr>
      </w:pPr>
    </w:p>
    <w:p w:rsidR="001543D5" w:rsidRPr="000D0A25" w:rsidRDefault="001543D5" w:rsidP="00662BA7">
      <w:pPr>
        <w:pStyle w:val="Tekstpodstawowy"/>
        <w:jc w:val="center"/>
        <w:rPr>
          <w:rFonts w:ascii="Times New Roman" w:hAnsi="Times New Roman" w:cs="Times New Roman"/>
          <w:b/>
          <w:bCs/>
        </w:rPr>
      </w:pPr>
      <w:r w:rsidRPr="000D0A25">
        <w:rPr>
          <w:rFonts w:ascii="Times New Roman" w:hAnsi="Times New Roman" w:cs="Times New Roman"/>
          <w:b/>
          <w:bCs/>
        </w:rPr>
        <w:t>§ 18</w:t>
      </w:r>
    </w:p>
    <w:p w:rsidR="002D79B8" w:rsidRPr="000D0A25" w:rsidRDefault="00EB0F00" w:rsidP="002D79B8">
      <w:pPr>
        <w:pStyle w:val="Tekstpodstawowy"/>
        <w:widowControl w:val="0"/>
        <w:numPr>
          <w:ilvl w:val="0"/>
          <w:numId w:val="42"/>
        </w:numPr>
        <w:ind w:left="426" w:hanging="426"/>
        <w:jc w:val="both"/>
        <w:rPr>
          <w:rFonts w:ascii="Times New Roman" w:hAnsi="Times New Roman" w:cs="Times New Roman"/>
        </w:rPr>
      </w:pPr>
      <w:r w:rsidRPr="000D0A25">
        <w:rPr>
          <w:rFonts w:ascii="Times New Roman" w:hAnsi="Times New Roman" w:cs="Times New Roman"/>
        </w:rPr>
        <w:t xml:space="preserve">Umowa obowiązuje przez </w:t>
      </w:r>
      <w:r w:rsidR="001543D5" w:rsidRPr="000D0A25">
        <w:rPr>
          <w:rFonts w:ascii="Times New Roman" w:hAnsi="Times New Roman" w:cs="Times New Roman"/>
        </w:rPr>
        <w:t xml:space="preserve">czas określony </w:t>
      </w:r>
      <w:r w:rsidR="006D32BC" w:rsidRPr="000D0A25">
        <w:rPr>
          <w:rFonts w:ascii="Times New Roman" w:hAnsi="Times New Roman" w:cs="Times New Roman"/>
        </w:rPr>
        <w:t xml:space="preserve">tj. </w:t>
      </w:r>
      <w:r w:rsidR="00B712E4" w:rsidRPr="000D0A25">
        <w:rPr>
          <w:rFonts w:ascii="Times New Roman" w:hAnsi="Times New Roman" w:cs="Times New Roman"/>
        </w:rPr>
        <w:t>12 miesięcy od dnia zawarcia umowy</w:t>
      </w:r>
      <w:r w:rsidR="006D32BC" w:rsidRPr="000D0A25">
        <w:rPr>
          <w:rFonts w:ascii="Times New Roman" w:hAnsi="Times New Roman" w:cs="Times New Roman"/>
        </w:rPr>
        <w:t>.</w:t>
      </w:r>
      <w:r w:rsidR="001543D5" w:rsidRPr="000D0A25">
        <w:rPr>
          <w:rFonts w:ascii="Times New Roman" w:hAnsi="Times New Roman" w:cs="Times New Roman"/>
        </w:rPr>
        <w:t xml:space="preserve"> </w:t>
      </w:r>
      <w:r w:rsidR="00C24BD4" w:rsidRPr="000D0A25">
        <w:rPr>
          <w:rFonts w:ascii="Times New Roman" w:hAnsi="Times New Roman" w:cs="Times New Roman"/>
        </w:rPr>
        <w:t xml:space="preserve">ZAMAWIAJĄCY </w:t>
      </w:r>
      <w:r w:rsidR="001543D5" w:rsidRPr="000D0A25">
        <w:rPr>
          <w:rFonts w:ascii="Times New Roman" w:hAnsi="Times New Roman" w:cs="Times New Roman"/>
        </w:rPr>
        <w:t xml:space="preserve">zastrzega sobie prawo do </w:t>
      </w:r>
      <w:r w:rsidRPr="000D0A25">
        <w:rPr>
          <w:rFonts w:ascii="Times New Roman" w:hAnsi="Times New Roman" w:cs="Times New Roman"/>
        </w:rPr>
        <w:t>wypowiedzenia umowy</w:t>
      </w:r>
      <w:r w:rsidR="00C24BD4" w:rsidRPr="000D0A25">
        <w:rPr>
          <w:rFonts w:ascii="Times New Roman" w:hAnsi="Times New Roman" w:cs="Times New Roman"/>
        </w:rPr>
        <w:t xml:space="preserve"> </w:t>
      </w:r>
      <w:r w:rsidR="001543D5" w:rsidRPr="000D0A25">
        <w:rPr>
          <w:rFonts w:ascii="Times New Roman" w:hAnsi="Times New Roman" w:cs="Times New Roman"/>
        </w:rPr>
        <w:t xml:space="preserve">z winy </w:t>
      </w:r>
      <w:r w:rsidR="001543D5" w:rsidRPr="000D0A25">
        <w:rPr>
          <w:rFonts w:ascii="Times New Roman" w:hAnsi="Times New Roman" w:cs="Times New Roman"/>
        </w:rPr>
        <w:lastRenderedPageBreak/>
        <w:t>WYKONAWC</w:t>
      </w:r>
      <w:r w:rsidR="000314F2" w:rsidRPr="000D0A25">
        <w:rPr>
          <w:rFonts w:ascii="Times New Roman" w:hAnsi="Times New Roman" w:cs="Times New Roman"/>
        </w:rPr>
        <w:t>Y</w:t>
      </w:r>
      <w:r w:rsidR="003D2698" w:rsidRPr="000D0A25">
        <w:rPr>
          <w:rFonts w:ascii="Times New Roman" w:hAnsi="Times New Roman" w:cs="Times New Roman"/>
        </w:rPr>
        <w:t xml:space="preserve"> </w:t>
      </w:r>
      <w:r w:rsidR="001543D5" w:rsidRPr="000D0A25">
        <w:rPr>
          <w:rFonts w:ascii="Times New Roman" w:hAnsi="Times New Roman" w:cs="Times New Roman"/>
        </w:rPr>
        <w:t>w try</w:t>
      </w:r>
      <w:r w:rsidR="00367D4D" w:rsidRPr="000D0A25">
        <w:rPr>
          <w:rFonts w:ascii="Times New Roman" w:hAnsi="Times New Roman" w:cs="Times New Roman"/>
        </w:rPr>
        <w:t xml:space="preserve">bie natychmiastowym w przypadku </w:t>
      </w:r>
      <w:r w:rsidR="001543D5" w:rsidRPr="000D0A25">
        <w:rPr>
          <w:rFonts w:ascii="Times New Roman" w:hAnsi="Times New Roman" w:cs="Times New Roman"/>
        </w:rPr>
        <w:t xml:space="preserve">naruszenia przez WYKONAWCĘ warunków umowy, a w szczególności: </w:t>
      </w:r>
      <w:r w:rsidR="00316973" w:rsidRPr="000D0A25">
        <w:rPr>
          <w:rFonts w:ascii="Times New Roman" w:hAnsi="Times New Roman" w:cs="Times New Roman"/>
        </w:rPr>
        <w:t xml:space="preserve">                   </w:t>
      </w:r>
    </w:p>
    <w:p w:rsidR="001543D5"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w przypadku nieprawidłowego i nieterminowego  przekazywania wpływów ze sprzedaży biletów  będących przedmiotem umowy;</w:t>
      </w:r>
    </w:p>
    <w:p w:rsidR="001543D5"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stwierdzenia w toku kontroli materiału kasowego ukrywania przez WYKONAWCĘ faktycznie osiągniętych obrotów ze sprzedaży biletów;</w:t>
      </w:r>
    </w:p>
    <w:p w:rsidR="001543D5"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stwierdzenia sprzedaży sfałszowanych biletów;</w:t>
      </w:r>
    </w:p>
    <w:p w:rsidR="001543D5"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prowadzenia sprzedaży przez osoby nieuprawnione;</w:t>
      </w:r>
    </w:p>
    <w:p w:rsidR="001543D5"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 xml:space="preserve">popełnienia przez WYKONAWCĘ w czasie trwania umowy przestępstwa związanego z prowadzoną działalnością podstawową  określoną w </w:t>
      </w:r>
      <w:r w:rsidRPr="000D0A25">
        <w:rPr>
          <w:rFonts w:ascii="Times New Roman" w:hAnsi="Times New Roman" w:cs="Times New Roman"/>
          <w:bCs/>
        </w:rPr>
        <w:t>§1;</w:t>
      </w:r>
    </w:p>
    <w:p w:rsidR="001543D5"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działania na szkodę klientów SKM;</w:t>
      </w:r>
    </w:p>
    <w:p w:rsidR="00B62721" w:rsidRPr="000D0A25" w:rsidRDefault="001543D5"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nieprzestrzegania postanowień §1 i §2 niniejszej umowy</w:t>
      </w:r>
      <w:r w:rsidR="00B62721" w:rsidRPr="000D0A25">
        <w:rPr>
          <w:rFonts w:ascii="Times New Roman" w:hAnsi="Times New Roman" w:cs="Times New Roman"/>
        </w:rPr>
        <w:t>,</w:t>
      </w:r>
    </w:p>
    <w:p w:rsidR="00B62721" w:rsidRPr="000D0A25" w:rsidRDefault="00B62721" w:rsidP="002D79B8">
      <w:pPr>
        <w:pStyle w:val="Tekstpodstawowy"/>
        <w:widowControl w:val="0"/>
        <w:numPr>
          <w:ilvl w:val="2"/>
          <w:numId w:val="57"/>
        </w:numPr>
        <w:ind w:left="1134" w:hanging="141"/>
        <w:jc w:val="both"/>
        <w:rPr>
          <w:rFonts w:ascii="Times New Roman" w:hAnsi="Times New Roman" w:cs="Times New Roman"/>
        </w:rPr>
      </w:pPr>
      <w:r w:rsidRPr="000D0A25">
        <w:rPr>
          <w:rFonts w:ascii="Times New Roman" w:hAnsi="Times New Roman" w:cs="Times New Roman"/>
        </w:rPr>
        <w:t xml:space="preserve">trzykrotnego stwierdzenia </w:t>
      </w:r>
      <w:r w:rsidR="00486DEE" w:rsidRPr="000D0A25">
        <w:rPr>
          <w:rFonts w:ascii="Times New Roman" w:hAnsi="Times New Roman" w:cs="Times New Roman"/>
        </w:rPr>
        <w:t xml:space="preserve">niezatrudnienia </w:t>
      </w:r>
      <w:r w:rsidRPr="000D0A25">
        <w:rPr>
          <w:rFonts w:ascii="Times New Roman" w:hAnsi="Times New Roman" w:cs="Times New Roman"/>
        </w:rPr>
        <w:t xml:space="preserve">przez WYKONAWCĘ lub Podwykonawcę </w:t>
      </w:r>
      <w:r w:rsidR="00486DEE" w:rsidRPr="000D0A25">
        <w:rPr>
          <w:rFonts w:ascii="Times New Roman" w:hAnsi="Times New Roman" w:cs="Times New Roman"/>
        </w:rPr>
        <w:t>osób wykonujących czynności w zakresie sprzedaży biletów na umowę o pracę</w:t>
      </w:r>
      <w:r w:rsidRPr="000D0A25">
        <w:rPr>
          <w:rFonts w:ascii="Times New Roman" w:hAnsi="Times New Roman" w:cs="Times New Roman"/>
        </w:rPr>
        <w:t>.</w:t>
      </w:r>
    </w:p>
    <w:p w:rsidR="001543D5" w:rsidRPr="000D0A25" w:rsidRDefault="00C24BD4" w:rsidP="00A67DD7">
      <w:pPr>
        <w:pStyle w:val="Tekstpodstawowy"/>
        <w:numPr>
          <w:ilvl w:val="0"/>
          <w:numId w:val="43"/>
        </w:numPr>
        <w:ind w:left="426" w:hanging="426"/>
        <w:jc w:val="both"/>
        <w:rPr>
          <w:rFonts w:ascii="Times New Roman" w:hAnsi="Times New Roman" w:cs="Times New Roman"/>
          <w:color w:val="000000" w:themeColor="text1"/>
        </w:rPr>
      </w:pPr>
      <w:bookmarkStart w:id="1" w:name="_GoBack"/>
      <w:bookmarkEnd w:id="1"/>
      <w:r w:rsidRPr="000D0A25">
        <w:rPr>
          <w:rFonts w:ascii="Times New Roman" w:hAnsi="Times New Roman" w:cs="Times New Roman"/>
        </w:rPr>
        <w:t xml:space="preserve">ZAMAWIAJĄCY </w:t>
      </w:r>
      <w:r w:rsidR="001543D5" w:rsidRPr="000D0A25">
        <w:rPr>
          <w:rFonts w:ascii="Times New Roman" w:hAnsi="Times New Roman" w:cs="Times New Roman"/>
        </w:rPr>
        <w:t xml:space="preserve">zastrzega sobie prawo do rozwiązania niniejszej umowy </w:t>
      </w:r>
      <w:r w:rsidRPr="000D0A25">
        <w:rPr>
          <w:rFonts w:ascii="Times New Roman" w:hAnsi="Times New Roman" w:cs="Times New Roman"/>
        </w:rPr>
        <w:t xml:space="preserve">                    </w:t>
      </w:r>
      <w:r w:rsidR="001543D5" w:rsidRPr="000D0A25">
        <w:rPr>
          <w:rFonts w:ascii="Times New Roman" w:hAnsi="Times New Roman" w:cs="Times New Roman"/>
        </w:rPr>
        <w:t>w całości lub</w:t>
      </w:r>
      <w:r w:rsidR="00316973" w:rsidRPr="000D0A25">
        <w:rPr>
          <w:rFonts w:ascii="Times New Roman" w:hAnsi="Times New Roman" w:cs="Times New Roman"/>
        </w:rPr>
        <w:t xml:space="preserve"> </w:t>
      </w:r>
      <w:r w:rsidRPr="000D0A25">
        <w:rPr>
          <w:rFonts w:ascii="Times New Roman" w:hAnsi="Times New Roman" w:cs="Times New Roman"/>
        </w:rPr>
        <w:t>w</w:t>
      </w:r>
      <w:r w:rsidR="001543D5" w:rsidRPr="000D0A25">
        <w:rPr>
          <w:rFonts w:ascii="Times New Roman" w:hAnsi="Times New Roman" w:cs="Times New Roman"/>
        </w:rPr>
        <w:t xml:space="preserve"> części (np. na pojedynczą kasę biletową) z </w:t>
      </w:r>
      <w:r w:rsidR="002D79B8" w:rsidRPr="000D0A25">
        <w:rPr>
          <w:rFonts w:ascii="Times New Roman" w:hAnsi="Times New Roman" w:cs="Times New Roman"/>
        </w:rPr>
        <w:t>30</w:t>
      </w:r>
      <w:r w:rsidR="001543D5" w:rsidRPr="000D0A25">
        <w:rPr>
          <w:rFonts w:ascii="Times New Roman" w:hAnsi="Times New Roman" w:cs="Times New Roman"/>
        </w:rPr>
        <w:t xml:space="preserve"> dniowym </w:t>
      </w:r>
      <w:r w:rsidR="001543D5" w:rsidRPr="000D0A25">
        <w:rPr>
          <w:rFonts w:ascii="Times New Roman" w:hAnsi="Times New Roman" w:cs="Times New Roman"/>
          <w:color w:val="000000" w:themeColor="text1"/>
        </w:rPr>
        <w:t>wypowiedzeniem, w przypadku gdy realizacja przedmiotu umowy, nie będzie możliwa ze względu na brak możliwości prowadzenia działalności w pomieszczeniu kasowym spowodowanej np. jego remontem, rozbiórką, zakończeniem umowy najmu itp.</w:t>
      </w:r>
    </w:p>
    <w:p w:rsidR="001543D5" w:rsidRPr="000D0A25" w:rsidRDefault="00C24BD4" w:rsidP="00A67DD7">
      <w:pPr>
        <w:pStyle w:val="Tekstpodstawowy"/>
        <w:numPr>
          <w:ilvl w:val="0"/>
          <w:numId w:val="43"/>
        </w:numPr>
        <w:ind w:left="426" w:hanging="426"/>
        <w:jc w:val="both"/>
        <w:rPr>
          <w:rFonts w:ascii="Times New Roman" w:hAnsi="Times New Roman" w:cs="Times New Roman"/>
          <w:color w:val="000000" w:themeColor="text1"/>
        </w:rPr>
      </w:pPr>
      <w:r w:rsidRPr="000D0A25">
        <w:rPr>
          <w:rFonts w:ascii="Times New Roman" w:hAnsi="Times New Roman" w:cs="Times New Roman"/>
          <w:color w:val="000000" w:themeColor="text1"/>
        </w:rPr>
        <w:t xml:space="preserve">ZAMAWIAJĄCY </w:t>
      </w:r>
      <w:r w:rsidR="001543D5" w:rsidRPr="000D0A25">
        <w:rPr>
          <w:rFonts w:ascii="Times New Roman" w:hAnsi="Times New Roman" w:cs="Times New Roman"/>
          <w:color w:val="000000" w:themeColor="text1"/>
        </w:rPr>
        <w:t>ma prawo rozwiązać niniejsz</w:t>
      </w:r>
      <w:r w:rsidR="00DA1CC2" w:rsidRPr="000D0A25">
        <w:rPr>
          <w:rFonts w:ascii="Times New Roman" w:hAnsi="Times New Roman" w:cs="Times New Roman"/>
          <w:color w:val="000000" w:themeColor="text1"/>
        </w:rPr>
        <w:t>ą</w:t>
      </w:r>
      <w:r w:rsidR="001543D5" w:rsidRPr="000D0A25">
        <w:rPr>
          <w:rFonts w:ascii="Times New Roman" w:hAnsi="Times New Roman" w:cs="Times New Roman"/>
          <w:color w:val="000000" w:themeColor="text1"/>
        </w:rPr>
        <w:t xml:space="preserve">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t>
      </w:r>
      <w:r w:rsidRPr="000D0A25">
        <w:rPr>
          <w:rFonts w:ascii="Times New Roman" w:hAnsi="Times New Roman" w:cs="Times New Roman"/>
          <w:color w:val="000000" w:themeColor="text1"/>
        </w:rPr>
        <w:t xml:space="preserve"> </w:t>
      </w:r>
      <w:r w:rsidR="001543D5" w:rsidRPr="000D0A25">
        <w:rPr>
          <w:rFonts w:ascii="Times New Roman" w:hAnsi="Times New Roman" w:cs="Times New Roman"/>
          <w:color w:val="000000" w:themeColor="text1"/>
        </w:rPr>
        <w:t>w Trójmieście sp. z o.o.</w:t>
      </w:r>
    </w:p>
    <w:p w:rsidR="00DA1CC2" w:rsidRPr="000D0A25" w:rsidRDefault="00C24BD4" w:rsidP="00A67DD7">
      <w:pPr>
        <w:pStyle w:val="Tekstpodstawowy"/>
        <w:numPr>
          <w:ilvl w:val="0"/>
          <w:numId w:val="43"/>
        </w:numPr>
        <w:ind w:left="426" w:hanging="426"/>
        <w:jc w:val="both"/>
        <w:rPr>
          <w:rFonts w:ascii="Times New Roman" w:hAnsi="Times New Roman" w:cs="Times New Roman"/>
          <w:color w:val="000000" w:themeColor="text1"/>
        </w:rPr>
      </w:pPr>
      <w:r w:rsidRPr="000D0A25">
        <w:rPr>
          <w:rFonts w:ascii="Times New Roman" w:hAnsi="Times New Roman" w:cs="Times New Roman"/>
          <w:color w:val="000000" w:themeColor="text1"/>
        </w:rPr>
        <w:t xml:space="preserve">ZAMAWIAJĄCY </w:t>
      </w:r>
      <w:r w:rsidR="00DA1CC2" w:rsidRPr="000D0A25">
        <w:rPr>
          <w:rFonts w:ascii="Times New Roman" w:hAnsi="Times New Roman" w:cs="Times New Roman"/>
          <w:color w:val="000000" w:themeColor="text1"/>
        </w:rPr>
        <w:t xml:space="preserve">zastrzega sobie prawo do </w:t>
      </w:r>
      <w:r w:rsidR="002D79B8" w:rsidRPr="000D0A25">
        <w:rPr>
          <w:rFonts w:ascii="Times New Roman" w:hAnsi="Times New Roman" w:cs="Times New Roman"/>
          <w:color w:val="000000" w:themeColor="text1"/>
        </w:rPr>
        <w:t>wypowiedzenia</w:t>
      </w:r>
      <w:r w:rsidR="00DA1CC2" w:rsidRPr="000D0A25">
        <w:rPr>
          <w:rFonts w:ascii="Times New Roman" w:hAnsi="Times New Roman" w:cs="Times New Roman"/>
          <w:color w:val="000000" w:themeColor="text1"/>
        </w:rPr>
        <w:t xml:space="preserve"> </w:t>
      </w:r>
      <w:r w:rsidR="006A2D9D" w:rsidRPr="000D0A25">
        <w:rPr>
          <w:rFonts w:ascii="Times New Roman" w:hAnsi="Times New Roman" w:cs="Times New Roman"/>
          <w:color w:val="000000" w:themeColor="text1"/>
        </w:rPr>
        <w:t xml:space="preserve">w całości lub części </w:t>
      </w:r>
      <w:r w:rsidR="00DA1CC2" w:rsidRPr="000D0A25">
        <w:rPr>
          <w:rFonts w:ascii="Times New Roman" w:hAnsi="Times New Roman" w:cs="Times New Roman"/>
          <w:color w:val="000000" w:themeColor="text1"/>
        </w:rPr>
        <w:t xml:space="preserve">niniejszej umowy </w:t>
      </w:r>
      <w:r w:rsidR="00E14218" w:rsidRPr="000D0A25">
        <w:rPr>
          <w:rFonts w:ascii="Times New Roman" w:hAnsi="Times New Roman" w:cs="Times New Roman"/>
          <w:color w:val="000000" w:themeColor="text1"/>
        </w:rPr>
        <w:t xml:space="preserve">w przypadku zmiany </w:t>
      </w:r>
      <w:r w:rsidR="002D79B8" w:rsidRPr="000D0A25">
        <w:rPr>
          <w:rFonts w:ascii="Times New Roman" w:hAnsi="Times New Roman" w:cs="Times New Roman"/>
          <w:color w:val="000000" w:themeColor="text1"/>
        </w:rPr>
        <w:t>obszaru obsługiwanego przez Zamawiającego jako przewoźnika kolejowego.</w:t>
      </w:r>
    </w:p>
    <w:p w:rsidR="002D79B8" w:rsidRPr="000D0A25" w:rsidRDefault="002D79B8" w:rsidP="00A67DD7">
      <w:pPr>
        <w:pStyle w:val="Tekstpodstawowy"/>
        <w:numPr>
          <w:ilvl w:val="0"/>
          <w:numId w:val="43"/>
        </w:numPr>
        <w:ind w:left="426" w:hanging="426"/>
        <w:jc w:val="both"/>
        <w:rPr>
          <w:rFonts w:ascii="Times New Roman" w:hAnsi="Times New Roman" w:cs="Times New Roman"/>
        </w:rPr>
      </w:pPr>
      <w:r w:rsidRPr="000D0A25">
        <w:rPr>
          <w:rFonts w:ascii="Times New Roman" w:hAnsi="Times New Roman" w:cs="Times New Roman"/>
          <w:color w:val="000000" w:themeColor="text1"/>
        </w:rPr>
        <w:t xml:space="preserve">W przypadku wypowiedzenia umowy w myśl postanowień ustępów poprzedzających </w:t>
      </w:r>
      <w:r w:rsidR="00EE2AF3" w:rsidRPr="000D0A25">
        <w:rPr>
          <w:rFonts w:ascii="Times New Roman" w:hAnsi="Times New Roman" w:cs="Times New Roman"/>
          <w:color w:val="000000" w:themeColor="text1"/>
        </w:rPr>
        <w:t xml:space="preserve">lub §23 ust. 6 </w:t>
      </w:r>
      <w:r w:rsidRPr="000D0A25">
        <w:rPr>
          <w:rFonts w:ascii="Times New Roman" w:hAnsi="Times New Roman" w:cs="Times New Roman"/>
          <w:color w:val="000000" w:themeColor="text1"/>
        </w:rPr>
        <w:t>WYKONAWCY nie przysługują żadne roszczenia w stosunku do</w:t>
      </w:r>
      <w:r w:rsidRPr="000D0A25">
        <w:rPr>
          <w:rFonts w:ascii="Times New Roman" w:hAnsi="Times New Roman" w:cs="Times New Roman"/>
        </w:rPr>
        <w:t xml:space="preserve"> </w:t>
      </w:r>
      <w:r w:rsidR="00EE2AF3" w:rsidRPr="000D0A25">
        <w:rPr>
          <w:rFonts w:ascii="Times New Roman" w:hAnsi="Times New Roman" w:cs="Times New Roman"/>
        </w:rPr>
        <w:t>Zamawiającego, w szczególności o zapłatę wynagrodzenia, odszkodowanie lub zwrot wydatków.</w:t>
      </w:r>
    </w:p>
    <w:p w:rsidR="00D227AF" w:rsidRPr="000D0A25" w:rsidRDefault="00D227AF" w:rsidP="004B7E48">
      <w:pPr>
        <w:pStyle w:val="Tekstpodstawowy"/>
        <w:ind w:left="426"/>
        <w:jc w:val="both"/>
        <w:rPr>
          <w:rFonts w:ascii="Times New Roman" w:hAnsi="Times New Roman" w:cs="Times New Roman"/>
        </w:rPr>
      </w:pPr>
    </w:p>
    <w:p w:rsidR="00F75888" w:rsidRPr="000D0A25" w:rsidRDefault="00F75888" w:rsidP="00D67FF6">
      <w:pPr>
        <w:pStyle w:val="Tekstpodstawowy"/>
        <w:jc w:val="both"/>
        <w:rPr>
          <w:rFonts w:ascii="Times New Roman" w:hAnsi="Times New Roman" w:cs="Times New Roman"/>
        </w:rPr>
      </w:pPr>
    </w:p>
    <w:p w:rsidR="001543D5" w:rsidRPr="000D0A25" w:rsidRDefault="001543D5" w:rsidP="008E24FE">
      <w:pPr>
        <w:pStyle w:val="Tekstpodstawowy"/>
        <w:widowControl w:val="0"/>
        <w:numPr>
          <w:ilvl w:val="0"/>
          <w:numId w:val="17"/>
        </w:numPr>
        <w:jc w:val="center"/>
        <w:rPr>
          <w:rFonts w:ascii="Times New Roman" w:hAnsi="Times New Roman" w:cs="Times New Roman"/>
          <w:b/>
          <w:bCs/>
        </w:rPr>
      </w:pPr>
      <w:r w:rsidRPr="000D0A25">
        <w:rPr>
          <w:rFonts w:ascii="Times New Roman" w:hAnsi="Times New Roman" w:cs="Times New Roman"/>
          <w:b/>
          <w:bCs/>
        </w:rPr>
        <w:t>Pozostałe postanowienia</w:t>
      </w:r>
    </w:p>
    <w:p w:rsidR="001543D5" w:rsidRPr="000D0A25" w:rsidRDefault="001543D5" w:rsidP="00662BA7">
      <w:pPr>
        <w:jc w:val="both"/>
      </w:pPr>
    </w:p>
    <w:p w:rsidR="001543D5" w:rsidRPr="000D0A25" w:rsidRDefault="001543D5" w:rsidP="00662BA7">
      <w:pPr>
        <w:jc w:val="center"/>
        <w:rPr>
          <w:b/>
          <w:bCs/>
        </w:rPr>
      </w:pPr>
      <w:r w:rsidRPr="000D0A25">
        <w:rPr>
          <w:b/>
          <w:bCs/>
        </w:rPr>
        <w:t>§19</w:t>
      </w:r>
    </w:p>
    <w:p w:rsidR="001543D5" w:rsidRPr="000D0A25" w:rsidRDefault="001543D5" w:rsidP="00A67DD7">
      <w:pPr>
        <w:pStyle w:val="Akapitzlist"/>
        <w:numPr>
          <w:ilvl w:val="3"/>
          <w:numId w:val="49"/>
        </w:numPr>
        <w:ind w:left="284" w:hanging="284"/>
        <w:jc w:val="both"/>
      </w:pPr>
      <w:r w:rsidRPr="000D0A25">
        <w:t>Dopuszcza się możliwość dokonania zmiany postanowień umowy w następujących przypadkach:</w:t>
      </w:r>
    </w:p>
    <w:p w:rsidR="001543D5" w:rsidRPr="000D0A25" w:rsidRDefault="001543D5" w:rsidP="00A67DD7">
      <w:pPr>
        <w:pStyle w:val="Akapitzlist"/>
        <w:numPr>
          <w:ilvl w:val="0"/>
          <w:numId w:val="33"/>
        </w:numPr>
        <w:ind w:left="709" w:hanging="284"/>
        <w:jc w:val="both"/>
      </w:pPr>
      <w:r w:rsidRPr="000D0A25">
        <w:t>zmiany godzin otwarcia kas biletowych</w:t>
      </w:r>
      <w:r w:rsidR="00EE2AF3" w:rsidRPr="000D0A25">
        <w:t xml:space="preserve"> w razie potrzeby usprawnienia obsługi podróżnych</w:t>
      </w:r>
      <w:r w:rsidRPr="000D0A25">
        <w:t>;</w:t>
      </w:r>
    </w:p>
    <w:p w:rsidR="003A52EC" w:rsidRPr="000D0A25" w:rsidRDefault="003A52EC" w:rsidP="00A67DD7">
      <w:pPr>
        <w:pStyle w:val="Akapitzlist"/>
        <w:numPr>
          <w:ilvl w:val="0"/>
          <w:numId w:val="33"/>
        </w:numPr>
        <w:ind w:left="709" w:hanging="284"/>
        <w:jc w:val="both"/>
      </w:pPr>
      <w:r w:rsidRPr="000D0A25">
        <w:t>zmniejszenia lub zwiększenia ilości kas fiskalnych w kasie biletowej</w:t>
      </w:r>
      <w:r w:rsidR="00EE2AF3" w:rsidRPr="000D0A25">
        <w:t xml:space="preserve"> w razie potrzeby usprawnienia obsługi podróżnych</w:t>
      </w:r>
      <w:r w:rsidRPr="000D0A25">
        <w:t>;</w:t>
      </w:r>
    </w:p>
    <w:p w:rsidR="00DD1C35" w:rsidRPr="000D0A25" w:rsidRDefault="00DD1C35" w:rsidP="00A67DD7">
      <w:pPr>
        <w:pStyle w:val="Akapitzlist"/>
        <w:numPr>
          <w:ilvl w:val="0"/>
          <w:numId w:val="33"/>
        </w:numPr>
        <w:ind w:left="709" w:hanging="284"/>
        <w:jc w:val="both"/>
      </w:pPr>
      <w:r w:rsidRPr="000D0A25">
        <w:t>zmiany staw</w:t>
      </w:r>
      <w:r w:rsidR="004301B2" w:rsidRPr="000D0A25">
        <w:t>e</w:t>
      </w:r>
      <w:r w:rsidR="00ED6896" w:rsidRPr="000D0A25">
        <w:t>k podatku od towarów i usług</w:t>
      </w:r>
      <w:r w:rsidRPr="000D0A25">
        <w:t>;</w:t>
      </w:r>
    </w:p>
    <w:p w:rsidR="00ED6896" w:rsidRPr="000D0A25" w:rsidRDefault="00ED6896" w:rsidP="00A67DD7">
      <w:pPr>
        <w:pStyle w:val="Akapitzlist"/>
        <w:numPr>
          <w:ilvl w:val="0"/>
          <w:numId w:val="33"/>
        </w:numPr>
        <w:ind w:left="709" w:hanging="284"/>
        <w:jc w:val="both"/>
      </w:pPr>
      <w:r w:rsidRPr="000D0A25">
        <w:t>zmiany wysokości minimalnego wynagrodzenia za pracę ustalonego na podstawie art. 2 ust. 3-5 ustawy z dnia 10 października 2002 r. o minimalnym wynagrodzeniu za pracę</w:t>
      </w:r>
      <w:r w:rsidR="002A77A3" w:rsidRPr="000D0A25">
        <w:t>;</w:t>
      </w:r>
      <w:r w:rsidRPr="000D0A25">
        <w:t xml:space="preserve"> </w:t>
      </w:r>
    </w:p>
    <w:p w:rsidR="002A77A3" w:rsidRPr="000D0A25" w:rsidRDefault="002A77A3" w:rsidP="00A67DD7">
      <w:pPr>
        <w:pStyle w:val="Akapitzlist"/>
        <w:numPr>
          <w:ilvl w:val="0"/>
          <w:numId w:val="33"/>
        </w:numPr>
        <w:ind w:left="709" w:hanging="284"/>
        <w:jc w:val="both"/>
      </w:pPr>
      <w:r w:rsidRPr="000D0A25">
        <w:t>zmiany zasad podlegania ubezpieczeniom społecznym lub ubezpieczeniu zdrowotnemu lub wysokości stawki składki na ubezpieczenie społeczne lub zdrowotne;</w:t>
      </w:r>
    </w:p>
    <w:p w:rsidR="00D24031" w:rsidRPr="000D0A25" w:rsidRDefault="00D24031" w:rsidP="00A67DD7">
      <w:pPr>
        <w:pStyle w:val="Akapitzlist"/>
        <w:numPr>
          <w:ilvl w:val="0"/>
          <w:numId w:val="33"/>
        </w:numPr>
        <w:ind w:left="709" w:hanging="284"/>
        <w:jc w:val="both"/>
      </w:pPr>
      <w:r w:rsidRPr="000D0A25">
        <w:lastRenderedPageBreak/>
        <w:t>zmiany postanowień §10 ust. 2</w:t>
      </w:r>
      <w:r w:rsidR="00DD3B71" w:rsidRPr="000D0A25">
        <w:t>,</w:t>
      </w:r>
      <w:r w:rsidRPr="000D0A25">
        <w:t xml:space="preserve"> tj. wprowadzenia większej, mniejszej  częstotliwości wpłat lub zmiany zasad wpłat.</w:t>
      </w:r>
    </w:p>
    <w:p w:rsidR="00DD3B71" w:rsidRPr="000D0A25" w:rsidRDefault="00DD3B71" w:rsidP="00A67DD7">
      <w:pPr>
        <w:numPr>
          <w:ilvl w:val="0"/>
          <w:numId w:val="50"/>
        </w:numPr>
        <w:tabs>
          <w:tab w:val="left" w:pos="284"/>
          <w:tab w:val="left" w:pos="10566"/>
        </w:tabs>
        <w:suppressAutoHyphens/>
        <w:ind w:left="284" w:hanging="284"/>
        <w:jc w:val="both"/>
        <w:rPr>
          <w:lang w:eastAsia="ar-SA"/>
        </w:rPr>
      </w:pPr>
      <w:r w:rsidRPr="000D0A25">
        <w:rPr>
          <w:lang w:eastAsia="ar-SA"/>
        </w:rPr>
        <w:t xml:space="preserve">W przypadkach określonych w ust. 1 pkt 4 i 5 zmiana umowy nastąpi po wykazaniu przez Wykonawcę, iż miały one wpływ na wysokość ponoszonych przez niego kosztów związanych z realizacją usługi. Zmiana wynagrodzenia nastąpi w wysokości odpowiedniej do wzrostu kosztu </w:t>
      </w:r>
      <w:r w:rsidR="00DD0933" w:rsidRPr="000D0A25">
        <w:rPr>
          <w:lang w:eastAsia="ar-SA"/>
        </w:rPr>
        <w:t>świadczenia usługi.</w:t>
      </w:r>
    </w:p>
    <w:p w:rsidR="00772867" w:rsidRPr="000D0A25" w:rsidRDefault="00772867" w:rsidP="00A67DD7">
      <w:pPr>
        <w:numPr>
          <w:ilvl w:val="0"/>
          <w:numId w:val="50"/>
        </w:numPr>
        <w:tabs>
          <w:tab w:val="left" w:pos="284"/>
          <w:tab w:val="left" w:pos="10566"/>
        </w:tabs>
        <w:suppressAutoHyphens/>
        <w:ind w:left="284" w:hanging="284"/>
        <w:jc w:val="both"/>
        <w:rPr>
          <w:lang w:eastAsia="ar-SA"/>
        </w:rPr>
      </w:pPr>
      <w:r w:rsidRPr="000D0A25">
        <w:rPr>
          <w:lang w:eastAsia="ar-SA"/>
        </w:rPr>
        <w:t xml:space="preserve">Ze strony </w:t>
      </w:r>
      <w:r w:rsidR="00C24BD4" w:rsidRPr="000D0A25">
        <w:rPr>
          <w:bCs/>
          <w:lang w:eastAsia="ar-SA"/>
        </w:rPr>
        <w:t xml:space="preserve">ZAMAWIAJĄCEGO </w:t>
      </w:r>
      <w:r w:rsidRPr="000D0A25">
        <w:rPr>
          <w:lang w:eastAsia="ar-SA"/>
        </w:rPr>
        <w:t>za wykonanie przedm</w:t>
      </w:r>
      <w:r w:rsidR="00C24BD4" w:rsidRPr="000D0A25">
        <w:rPr>
          <w:lang w:eastAsia="ar-SA"/>
        </w:rPr>
        <w:t>iotu umowy odpowiedzialny jest</w:t>
      </w:r>
      <w:r w:rsidR="00316973" w:rsidRPr="000D0A25">
        <w:rPr>
          <w:lang w:eastAsia="ar-SA"/>
        </w:rPr>
        <w:t xml:space="preserve"> </w:t>
      </w:r>
      <w:r w:rsidR="00C24BD4" w:rsidRPr="000D0A25">
        <w:rPr>
          <w:lang w:eastAsia="ar-SA"/>
        </w:rPr>
        <w:t xml:space="preserve">p. .........................., </w:t>
      </w:r>
      <w:r w:rsidRPr="000D0A25">
        <w:rPr>
          <w:lang w:eastAsia="ar-SA"/>
        </w:rPr>
        <w:t>tel. …………………</w:t>
      </w:r>
      <w:r w:rsidR="00C24BD4" w:rsidRPr="000D0A25">
        <w:rPr>
          <w:lang w:eastAsia="ar-SA"/>
        </w:rPr>
        <w:t>,</w:t>
      </w:r>
      <w:r w:rsidRPr="000D0A25">
        <w:rPr>
          <w:lang w:eastAsia="ar-SA"/>
        </w:rPr>
        <w:t xml:space="preserve"> adres e-mail …...</w:t>
      </w:r>
    </w:p>
    <w:p w:rsidR="00772867" w:rsidRPr="000D0A25" w:rsidRDefault="00772867" w:rsidP="00A67DD7">
      <w:pPr>
        <w:numPr>
          <w:ilvl w:val="0"/>
          <w:numId w:val="50"/>
        </w:numPr>
        <w:tabs>
          <w:tab w:val="left" w:pos="284"/>
          <w:tab w:val="left" w:pos="10566"/>
        </w:tabs>
        <w:suppressAutoHyphens/>
        <w:ind w:left="284" w:hanging="284"/>
        <w:jc w:val="both"/>
        <w:rPr>
          <w:lang w:eastAsia="ar-SA"/>
        </w:rPr>
      </w:pPr>
      <w:r w:rsidRPr="000D0A25">
        <w:rPr>
          <w:lang w:eastAsia="ar-SA"/>
        </w:rPr>
        <w:t xml:space="preserve">Ze strony WYKONAWCY za realizację przedmiotu umowy odpowiedzialny jest </w:t>
      </w:r>
      <w:r w:rsidR="00316973" w:rsidRPr="000D0A25">
        <w:rPr>
          <w:lang w:eastAsia="ar-SA"/>
        </w:rPr>
        <w:t xml:space="preserve">                  </w:t>
      </w:r>
      <w:r w:rsidRPr="000D0A25">
        <w:rPr>
          <w:lang w:eastAsia="ar-SA"/>
        </w:rPr>
        <w:t>p. …………………., tel. …………………</w:t>
      </w:r>
      <w:r w:rsidR="00C24BD4" w:rsidRPr="000D0A25">
        <w:rPr>
          <w:lang w:eastAsia="ar-SA"/>
        </w:rPr>
        <w:t>,</w:t>
      </w:r>
      <w:r w:rsidRPr="000D0A25">
        <w:rPr>
          <w:lang w:eastAsia="ar-SA"/>
        </w:rPr>
        <w:t xml:space="preserve"> adres e-mail …...</w:t>
      </w:r>
      <w:r w:rsidR="0083354B" w:rsidRPr="000D0A25">
        <w:rPr>
          <w:lang w:eastAsia="ar-SA"/>
        </w:rPr>
        <w:t xml:space="preserve"> .</w:t>
      </w:r>
    </w:p>
    <w:p w:rsidR="00DD1C35" w:rsidRPr="000D0A25" w:rsidRDefault="00DD1C35" w:rsidP="00772867">
      <w:pPr>
        <w:rPr>
          <w:bCs/>
        </w:rPr>
      </w:pPr>
    </w:p>
    <w:p w:rsidR="001543D5" w:rsidRPr="000D0A25" w:rsidRDefault="001543D5" w:rsidP="00662BA7">
      <w:pPr>
        <w:jc w:val="center"/>
        <w:rPr>
          <w:b/>
          <w:bCs/>
        </w:rPr>
      </w:pPr>
      <w:r w:rsidRPr="000D0A25">
        <w:rPr>
          <w:b/>
          <w:bCs/>
        </w:rPr>
        <w:t>§ 20</w:t>
      </w:r>
    </w:p>
    <w:p w:rsidR="001543D5" w:rsidRPr="000D0A25" w:rsidRDefault="00C24BD4" w:rsidP="008E24FE">
      <w:pPr>
        <w:widowControl w:val="0"/>
        <w:numPr>
          <w:ilvl w:val="0"/>
          <w:numId w:val="18"/>
        </w:numPr>
        <w:tabs>
          <w:tab w:val="num" w:pos="426"/>
        </w:tabs>
        <w:autoSpaceDE w:val="0"/>
        <w:autoSpaceDN w:val="0"/>
        <w:adjustRightInd w:val="0"/>
        <w:ind w:left="425" w:hanging="425"/>
        <w:jc w:val="both"/>
      </w:pPr>
      <w:r w:rsidRPr="000D0A25">
        <w:t xml:space="preserve">ZAMAWIAJĄCY </w:t>
      </w:r>
      <w:r w:rsidR="001543D5" w:rsidRPr="000D0A25">
        <w:t>oświadcza, że wraz z udostępnieni</w:t>
      </w:r>
      <w:r w:rsidR="006F5894" w:rsidRPr="000D0A25">
        <w:t xml:space="preserve">em elektronicznej kasy </w:t>
      </w:r>
      <w:r w:rsidR="003D2698" w:rsidRPr="000D0A25">
        <w:t>fiskalnej</w:t>
      </w:r>
      <w:r w:rsidR="001543D5" w:rsidRPr="000D0A25">
        <w:t xml:space="preserve"> rPOS, udostępnia również łącza teleinformatyczne w celu obsługi transmisji operacyjnych pomiędzy e</w:t>
      </w:r>
      <w:r w:rsidR="006F5894" w:rsidRPr="000D0A25">
        <w:t xml:space="preserve">lektronicznymi kasami </w:t>
      </w:r>
      <w:r w:rsidR="003D2698" w:rsidRPr="000D0A25">
        <w:t>fiskalnymi</w:t>
      </w:r>
      <w:r w:rsidR="00245FDB" w:rsidRPr="000D0A25">
        <w:t>,</w:t>
      </w:r>
      <w:r w:rsidR="001543D5" w:rsidRPr="000D0A25">
        <w:t xml:space="preserve"> a </w:t>
      </w:r>
      <w:r w:rsidRPr="000D0A25">
        <w:t>ZAMAWIAJĄCYM</w:t>
      </w:r>
      <w:r w:rsidR="001543D5" w:rsidRPr="000D0A25">
        <w:t>.</w:t>
      </w:r>
    </w:p>
    <w:p w:rsidR="001543D5" w:rsidRPr="000D0A25" w:rsidRDefault="00C24BD4" w:rsidP="008E24FE">
      <w:pPr>
        <w:widowControl w:val="0"/>
        <w:numPr>
          <w:ilvl w:val="0"/>
          <w:numId w:val="18"/>
        </w:numPr>
        <w:tabs>
          <w:tab w:val="num" w:pos="426"/>
        </w:tabs>
        <w:autoSpaceDE w:val="0"/>
        <w:autoSpaceDN w:val="0"/>
        <w:adjustRightInd w:val="0"/>
        <w:ind w:left="425" w:hanging="425"/>
        <w:jc w:val="both"/>
      </w:pPr>
      <w:r w:rsidRPr="000D0A25">
        <w:t xml:space="preserve">ZAMAWIAJĄCY </w:t>
      </w:r>
      <w:r w:rsidR="001543D5" w:rsidRPr="000D0A25">
        <w:t xml:space="preserve">pokrywa koszt instalacji, abonamentu oraz połączeń wykonywanych wyłącznie w celu dokonania transmisji danych. </w:t>
      </w:r>
    </w:p>
    <w:p w:rsidR="001543D5" w:rsidRPr="000D0A25" w:rsidRDefault="001543D5" w:rsidP="008E24FE">
      <w:pPr>
        <w:widowControl w:val="0"/>
        <w:numPr>
          <w:ilvl w:val="0"/>
          <w:numId w:val="18"/>
        </w:numPr>
        <w:tabs>
          <w:tab w:val="num" w:pos="426"/>
        </w:tabs>
        <w:autoSpaceDE w:val="0"/>
        <w:autoSpaceDN w:val="0"/>
        <w:adjustRightInd w:val="0"/>
        <w:ind w:left="426" w:hanging="426"/>
        <w:jc w:val="both"/>
      </w:pPr>
      <w:r w:rsidRPr="000D0A25">
        <w:t>Wszelkimi pozostałymi kosztami związanymi z użytkowaniem numeru telefonu</w:t>
      </w:r>
      <w:r w:rsidR="00862BC2" w:rsidRPr="000D0A25">
        <w:t>/karty SIM,</w:t>
      </w:r>
      <w:r w:rsidRPr="000D0A25">
        <w:t xml:space="preserve"> </w:t>
      </w:r>
      <w:r w:rsidR="00C24BD4" w:rsidRPr="000D0A25">
        <w:t xml:space="preserve">ZAMAWIAJĄCY </w:t>
      </w:r>
      <w:r w:rsidRPr="000D0A25">
        <w:t>będzie obciążać WYKONAWCĘ.</w:t>
      </w:r>
    </w:p>
    <w:p w:rsidR="001543D5" w:rsidRPr="000D0A25" w:rsidRDefault="001543D5" w:rsidP="008E24FE">
      <w:pPr>
        <w:widowControl w:val="0"/>
        <w:numPr>
          <w:ilvl w:val="0"/>
          <w:numId w:val="18"/>
        </w:numPr>
        <w:tabs>
          <w:tab w:val="num" w:pos="426"/>
        </w:tabs>
        <w:autoSpaceDE w:val="0"/>
        <w:autoSpaceDN w:val="0"/>
        <w:adjustRightInd w:val="0"/>
        <w:ind w:left="426" w:hanging="426"/>
        <w:jc w:val="both"/>
      </w:pPr>
      <w:r w:rsidRPr="000D0A25">
        <w:t xml:space="preserve">Koszty, o których mowa w ust. 3 określane będą na podstawie bilingów otrzymanych od operatora sieci telefonicznej.   </w:t>
      </w:r>
    </w:p>
    <w:p w:rsidR="00BD7ACB" w:rsidRPr="000D0A25" w:rsidRDefault="001543D5" w:rsidP="00DF09D6">
      <w:pPr>
        <w:widowControl w:val="0"/>
        <w:numPr>
          <w:ilvl w:val="0"/>
          <w:numId w:val="18"/>
        </w:numPr>
        <w:tabs>
          <w:tab w:val="num" w:pos="426"/>
        </w:tabs>
        <w:autoSpaceDE w:val="0"/>
        <w:autoSpaceDN w:val="0"/>
        <w:adjustRightInd w:val="0"/>
        <w:ind w:left="426" w:hanging="426"/>
        <w:jc w:val="both"/>
      </w:pPr>
      <w:r w:rsidRPr="000D0A25">
        <w:t>WYKONAWCA będzie  zobowiązany do uregulowania należności, o których mowa w ust. 3  w terminie 7 (słownie: siedmiu) dni od daty wystawienia faktury, przelewem na rachunek bankowy wskazany  w fakturze.</w:t>
      </w:r>
    </w:p>
    <w:p w:rsidR="00EA05FB" w:rsidRPr="000D0A25" w:rsidRDefault="00EA05FB" w:rsidP="00BD7ACB">
      <w:pPr>
        <w:jc w:val="center"/>
      </w:pPr>
    </w:p>
    <w:p w:rsidR="00D365BD" w:rsidRPr="000D0A25" w:rsidRDefault="00D365BD" w:rsidP="00BD7ACB">
      <w:pPr>
        <w:jc w:val="center"/>
      </w:pPr>
    </w:p>
    <w:p w:rsidR="00D365BD" w:rsidRPr="000D0A25" w:rsidRDefault="00D365BD" w:rsidP="00BD7ACB">
      <w:pPr>
        <w:jc w:val="center"/>
        <w:rPr>
          <w:b/>
        </w:rPr>
      </w:pPr>
      <w:r w:rsidRPr="000D0A25">
        <w:rPr>
          <w:b/>
        </w:rPr>
        <w:t>§21</w:t>
      </w:r>
    </w:p>
    <w:p w:rsidR="00D365BD" w:rsidRPr="000D0A25" w:rsidRDefault="00D365BD" w:rsidP="00ED2261">
      <w:pPr>
        <w:pStyle w:val="Akapitzlist"/>
        <w:numPr>
          <w:ilvl w:val="3"/>
          <w:numId w:val="18"/>
        </w:numPr>
        <w:tabs>
          <w:tab w:val="clear" w:pos="2880"/>
        </w:tabs>
        <w:ind w:left="426" w:hanging="426"/>
        <w:jc w:val="both"/>
      </w:pPr>
      <w:r w:rsidRPr="000D0A25">
        <w:t xml:space="preserve">Zamawiający naliczy wobec Wykonawcy kary umowne w następujących </w:t>
      </w:r>
      <w:r w:rsidR="00ED2261" w:rsidRPr="000D0A25">
        <w:t>p</w:t>
      </w:r>
      <w:r w:rsidRPr="000D0A25">
        <w:t xml:space="preserve">rzypadkach: </w:t>
      </w:r>
    </w:p>
    <w:p w:rsidR="00D365BD" w:rsidRPr="000D0A25" w:rsidRDefault="00D365BD" w:rsidP="00DD0933">
      <w:pPr>
        <w:pStyle w:val="Akapitzlist"/>
        <w:numPr>
          <w:ilvl w:val="1"/>
          <w:numId w:val="52"/>
        </w:numPr>
        <w:ind w:left="851" w:hanging="425"/>
        <w:jc w:val="both"/>
      </w:pPr>
      <w:r w:rsidRPr="000D0A25">
        <w:t xml:space="preserve">stwierdzenia naruszenia postanowień niniejszej umowy (np. podczas kontroli bądź wpłynięcia uzasadnionej skargi podróżnych złożonej w formie pisemnej lub ustnej) lub bezzasadnego zamknięcia kasy biletowej w godzinach jej otwarcia (załącznik nr 1) </w:t>
      </w:r>
      <w:r w:rsidR="002C3CCE" w:rsidRPr="000D0A25">
        <w:t xml:space="preserve">WYKONAWCA będzie zobowiązany do zapłaty kary umownej, za każdy przypadek, w wysokości 200,00 zł (dwieście złotych) </w:t>
      </w:r>
      <w:r w:rsidR="00DD0933" w:rsidRPr="000D0A25">
        <w:t xml:space="preserve"> z</w:t>
      </w:r>
      <w:r w:rsidR="002C3CCE" w:rsidRPr="000D0A25">
        <w:t xml:space="preserve"> zastrzeżeniem pkt 2 - 5;</w:t>
      </w:r>
    </w:p>
    <w:p w:rsidR="00D365BD" w:rsidRPr="000D0A25" w:rsidRDefault="00D365BD" w:rsidP="00DD0933">
      <w:pPr>
        <w:pStyle w:val="Akapitzlist"/>
        <w:numPr>
          <w:ilvl w:val="1"/>
          <w:numId w:val="52"/>
        </w:numPr>
        <w:ind w:left="851" w:hanging="425"/>
        <w:jc w:val="both"/>
      </w:pPr>
      <w:r w:rsidRPr="000D0A25">
        <w:t xml:space="preserve">stwierdzenia podczas kontroli bądź otrzymania przez </w:t>
      </w:r>
      <w:r w:rsidR="00C24BD4" w:rsidRPr="000D0A25">
        <w:rPr>
          <w:bCs/>
        </w:rPr>
        <w:t xml:space="preserve">ZAMAWIAJĄCEGO </w:t>
      </w:r>
      <w:r w:rsidRPr="000D0A25">
        <w:t>uzasadnionej skargi podróżnych złożonej w formie pisemnej lub ustnej dotyczącej naruszenia postanowień §1 ust. 14 niniejszej umowy WYKONAWCA będzie zobowiązany do zapłaty każdorazowo kary umownej w wysokości 50,00 zł (pięćdziesiąt złotych);</w:t>
      </w:r>
    </w:p>
    <w:p w:rsidR="00D365BD" w:rsidRPr="000D0A25" w:rsidRDefault="00D365BD" w:rsidP="00DD0933">
      <w:pPr>
        <w:pStyle w:val="Akapitzlist"/>
        <w:numPr>
          <w:ilvl w:val="1"/>
          <w:numId w:val="52"/>
        </w:numPr>
        <w:ind w:left="851" w:hanging="425"/>
        <w:jc w:val="both"/>
      </w:pPr>
      <w:r w:rsidRPr="000D0A25">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170D93" w:rsidRPr="000D0A25" w:rsidRDefault="00170D93" w:rsidP="00DD0933">
      <w:pPr>
        <w:pStyle w:val="Akapitzlist"/>
        <w:numPr>
          <w:ilvl w:val="1"/>
          <w:numId w:val="52"/>
        </w:numPr>
        <w:ind w:left="851" w:hanging="425"/>
        <w:jc w:val="both"/>
      </w:pPr>
      <w:r w:rsidRPr="000D0A25">
        <w:t xml:space="preserve">stwierdzenia podczas kontroli bądź otrzymania przez </w:t>
      </w:r>
      <w:r w:rsidR="00AB3C1E" w:rsidRPr="000D0A25">
        <w:rPr>
          <w:bCs/>
        </w:rPr>
        <w:t xml:space="preserve">ZAMAWIAJĄCEGO </w:t>
      </w:r>
      <w:r w:rsidRPr="000D0A25">
        <w:t xml:space="preserve">uzasadnionej skargi podróżnych złożonej w formie pisemnej lub ustnej dotyczącej naruszenia postanowień §1 ust. </w:t>
      </w:r>
      <w:r w:rsidR="002C3CCE" w:rsidRPr="000D0A25">
        <w:t>17</w:t>
      </w:r>
      <w:r w:rsidRPr="000D0A25">
        <w:t xml:space="preserve"> </w:t>
      </w:r>
      <w:r w:rsidR="00E01296" w:rsidRPr="000D0A25">
        <w:t>lub</w:t>
      </w:r>
      <w:r w:rsidR="002C3CCE" w:rsidRPr="000D0A25">
        <w:t xml:space="preserve"> </w:t>
      </w:r>
      <w:r w:rsidRPr="000D0A25">
        <w:t xml:space="preserve">ust. </w:t>
      </w:r>
      <w:r w:rsidR="002C3CCE" w:rsidRPr="000D0A25">
        <w:t>18</w:t>
      </w:r>
      <w:r w:rsidRPr="000D0A25">
        <w:t xml:space="preserve"> niniejszej umowy WYKONAWCA będzie zobowiązany do zapłaty każdorazowo kary umownej w wysokości 300,00 zł (trzysta złotych);</w:t>
      </w:r>
    </w:p>
    <w:p w:rsidR="00DD0933" w:rsidRPr="000D0A25" w:rsidRDefault="002C3CCE" w:rsidP="00DD0933">
      <w:pPr>
        <w:pStyle w:val="Akapitzlist"/>
        <w:numPr>
          <w:ilvl w:val="1"/>
          <w:numId w:val="52"/>
        </w:numPr>
        <w:ind w:left="851" w:hanging="425"/>
        <w:jc w:val="both"/>
      </w:pPr>
      <w:r w:rsidRPr="000D0A25">
        <w:t xml:space="preserve">naruszenia zapisów </w:t>
      </w:r>
      <w:r w:rsidR="00E01296" w:rsidRPr="000D0A25">
        <w:t>§1</w:t>
      </w:r>
      <w:r w:rsidRPr="000D0A25">
        <w:t xml:space="preserve"> ust. 17 i ust. 18 niniejszej umowy</w:t>
      </w:r>
      <w:r w:rsidR="00E01296" w:rsidRPr="000D0A25">
        <w:t xml:space="preserve"> tj.</w:t>
      </w:r>
      <w:r w:rsidRPr="000D0A25">
        <w:t xml:space="preserve"> </w:t>
      </w:r>
      <w:r w:rsidR="00170D93" w:rsidRPr="000D0A25">
        <w:t xml:space="preserve">braku przyjmowania płatności kartą w wysokości 300,00 zł (trzysta złotych) za każdy </w:t>
      </w:r>
      <w:r w:rsidR="00D46123" w:rsidRPr="000D0A25">
        <w:t xml:space="preserve">rozpoczęty </w:t>
      </w:r>
      <w:r w:rsidR="00170D93" w:rsidRPr="000D0A25">
        <w:t xml:space="preserve">dzień trwania </w:t>
      </w:r>
      <w:r w:rsidR="00D46123" w:rsidRPr="000D0A25">
        <w:t xml:space="preserve">naruszenia </w:t>
      </w:r>
      <w:r w:rsidR="00170D93" w:rsidRPr="000D0A25">
        <w:t xml:space="preserve">umowy – dotyczy sytuacji gdy Wykonawca nie udostępni </w:t>
      </w:r>
      <w:r w:rsidR="00170D93" w:rsidRPr="000D0A25">
        <w:lastRenderedPageBreak/>
        <w:t xml:space="preserve">podróżnym możliwości płatności kartą (np. </w:t>
      </w:r>
      <w:r w:rsidR="003023CF" w:rsidRPr="000D0A25">
        <w:t xml:space="preserve">nie </w:t>
      </w:r>
      <w:r w:rsidR="00170D93" w:rsidRPr="000D0A25">
        <w:t>podpisze u</w:t>
      </w:r>
      <w:r w:rsidR="00DD0933" w:rsidRPr="000D0A25">
        <w:t>mowy z Centrum Autoryzacyjnym);</w:t>
      </w:r>
    </w:p>
    <w:p w:rsidR="00486DEE" w:rsidRPr="000D0A25" w:rsidRDefault="00DD0933" w:rsidP="00DD0933">
      <w:pPr>
        <w:pStyle w:val="Akapitzlist"/>
        <w:numPr>
          <w:ilvl w:val="1"/>
          <w:numId w:val="52"/>
        </w:numPr>
        <w:ind w:left="851" w:hanging="425"/>
        <w:jc w:val="both"/>
      </w:pPr>
      <w:r w:rsidRPr="000D0A25">
        <w:t xml:space="preserve">braku zwrotu pomieszczenia lub kasy fiskalnej lub terminala płatniczego </w:t>
      </w:r>
      <w:r w:rsidR="00875651" w:rsidRPr="000D0A25">
        <w:t xml:space="preserve">                    </w:t>
      </w:r>
      <w:r w:rsidRPr="000D0A25">
        <w:t xml:space="preserve"> od </w:t>
      </w:r>
      <w:r w:rsidR="00ED2261" w:rsidRPr="000D0A25">
        <w:t xml:space="preserve">następnego dnia po </w:t>
      </w:r>
      <w:r w:rsidRPr="000D0A25">
        <w:t>dni</w:t>
      </w:r>
      <w:r w:rsidR="00ED2261" w:rsidRPr="000D0A25">
        <w:t>u</w:t>
      </w:r>
      <w:r w:rsidRPr="000D0A25">
        <w:t xml:space="preserve"> ustania obowiązywania umowy w kwocie 1</w:t>
      </w:r>
      <w:r w:rsidR="00ED2261" w:rsidRPr="000D0A25">
        <w:t xml:space="preserve"> </w:t>
      </w:r>
      <w:r w:rsidRPr="000D0A25">
        <w:t>0</w:t>
      </w:r>
      <w:r w:rsidR="00ED2261" w:rsidRPr="000D0A25">
        <w:t>0</w:t>
      </w:r>
      <w:r w:rsidRPr="000D0A25">
        <w:t>0,00 zł (</w:t>
      </w:r>
      <w:r w:rsidR="00ED2261" w:rsidRPr="000D0A25">
        <w:t>jeden tysiąc</w:t>
      </w:r>
      <w:r w:rsidRPr="000D0A25">
        <w:t xml:space="preserve"> złotych) za każdy dzień za każde pomieszczenia lub za każdą kasę fiskalną lub za każdy terminal płatniczy</w:t>
      </w:r>
      <w:r w:rsidR="00486DEE" w:rsidRPr="000D0A25">
        <w:t>,</w:t>
      </w:r>
    </w:p>
    <w:p w:rsidR="00486DEE" w:rsidRPr="000D0A25" w:rsidRDefault="00486DEE" w:rsidP="00486DEE">
      <w:pPr>
        <w:pStyle w:val="Akapitzlist"/>
        <w:numPr>
          <w:ilvl w:val="1"/>
          <w:numId w:val="52"/>
        </w:numPr>
        <w:ind w:left="851" w:hanging="425"/>
        <w:jc w:val="both"/>
      </w:pPr>
      <w:r w:rsidRPr="000D0A25">
        <w:t xml:space="preserve">stwierdzenia niezatrudnienia </w:t>
      </w:r>
      <w:r w:rsidR="00B62721" w:rsidRPr="000D0A25">
        <w:t xml:space="preserve">przez WYKONAWCĘ lub Podwykonawcę </w:t>
      </w:r>
      <w:r w:rsidRPr="000D0A25">
        <w:t xml:space="preserve">osób wykonujących czynności w zakresie sprzedaży biletów na umowę o pracę WYKONAWCA będzie zobowiązany do zapłaty każdorazowo kary umownej </w:t>
      </w:r>
      <w:r w:rsidR="00B62721" w:rsidRPr="000D0A25">
        <w:t xml:space="preserve">                   </w:t>
      </w:r>
      <w:r w:rsidRPr="000D0A25">
        <w:t xml:space="preserve">w wysokości </w:t>
      </w:r>
      <w:r w:rsidR="00B62721" w:rsidRPr="000D0A25">
        <w:t>1 0</w:t>
      </w:r>
      <w:r w:rsidRPr="000D0A25">
        <w:t>00,00 zł (</w:t>
      </w:r>
      <w:r w:rsidR="00B62721" w:rsidRPr="000D0A25">
        <w:t>jeden tysiąc złotych).</w:t>
      </w:r>
    </w:p>
    <w:p w:rsidR="00203A56" w:rsidRPr="000D0A25" w:rsidRDefault="00875651" w:rsidP="00875651">
      <w:pPr>
        <w:pStyle w:val="Akapitzlist"/>
        <w:numPr>
          <w:ilvl w:val="3"/>
          <w:numId w:val="18"/>
        </w:numPr>
        <w:tabs>
          <w:tab w:val="clear" w:pos="2880"/>
        </w:tabs>
        <w:ind w:left="426" w:hanging="426"/>
        <w:jc w:val="both"/>
      </w:pPr>
      <w:r w:rsidRPr="000D0A25">
        <w:t>Zamawiający może dochodzić odszkodowania uzupełniającego</w:t>
      </w:r>
      <w:r w:rsidR="00203A56" w:rsidRPr="000D0A25">
        <w:t xml:space="preserve"> na zasadach ogólnych, gdy wysokość poniesionej szkody przewyższy wysokość zastrzeżonych kar umownych.</w:t>
      </w:r>
    </w:p>
    <w:p w:rsidR="00D365BD" w:rsidRPr="000D0A25" w:rsidRDefault="00D365BD" w:rsidP="00203A56">
      <w:pPr>
        <w:pStyle w:val="Akapitzlist"/>
        <w:ind w:left="426"/>
        <w:jc w:val="both"/>
      </w:pPr>
    </w:p>
    <w:p w:rsidR="00203A56" w:rsidRPr="000D0A25" w:rsidRDefault="00203A56" w:rsidP="00BD7ACB">
      <w:pPr>
        <w:jc w:val="center"/>
      </w:pPr>
    </w:p>
    <w:p w:rsidR="00BD7ACB" w:rsidRPr="000D0A25" w:rsidRDefault="001543D5" w:rsidP="00BD7ACB">
      <w:pPr>
        <w:jc w:val="center"/>
        <w:rPr>
          <w:b/>
          <w:bCs/>
        </w:rPr>
      </w:pPr>
      <w:r w:rsidRPr="000D0A25">
        <w:t xml:space="preserve"> </w:t>
      </w:r>
      <w:r w:rsidR="00BD7ACB" w:rsidRPr="000D0A25">
        <w:rPr>
          <w:b/>
          <w:bCs/>
        </w:rPr>
        <w:t>§ 2</w:t>
      </w:r>
      <w:r w:rsidR="00170D93" w:rsidRPr="000D0A25">
        <w:rPr>
          <w:b/>
          <w:bCs/>
        </w:rPr>
        <w:t>2</w:t>
      </w:r>
    </w:p>
    <w:p w:rsidR="00BD7ACB" w:rsidRPr="000D0A25" w:rsidRDefault="00BD7ACB" w:rsidP="00BD7ACB">
      <w:pPr>
        <w:pStyle w:val="Nagwek2"/>
        <w:keepLines/>
        <w:jc w:val="center"/>
        <w:rPr>
          <w:b/>
        </w:rPr>
      </w:pPr>
      <w:r w:rsidRPr="000D0A25">
        <w:t xml:space="preserve"> </w:t>
      </w:r>
      <w:bookmarkStart w:id="2" w:name="_Toc311977927"/>
      <w:r w:rsidRPr="000D0A25">
        <w:rPr>
          <w:b/>
        </w:rPr>
        <w:t>Zabezpieczenie należytego wykonania umowy</w:t>
      </w:r>
      <w:bookmarkEnd w:id="2"/>
    </w:p>
    <w:p w:rsidR="00BD7ACB" w:rsidRPr="000D0A25" w:rsidRDefault="00BD7ACB" w:rsidP="00A67DD7">
      <w:pPr>
        <w:numPr>
          <w:ilvl w:val="0"/>
          <w:numId w:val="48"/>
        </w:numPr>
        <w:jc w:val="both"/>
      </w:pPr>
      <w:r w:rsidRPr="000D0A25">
        <w:t xml:space="preserve">Wykonawca wnosi zabezpieczenie należytego wykonania umowy (Zabezpieczenie) w wysokości </w:t>
      </w:r>
      <w:r w:rsidR="00CC617D" w:rsidRPr="000D0A25">
        <w:rPr>
          <w:b/>
        </w:rPr>
        <w:t>5</w:t>
      </w:r>
      <w:r w:rsidRPr="000D0A25">
        <w:rPr>
          <w:b/>
        </w:rPr>
        <w:t>%</w:t>
      </w:r>
      <w:r w:rsidRPr="000D0A25">
        <w:t xml:space="preserve"> ceny oferty zawierającej podatek VAT, co stanowi kwotę </w:t>
      </w:r>
      <w:r w:rsidRPr="000D0A25">
        <w:rPr>
          <w:b/>
        </w:rPr>
        <w:t>..........................</w:t>
      </w:r>
      <w:r w:rsidRPr="000D0A25">
        <w:t xml:space="preserve"> </w:t>
      </w:r>
      <w:r w:rsidRPr="000D0A25">
        <w:rPr>
          <w:b/>
        </w:rPr>
        <w:t>PLN</w:t>
      </w:r>
      <w:r w:rsidRPr="000D0A25">
        <w:t xml:space="preserve"> (słownie: </w:t>
      </w:r>
      <w:r w:rsidRPr="000D0A25">
        <w:rPr>
          <w:b/>
        </w:rPr>
        <w:t>.................................................złotych ……. gr</w:t>
      </w:r>
      <w:r w:rsidRPr="000D0A25">
        <w:t xml:space="preserve">) </w:t>
      </w:r>
      <w:r w:rsidR="00316973" w:rsidRPr="000D0A25">
        <w:t xml:space="preserve">                </w:t>
      </w:r>
      <w:r w:rsidRPr="000D0A25">
        <w:t xml:space="preserve">w formie </w:t>
      </w:r>
      <w:r w:rsidRPr="000D0A25">
        <w:rPr>
          <w:b/>
        </w:rPr>
        <w:t>.......................................................</w:t>
      </w:r>
      <w:r w:rsidRPr="000D0A25">
        <w:t>.</w:t>
      </w:r>
    </w:p>
    <w:p w:rsidR="00BD7ACB" w:rsidRPr="000D0A25" w:rsidRDefault="00BD7ACB" w:rsidP="00A67DD7">
      <w:pPr>
        <w:numPr>
          <w:ilvl w:val="0"/>
          <w:numId w:val="48"/>
        </w:numPr>
        <w:jc w:val="both"/>
      </w:pPr>
      <w:r w:rsidRPr="000D0A25">
        <w:t>Zabezpieczenie wnoszone jest w dniu zawarcia niniejszej umowy.</w:t>
      </w:r>
    </w:p>
    <w:p w:rsidR="00BD7ACB" w:rsidRPr="000D0A25" w:rsidRDefault="00BD7ACB" w:rsidP="00A67DD7">
      <w:pPr>
        <w:numPr>
          <w:ilvl w:val="0"/>
          <w:numId w:val="48"/>
        </w:numPr>
        <w:jc w:val="both"/>
      </w:pPr>
      <w:r w:rsidRPr="000D0A25">
        <w:t>Zabezpieczenie służy do pokrycia roszczeń z tytułu niewykonania lub nienależytego wykonania umowy.</w:t>
      </w:r>
    </w:p>
    <w:p w:rsidR="00BD7ACB" w:rsidRPr="000D0A25" w:rsidRDefault="00BD7ACB" w:rsidP="00A67DD7">
      <w:pPr>
        <w:numPr>
          <w:ilvl w:val="0"/>
          <w:numId w:val="48"/>
        </w:numPr>
        <w:jc w:val="both"/>
      </w:pPr>
      <w:r w:rsidRPr="000D0A25">
        <w:t xml:space="preserve">Zabezpieczenie wniesione w formie pieniężnej (przelew na rachunek bankowy) </w:t>
      </w:r>
      <w:r w:rsidR="00AB3C1E" w:rsidRPr="000D0A25">
        <w:t xml:space="preserve">ZAMAWIAJĄCY </w:t>
      </w:r>
      <w:r w:rsidRPr="000D0A25">
        <w:t>przechowuje na oprocentowanym rachunku bankowym.</w:t>
      </w:r>
    </w:p>
    <w:p w:rsidR="00BD7ACB" w:rsidRPr="000D0A25" w:rsidRDefault="00AB3C1E" w:rsidP="00A67DD7">
      <w:pPr>
        <w:numPr>
          <w:ilvl w:val="0"/>
          <w:numId w:val="48"/>
        </w:numPr>
        <w:jc w:val="both"/>
      </w:pPr>
      <w:r w:rsidRPr="000D0A25">
        <w:t xml:space="preserve">ZAMAWIAJĄCY </w:t>
      </w:r>
      <w:r w:rsidR="00BD7ACB" w:rsidRPr="000D0A25">
        <w:t xml:space="preserve">zwróci wartości Zabezpieczenia w terminie 30 dni od dnia wykonania przedmiotu umowy i uznania go przez </w:t>
      </w:r>
      <w:r w:rsidRPr="000D0A25">
        <w:rPr>
          <w:bCs/>
        </w:rPr>
        <w:t xml:space="preserve">ZAMAWIAJĄCEGO </w:t>
      </w:r>
      <w:r w:rsidR="00BD7ACB" w:rsidRPr="000D0A25">
        <w:t>za należycie wykonan</w:t>
      </w:r>
      <w:r w:rsidR="00862BC2" w:rsidRPr="000D0A25">
        <w:t>y</w:t>
      </w:r>
      <w:r w:rsidR="00BD7ACB" w:rsidRPr="000D0A25">
        <w:t xml:space="preserve">. </w:t>
      </w:r>
    </w:p>
    <w:p w:rsidR="00BD7ACB" w:rsidRPr="000D0A25" w:rsidRDefault="00AB3C1E" w:rsidP="00A67DD7">
      <w:pPr>
        <w:numPr>
          <w:ilvl w:val="0"/>
          <w:numId w:val="48"/>
        </w:numPr>
        <w:jc w:val="both"/>
      </w:pPr>
      <w:r w:rsidRPr="000D0A25">
        <w:t xml:space="preserve">ZAMAWIAJĄCY </w:t>
      </w:r>
      <w:r w:rsidR="00BD7ACB" w:rsidRPr="000D0A25">
        <w:t xml:space="preserve">zwróci Zabezpieczenie wraz z odsetkami wynikającymi z umowy rachunku bankowego, na którym było ono przechowywane, pomniejszone o koszt prowadzenia rachunku oraz prowizji bankowej za przelew pieniędzy na rachunek Wykonawcy. </w:t>
      </w:r>
    </w:p>
    <w:p w:rsidR="00BD7ACB" w:rsidRPr="000D0A25" w:rsidRDefault="00BD7ACB" w:rsidP="00A67DD7">
      <w:pPr>
        <w:numPr>
          <w:ilvl w:val="0"/>
          <w:numId w:val="48"/>
        </w:numPr>
        <w:jc w:val="both"/>
      </w:pPr>
      <w:r w:rsidRPr="000D0A25">
        <w:t xml:space="preserve">Zabezpieczenie złożone w formie innej niż pieniądz </w:t>
      </w:r>
      <w:r w:rsidR="00AB3C1E" w:rsidRPr="000D0A25">
        <w:t xml:space="preserve">ZAMAWIAJĄCY </w:t>
      </w:r>
      <w:r w:rsidRPr="000D0A25">
        <w:t xml:space="preserve">zwróci poprzez przekazanie Wykonawcy oryginału dokumentu potwierdzającego złożenie zabezpieczenia. </w:t>
      </w:r>
    </w:p>
    <w:p w:rsidR="001543D5" w:rsidRPr="000D0A25" w:rsidRDefault="001543D5" w:rsidP="00662BA7"/>
    <w:p w:rsidR="001543D5" w:rsidRPr="000D0A25" w:rsidRDefault="001543D5" w:rsidP="00662BA7">
      <w:pPr>
        <w:jc w:val="center"/>
        <w:rPr>
          <w:b/>
          <w:bCs/>
        </w:rPr>
      </w:pPr>
      <w:r w:rsidRPr="000D0A25">
        <w:rPr>
          <w:b/>
          <w:bCs/>
        </w:rPr>
        <w:t>§2</w:t>
      </w:r>
      <w:r w:rsidR="00170D93" w:rsidRPr="000D0A25">
        <w:rPr>
          <w:b/>
          <w:bCs/>
        </w:rPr>
        <w:t>3</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WYKONAWCA nie może przenieść wierzytelności wynikającej z niniejszej umowy na osoby trzecie.</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WYKONAWCA zobowiązany jest do ochrony danych osobowych klientów zgodnie z postanowieniami ustawy z dnia 29 sierpnia 1997 o Ochronie Danych Osobowych</w:t>
      </w:r>
      <w:r w:rsidR="00D46123" w:rsidRPr="000D0A25">
        <w:rPr>
          <w:b w:val="0"/>
          <w:bCs w:val="0"/>
          <w:sz w:val="24"/>
          <w:szCs w:val="24"/>
        </w:rPr>
        <w:t xml:space="preserve"> (t.j.</w:t>
      </w:r>
      <w:r w:rsidRPr="000D0A25">
        <w:rPr>
          <w:b w:val="0"/>
          <w:bCs w:val="0"/>
          <w:sz w:val="24"/>
          <w:szCs w:val="24"/>
        </w:rPr>
        <w:t xml:space="preserve"> Dz. U. </w:t>
      </w:r>
      <w:r w:rsidR="003023CF" w:rsidRPr="000D0A25">
        <w:rPr>
          <w:b w:val="0"/>
          <w:bCs w:val="0"/>
          <w:sz w:val="24"/>
          <w:szCs w:val="24"/>
        </w:rPr>
        <w:t>z 201</w:t>
      </w:r>
      <w:r w:rsidR="00D46123" w:rsidRPr="000D0A25">
        <w:rPr>
          <w:b w:val="0"/>
          <w:bCs w:val="0"/>
          <w:sz w:val="24"/>
          <w:szCs w:val="24"/>
        </w:rPr>
        <w:t>6</w:t>
      </w:r>
      <w:r w:rsidR="003023CF" w:rsidRPr="000D0A25">
        <w:rPr>
          <w:b w:val="0"/>
          <w:bCs w:val="0"/>
          <w:sz w:val="24"/>
          <w:szCs w:val="24"/>
        </w:rPr>
        <w:t xml:space="preserve"> r., poz. </w:t>
      </w:r>
      <w:r w:rsidR="00D46123" w:rsidRPr="000D0A25">
        <w:rPr>
          <w:b w:val="0"/>
          <w:bCs w:val="0"/>
          <w:sz w:val="24"/>
          <w:szCs w:val="24"/>
        </w:rPr>
        <w:t>922)</w:t>
      </w:r>
      <w:r w:rsidRPr="000D0A25">
        <w:rPr>
          <w:b w:val="0"/>
          <w:bCs w:val="0"/>
          <w:sz w:val="24"/>
          <w:szCs w:val="24"/>
        </w:rPr>
        <w:t xml:space="preserve"> pod rygorem odpowiedzialności karnej.</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WYKONAWCA obowiązany jest do przestrzegania tajemnicy w zakresie postanowień niniejszej umowy w zakresie wysokości uzyskiwanych wpływów i ponoszonych wydatków z tytułu prowadzenia kasy biletowej. </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WYKONAWCA jest zobowiązany do bezzwłocznego poinformowania przedstawiciela </w:t>
      </w:r>
      <w:r w:rsidR="00816E08" w:rsidRPr="000D0A25">
        <w:rPr>
          <w:b w:val="0"/>
          <w:bCs w:val="0"/>
          <w:sz w:val="24"/>
          <w:szCs w:val="24"/>
        </w:rPr>
        <w:t>ZAMAWIAJĄCEGO</w:t>
      </w:r>
      <w:r w:rsidR="00816E08" w:rsidRPr="000D0A25">
        <w:rPr>
          <w:sz w:val="24"/>
          <w:szCs w:val="24"/>
        </w:rPr>
        <w:t xml:space="preserve"> </w:t>
      </w:r>
      <w:r w:rsidRPr="000D0A25">
        <w:rPr>
          <w:b w:val="0"/>
          <w:bCs w:val="0"/>
          <w:sz w:val="24"/>
          <w:szCs w:val="24"/>
        </w:rPr>
        <w:t xml:space="preserve">(dyspozytora SOK </w:t>
      </w:r>
      <w:r w:rsidR="00816E08" w:rsidRPr="000D0A25">
        <w:rPr>
          <w:b w:val="0"/>
          <w:bCs w:val="0"/>
          <w:sz w:val="24"/>
          <w:szCs w:val="24"/>
        </w:rPr>
        <w:t xml:space="preserve">SKM </w:t>
      </w:r>
      <w:r w:rsidRPr="000D0A25">
        <w:rPr>
          <w:b w:val="0"/>
          <w:bCs w:val="0"/>
          <w:sz w:val="24"/>
          <w:szCs w:val="24"/>
        </w:rPr>
        <w:t xml:space="preserve">w Gdyni Głównej [całodobowy telefon 058 721 11 </w:t>
      </w:r>
      <w:r w:rsidR="004C03C2" w:rsidRPr="000D0A25">
        <w:rPr>
          <w:b w:val="0"/>
          <w:bCs w:val="0"/>
          <w:sz w:val="24"/>
          <w:szCs w:val="24"/>
        </w:rPr>
        <w:t>72], tel. alarmowy  668 163 171</w:t>
      </w:r>
      <w:r w:rsidRPr="000D0A25">
        <w:rPr>
          <w:b w:val="0"/>
          <w:bCs w:val="0"/>
          <w:sz w:val="24"/>
          <w:szCs w:val="24"/>
        </w:rPr>
        <w:t>) w przypadku włamania do prowadzonej kasy.</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WYKONAWCA wyraża zgodę na przetwarzanie jego danych osobowych </w:t>
      </w:r>
      <w:r w:rsidR="00316973" w:rsidRPr="000D0A25">
        <w:rPr>
          <w:b w:val="0"/>
          <w:bCs w:val="0"/>
          <w:sz w:val="24"/>
          <w:szCs w:val="24"/>
        </w:rPr>
        <w:t xml:space="preserve">                         </w:t>
      </w:r>
      <w:r w:rsidRPr="000D0A25">
        <w:rPr>
          <w:b w:val="0"/>
          <w:bCs w:val="0"/>
          <w:sz w:val="24"/>
          <w:szCs w:val="24"/>
        </w:rPr>
        <w:t xml:space="preserve">w systemach informatycznych, kartotekach i innych zbiorach ewidencyjnych </w:t>
      </w:r>
      <w:r w:rsidR="00816E08" w:rsidRPr="000D0A25">
        <w:rPr>
          <w:b w:val="0"/>
          <w:bCs w:val="0"/>
          <w:sz w:val="24"/>
          <w:szCs w:val="24"/>
        </w:rPr>
        <w:t>ZAMAWIAJĄCEGO</w:t>
      </w:r>
      <w:r w:rsidR="00816E08" w:rsidRPr="000D0A25">
        <w:rPr>
          <w:sz w:val="24"/>
          <w:szCs w:val="24"/>
        </w:rPr>
        <w:t xml:space="preserve"> </w:t>
      </w:r>
      <w:r w:rsidRPr="000D0A25">
        <w:rPr>
          <w:b w:val="0"/>
          <w:bCs w:val="0"/>
          <w:sz w:val="24"/>
          <w:szCs w:val="24"/>
        </w:rPr>
        <w:t>zgodnie z Ustawą  z dnia 29 sierpnia 1</w:t>
      </w:r>
      <w:r w:rsidR="00D46123" w:rsidRPr="000D0A25">
        <w:rPr>
          <w:b w:val="0"/>
          <w:bCs w:val="0"/>
          <w:sz w:val="24"/>
          <w:szCs w:val="24"/>
        </w:rPr>
        <w:t>997 o Ochronie Danych Osobowych.</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lastRenderedPageBreak/>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 przypadku rozwiązania lub odstąpienia od niniejszej umowy – WYKONAWCA jest zobowiązany do rozliczenia się z </w:t>
      </w:r>
      <w:r w:rsidR="00816E08" w:rsidRPr="000D0A25">
        <w:rPr>
          <w:b w:val="0"/>
          <w:bCs w:val="0"/>
          <w:sz w:val="24"/>
          <w:szCs w:val="24"/>
        </w:rPr>
        <w:t>ZAMAWIAJĄCYM</w:t>
      </w:r>
      <w:r w:rsidR="00816E08" w:rsidRPr="000D0A25">
        <w:rPr>
          <w:sz w:val="24"/>
          <w:szCs w:val="24"/>
        </w:rPr>
        <w:t xml:space="preserve"> </w:t>
      </w:r>
      <w:r w:rsidRPr="000D0A25">
        <w:rPr>
          <w:b w:val="0"/>
          <w:bCs w:val="0"/>
          <w:sz w:val="24"/>
          <w:szCs w:val="24"/>
        </w:rPr>
        <w:t xml:space="preserve">(w zakresie: wynagrodzenia, ewentualnych odsetek oraz kar umownych - wynikających z niniejszej umowy, pobranych biletów) w terminie wskazanym przez </w:t>
      </w:r>
      <w:r w:rsidR="00816E08" w:rsidRPr="000D0A25">
        <w:rPr>
          <w:b w:val="0"/>
          <w:bCs w:val="0"/>
          <w:sz w:val="24"/>
          <w:szCs w:val="24"/>
        </w:rPr>
        <w:t xml:space="preserve">ZAMAWIAJĄCEGO </w:t>
      </w:r>
      <w:r w:rsidRPr="000D0A25">
        <w:rPr>
          <w:b w:val="0"/>
          <w:bCs w:val="0"/>
          <w:sz w:val="24"/>
          <w:szCs w:val="24"/>
        </w:rPr>
        <w:t>-</w:t>
      </w:r>
      <w:r w:rsidR="00816E08" w:rsidRPr="000D0A25">
        <w:rPr>
          <w:b w:val="0"/>
          <w:bCs w:val="0"/>
          <w:sz w:val="24"/>
          <w:szCs w:val="24"/>
        </w:rPr>
        <w:t xml:space="preserve"> </w:t>
      </w:r>
      <w:r w:rsidRPr="000D0A25">
        <w:rPr>
          <w:b w:val="0"/>
          <w:bCs w:val="0"/>
          <w:sz w:val="24"/>
          <w:szCs w:val="24"/>
        </w:rPr>
        <w:t>w wezwaniu.</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WYKONAWCA nie może przenieść na osoby trzecie praw </w:t>
      </w:r>
      <w:r w:rsidR="00D46123" w:rsidRPr="000D0A25">
        <w:rPr>
          <w:b w:val="0"/>
          <w:bCs w:val="0"/>
          <w:sz w:val="24"/>
          <w:szCs w:val="24"/>
        </w:rPr>
        <w:t>lub</w:t>
      </w:r>
      <w:r w:rsidRPr="000D0A25">
        <w:rPr>
          <w:b w:val="0"/>
          <w:bCs w:val="0"/>
          <w:sz w:val="24"/>
          <w:szCs w:val="24"/>
        </w:rPr>
        <w:t xml:space="preserve"> obowiązków wynikających  z niniejszej umowy.</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Każda zmiana postanowień niniejszej umowy wymaga formy pisemnej w postaci aneksu.</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Wszelkie ewentualne opłaty i podatki związane z zawarciem niniejszej umowy ponosi WYKONAWCA. WYKONAWCA przedkłada,  w dniu podpisania umowy,  wyma</w:t>
      </w:r>
      <w:r w:rsidR="00DD1C35" w:rsidRPr="000D0A25">
        <w:rPr>
          <w:b w:val="0"/>
          <w:bCs w:val="0"/>
          <w:sz w:val="24"/>
          <w:szCs w:val="24"/>
        </w:rPr>
        <w:t xml:space="preserve">gane zezwolenie na prowadzenie </w:t>
      </w:r>
      <w:r w:rsidRPr="000D0A25">
        <w:rPr>
          <w:b w:val="0"/>
          <w:bCs w:val="0"/>
          <w:sz w:val="24"/>
          <w:szCs w:val="24"/>
        </w:rPr>
        <w:t>działalności gospodarczej będącej przedmiotem umowy.</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 sprawach nie uregulowanych postanowieniami umowy będą miały zastosowanie przepisy </w:t>
      </w:r>
      <w:r w:rsidR="006D32BC" w:rsidRPr="000D0A25">
        <w:rPr>
          <w:b w:val="0"/>
          <w:bCs w:val="0"/>
          <w:sz w:val="24"/>
          <w:szCs w:val="24"/>
        </w:rPr>
        <w:t>K</w:t>
      </w:r>
      <w:r w:rsidRPr="000D0A25">
        <w:rPr>
          <w:b w:val="0"/>
          <w:bCs w:val="0"/>
          <w:sz w:val="24"/>
          <w:szCs w:val="24"/>
        </w:rPr>
        <w:t>odeksu cywilnego.</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 xml:space="preserve">Wszelkie spory wynikłe z wykonywania umowy strony rozpatrują polubownie. </w:t>
      </w:r>
      <w:r w:rsidR="00316973" w:rsidRPr="000D0A25">
        <w:rPr>
          <w:b w:val="0"/>
          <w:bCs w:val="0"/>
          <w:sz w:val="24"/>
          <w:szCs w:val="24"/>
        </w:rPr>
        <w:t xml:space="preserve">                 </w:t>
      </w:r>
      <w:r w:rsidRPr="000D0A25">
        <w:rPr>
          <w:b w:val="0"/>
          <w:bCs w:val="0"/>
          <w:sz w:val="24"/>
          <w:szCs w:val="24"/>
        </w:rPr>
        <w:t>W przypadku nie osiągnięcia porozumi</w:t>
      </w:r>
      <w:r w:rsidR="00DD1C35" w:rsidRPr="000D0A25">
        <w:rPr>
          <w:b w:val="0"/>
          <w:bCs w:val="0"/>
          <w:sz w:val="24"/>
          <w:szCs w:val="24"/>
        </w:rPr>
        <w:t xml:space="preserve">enia, spory rozpatrywać będzie </w:t>
      </w:r>
      <w:r w:rsidRPr="000D0A25">
        <w:rPr>
          <w:b w:val="0"/>
          <w:bCs w:val="0"/>
          <w:sz w:val="24"/>
          <w:szCs w:val="24"/>
        </w:rPr>
        <w:t xml:space="preserve">sąd powszechny właściwy </w:t>
      </w:r>
      <w:r w:rsidR="00D46123" w:rsidRPr="000D0A25">
        <w:rPr>
          <w:b w:val="0"/>
          <w:bCs w:val="0"/>
          <w:sz w:val="24"/>
          <w:szCs w:val="24"/>
        </w:rPr>
        <w:t xml:space="preserve">miejscowo </w:t>
      </w:r>
      <w:r w:rsidRPr="000D0A25">
        <w:rPr>
          <w:b w:val="0"/>
          <w:bCs w:val="0"/>
          <w:sz w:val="24"/>
          <w:szCs w:val="24"/>
        </w:rPr>
        <w:t xml:space="preserve">dla siedziby </w:t>
      </w:r>
      <w:r w:rsidR="00816E08" w:rsidRPr="000D0A25">
        <w:rPr>
          <w:b w:val="0"/>
          <w:bCs w:val="0"/>
          <w:sz w:val="24"/>
          <w:szCs w:val="24"/>
        </w:rPr>
        <w:t>ZAMAWIAJĄCEGO</w:t>
      </w:r>
      <w:r w:rsidRPr="000D0A25">
        <w:rPr>
          <w:b w:val="0"/>
          <w:bCs w:val="0"/>
          <w:sz w:val="24"/>
          <w:szCs w:val="24"/>
        </w:rPr>
        <w:t>.</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Strony zobowiązane są powiadamiać się wzajemnie o wszelkich istotnych zmianach zachodzących w ich przedsiębiorstwach, mających związek z realizacją niniejszej umowy.</w:t>
      </w:r>
    </w:p>
    <w:p w:rsidR="001543D5" w:rsidRPr="000D0A25" w:rsidRDefault="001543D5" w:rsidP="00A67DD7">
      <w:pPr>
        <w:pStyle w:val="Tekstpodstawowy2"/>
        <w:numPr>
          <w:ilvl w:val="0"/>
          <w:numId w:val="32"/>
        </w:numPr>
        <w:spacing w:before="0"/>
        <w:ind w:left="426" w:hanging="426"/>
        <w:rPr>
          <w:b w:val="0"/>
          <w:bCs w:val="0"/>
          <w:sz w:val="24"/>
          <w:szCs w:val="24"/>
        </w:rPr>
      </w:pPr>
      <w:r w:rsidRPr="000D0A25">
        <w:rPr>
          <w:b w:val="0"/>
          <w:bCs w:val="0"/>
          <w:sz w:val="24"/>
          <w:szCs w:val="24"/>
        </w:rPr>
        <w:t>Umowę sporządzono w dwóch jednobrzmiących egzemplarzach, po jednym dla każdej ze stron.</w:t>
      </w:r>
    </w:p>
    <w:p w:rsidR="00A330EF" w:rsidRPr="000D0A25" w:rsidRDefault="00A330EF" w:rsidP="00A67DD7">
      <w:pPr>
        <w:pStyle w:val="Tekstpodstawowy2"/>
        <w:numPr>
          <w:ilvl w:val="0"/>
          <w:numId w:val="32"/>
        </w:numPr>
        <w:spacing w:before="0"/>
        <w:ind w:left="426" w:hanging="426"/>
        <w:rPr>
          <w:b w:val="0"/>
          <w:bCs w:val="0"/>
          <w:sz w:val="24"/>
          <w:szCs w:val="24"/>
        </w:rPr>
      </w:pPr>
      <w:r w:rsidRPr="000D0A25">
        <w:rPr>
          <w:b w:val="0"/>
          <w:bCs w:val="0"/>
          <w:sz w:val="24"/>
          <w:szCs w:val="24"/>
        </w:rPr>
        <w:t>Integralną częścią umowy są: Specyfikacja Warunków Istotnych Zamówienia do postępowania nr SKMMS</w:t>
      </w:r>
      <w:r w:rsidR="00CE4BCA" w:rsidRPr="000D0A25">
        <w:rPr>
          <w:b w:val="0"/>
          <w:bCs w:val="0"/>
          <w:sz w:val="24"/>
          <w:szCs w:val="24"/>
        </w:rPr>
        <w:t>.</w:t>
      </w:r>
      <w:r w:rsidRPr="000D0A25">
        <w:rPr>
          <w:b w:val="0"/>
          <w:bCs w:val="0"/>
          <w:sz w:val="24"/>
          <w:szCs w:val="24"/>
        </w:rPr>
        <w:t>ZP</w:t>
      </w:r>
      <w:r w:rsidR="00CE4BCA" w:rsidRPr="000D0A25">
        <w:rPr>
          <w:b w:val="0"/>
          <w:bCs w:val="0"/>
          <w:sz w:val="24"/>
          <w:szCs w:val="24"/>
        </w:rPr>
        <w:t>.</w:t>
      </w:r>
      <w:r w:rsidRPr="000D0A25">
        <w:rPr>
          <w:b w:val="0"/>
          <w:bCs w:val="0"/>
          <w:sz w:val="24"/>
          <w:szCs w:val="24"/>
        </w:rPr>
        <w:t>N</w:t>
      </w:r>
      <w:r w:rsidR="00CE4BCA" w:rsidRPr="000D0A25">
        <w:rPr>
          <w:b w:val="0"/>
          <w:bCs w:val="0"/>
          <w:sz w:val="24"/>
          <w:szCs w:val="24"/>
        </w:rPr>
        <w:t>.</w:t>
      </w:r>
      <w:r w:rsidR="00CC617D" w:rsidRPr="000D0A25">
        <w:rPr>
          <w:b w:val="0"/>
          <w:bCs w:val="0"/>
          <w:sz w:val="24"/>
          <w:szCs w:val="24"/>
        </w:rPr>
        <w:t>39</w:t>
      </w:r>
      <w:r w:rsidR="00CE4BCA" w:rsidRPr="000D0A25">
        <w:rPr>
          <w:b w:val="0"/>
          <w:bCs w:val="0"/>
          <w:sz w:val="24"/>
          <w:szCs w:val="24"/>
        </w:rPr>
        <w:t>.</w:t>
      </w:r>
      <w:r w:rsidRPr="000D0A25">
        <w:rPr>
          <w:b w:val="0"/>
          <w:bCs w:val="0"/>
          <w:sz w:val="24"/>
          <w:szCs w:val="24"/>
        </w:rPr>
        <w:t>1</w:t>
      </w:r>
      <w:r w:rsidR="00CC617D" w:rsidRPr="000D0A25">
        <w:rPr>
          <w:b w:val="0"/>
          <w:bCs w:val="0"/>
          <w:sz w:val="24"/>
          <w:szCs w:val="24"/>
        </w:rPr>
        <w:t>6</w:t>
      </w:r>
      <w:r w:rsidRPr="000D0A25">
        <w:rPr>
          <w:b w:val="0"/>
          <w:bCs w:val="0"/>
          <w:sz w:val="24"/>
          <w:szCs w:val="24"/>
        </w:rPr>
        <w:t xml:space="preserve"> oraz oferta złożona przez Wykonawcę </w:t>
      </w:r>
      <w:r w:rsidR="00316973" w:rsidRPr="000D0A25">
        <w:rPr>
          <w:b w:val="0"/>
          <w:bCs w:val="0"/>
          <w:sz w:val="24"/>
          <w:szCs w:val="24"/>
        </w:rPr>
        <w:t xml:space="preserve">                       </w:t>
      </w:r>
      <w:r w:rsidRPr="000D0A25">
        <w:rPr>
          <w:b w:val="0"/>
          <w:bCs w:val="0"/>
          <w:sz w:val="24"/>
          <w:szCs w:val="24"/>
        </w:rPr>
        <w:t>w ww. postępowaniu</w:t>
      </w:r>
      <w:r w:rsidR="00E85383" w:rsidRPr="000D0A25">
        <w:rPr>
          <w:b w:val="0"/>
          <w:bCs w:val="0"/>
          <w:sz w:val="24"/>
          <w:szCs w:val="24"/>
        </w:rPr>
        <w:t>.</w:t>
      </w:r>
    </w:p>
    <w:p w:rsidR="001543D5" w:rsidRPr="000D0A25" w:rsidRDefault="00F869DF" w:rsidP="00A67DD7">
      <w:pPr>
        <w:pStyle w:val="Tekstpodstawowy2"/>
        <w:numPr>
          <w:ilvl w:val="0"/>
          <w:numId w:val="32"/>
        </w:numPr>
        <w:spacing w:before="0"/>
        <w:ind w:left="426" w:hanging="426"/>
        <w:rPr>
          <w:b w:val="0"/>
          <w:bCs w:val="0"/>
          <w:sz w:val="24"/>
          <w:szCs w:val="24"/>
        </w:rPr>
      </w:pPr>
      <w:r w:rsidRPr="000D0A25">
        <w:rPr>
          <w:b w:val="0"/>
          <w:bCs w:val="0"/>
          <w:sz w:val="24"/>
          <w:szCs w:val="24"/>
        </w:rPr>
        <w:t>Załączniki do</w:t>
      </w:r>
      <w:r w:rsidR="00A330EF" w:rsidRPr="000D0A25">
        <w:rPr>
          <w:b w:val="0"/>
          <w:bCs w:val="0"/>
          <w:sz w:val="24"/>
          <w:szCs w:val="24"/>
        </w:rPr>
        <w:t xml:space="preserve"> umowy</w:t>
      </w:r>
      <w:r w:rsidR="001543D5" w:rsidRPr="000D0A25">
        <w:rPr>
          <w:b w:val="0"/>
          <w:bCs w:val="0"/>
          <w:sz w:val="24"/>
          <w:szCs w:val="24"/>
        </w:rPr>
        <w:t>:</w:t>
      </w:r>
    </w:p>
    <w:p w:rsidR="001543D5" w:rsidRPr="000D0A25" w:rsidRDefault="001543D5" w:rsidP="00A67DD7">
      <w:pPr>
        <w:pStyle w:val="Tekstpodstawowy2"/>
        <w:numPr>
          <w:ilvl w:val="0"/>
          <w:numId w:val="44"/>
        </w:numPr>
        <w:tabs>
          <w:tab w:val="left" w:pos="851"/>
        </w:tabs>
        <w:spacing w:before="0"/>
        <w:ind w:left="851" w:hanging="425"/>
        <w:rPr>
          <w:b w:val="0"/>
          <w:bCs w:val="0"/>
          <w:sz w:val="24"/>
          <w:szCs w:val="24"/>
        </w:rPr>
      </w:pPr>
      <w:r w:rsidRPr="000D0A25">
        <w:rPr>
          <w:b w:val="0"/>
          <w:bCs w:val="0"/>
          <w:sz w:val="24"/>
          <w:szCs w:val="24"/>
        </w:rPr>
        <w:t xml:space="preserve">Załącznik nr 1 – wzór wykazu zawierającego informacje na temat kasy: lokalizację, godziny otwarcia, wysokości </w:t>
      </w:r>
      <w:r w:rsidR="001F559A" w:rsidRPr="000D0A25">
        <w:rPr>
          <w:b w:val="0"/>
          <w:bCs w:val="0"/>
          <w:sz w:val="24"/>
          <w:szCs w:val="24"/>
        </w:rPr>
        <w:t>wynagrodzenia</w:t>
      </w:r>
      <w:r w:rsidRPr="000D0A25">
        <w:rPr>
          <w:b w:val="0"/>
          <w:bCs w:val="0"/>
          <w:sz w:val="24"/>
          <w:szCs w:val="24"/>
        </w:rPr>
        <w:t>, numery telefonów;</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2</w:t>
      </w:r>
      <w:r w:rsidR="001543D5" w:rsidRPr="000D0A25">
        <w:rPr>
          <w:b w:val="0"/>
          <w:bCs w:val="0"/>
          <w:sz w:val="24"/>
          <w:szCs w:val="24"/>
        </w:rPr>
        <w:t xml:space="preserve"> – Zasady </w:t>
      </w:r>
      <w:r w:rsidR="0026298C" w:rsidRPr="000D0A25">
        <w:rPr>
          <w:b w:val="0"/>
          <w:bCs w:val="0"/>
          <w:sz w:val="24"/>
          <w:szCs w:val="24"/>
        </w:rPr>
        <w:t>dzierżawy;</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3</w:t>
      </w:r>
      <w:r w:rsidR="001543D5" w:rsidRPr="000D0A25">
        <w:rPr>
          <w:b w:val="0"/>
          <w:bCs w:val="0"/>
          <w:sz w:val="24"/>
          <w:szCs w:val="24"/>
        </w:rPr>
        <w:t xml:space="preserve"> –</w:t>
      </w:r>
      <w:r w:rsidR="003A52EC" w:rsidRPr="000D0A25">
        <w:rPr>
          <w:b w:val="0"/>
          <w:bCs w:val="0"/>
        </w:rPr>
        <w:t xml:space="preserve"> Instrukcje </w:t>
      </w:r>
      <w:r w:rsidR="003A52EC" w:rsidRPr="000D0A25">
        <w:rPr>
          <w:b w:val="0"/>
        </w:rPr>
        <w:t>rachunkowo-kasową dla kas biletowych PKP SKM (SKMf8 (F-8)) i instrukcja obsługi elektronicznej kasy fiskalnej.</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4</w:t>
      </w:r>
      <w:r w:rsidR="001543D5" w:rsidRPr="000D0A25">
        <w:rPr>
          <w:b w:val="0"/>
          <w:bCs w:val="0"/>
          <w:sz w:val="24"/>
          <w:szCs w:val="24"/>
        </w:rPr>
        <w:t xml:space="preserve"> – </w:t>
      </w:r>
      <w:r w:rsidR="00A330EF" w:rsidRPr="000D0A25">
        <w:rPr>
          <w:b w:val="0"/>
          <w:bCs w:val="0"/>
          <w:sz w:val="24"/>
          <w:szCs w:val="24"/>
        </w:rPr>
        <w:t>Wzór u</w:t>
      </w:r>
      <w:r w:rsidR="001543D5" w:rsidRPr="000D0A25">
        <w:rPr>
          <w:b w:val="0"/>
          <w:bCs w:val="0"/>
          <w:sz w:val="24"/>
          <w:szCs w:val="24"/>
        </w:rPr>
        <w:t>po</w:t>
      </w:r>
      <w:r w:rsidR="00A330EF" w:rsidRPr="000D0A25">
        <w:rPr>
          <w:b w:val="0"/>
          <w:bCs w:val="0"/>
          <w:sz w:val="24"/>
          <w:szCs w:val="24"/>
        </w:rPr>
        <w:t>ważnienia</w:t>
      </w:r>
      <w:r w:rsidR="004B1B80" w:rsidRPr="000D0A25">
        <w:rPr>
          <w:b w:val="0"/>
          <w:bCs w:val="0"/>
          <w:sz w:val="24"/>
          <w:szCs w:val="24"/>
        </w:rPr>
        <w:t xml:space="preserve"> do kontroli</w:t>
      </w:r>
      <w:r w:rsidR="001543D5" w:rsidRPr="000D0A25">
        <w:rPr>
          <w:b w:val="0"/>
          <w:bCs w:val="0"/>
          <w:sz w:val="24"/>
          <w:szCs w:val="24"/>
        </w:rPr>
        <w:t>;</w:t>
      </w:r>
    </w:p>
    <w:p w:rsidR="004B1B80" w:rsidRPr="000D0A25" w:rsidRDefault="004B1B80" w:rsidP="00A67DD7">
      <w:pPr>
        <w:pStyle w:val="Tekstpodstawowy2"/>
        <w:numPr>
          <w:ilvl w:val="0"/>
          <w:numId w:val="44"/>
        </w:numPr>
        <w:spacing w:before="0"/>
        <w:ind w:left="851" w:hanging="425"/>
        <w:rPr>
          <w:b w:val="0"/>
          <w:bCs w:val="0"/>
          <w:sz w:val="24"/>
          <w:szCs w:val="24"/>
        </w:rPr>
      </w:pPr>
      <w:r w:rsidRPr="000D0A25">
        <w:rPr>
          <w:b w:val="0"/>
          <w:bCs w:val="0"/>
          <w:sz w:val="24"/>
          <w:szCs w:val="24"/>
        </w:rPr>
        <w:t xml:space="preserve">Załącznik nr 4a - </w:t>
      </w:r>
      <w:r w:rsidRPr="000D0A25">
        <w:rPr>
          <w:b w:val="0"/>
        </w:rPr>
        <w:t>Decyzj</w:t>
      </w:r>
      <w:r w:rsidR="00512BB3" w:rsidRPr="000D0A25">
        <w:rPr>
          <w:b w:val="0"/>
        </w:rPr>
        <w:t>a</w:t>
      </w:r>
      <w:r w:rsidRPr="000D0A25">
        <w:rPr>
          <w:b w:val="0"/>
        </w:rPr>
        <w:t xml:space="preserve"> Nr 39/2009 Członka Zarządu – Dyrektora ds. Przewozów PKP Szybka Kolej Miejska w Trójmieście sp. z o.o. z dnia 26 października 2009 r. w sprawie ustalenia wzorów upoważnień do kontroli kas biletowych</w:t>
      </w:r>
      <w:r w:rsidR="00E01296" w:rsidRPr="000D0A25">
        <w:rPr>
          <w:b w:val="0"/>
        </w:rPr>
        <w:t>;</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5</w:t>
      </w:r>
      <w:r w:rsidR="001543D5" w:rsidRPr="000D0A25">
        <w:rPr>
          <w:b w:val="0"/>
          <w:bCs w:val="0"/>
          <w:sz w:val="24"/>
          <w:szCs w:val="24"/>
        </w:rPr>
        <w:t xml:space="preserve"> – mapa dróg komunikacyjnych </w:t>
      </w:r>
      <w:r w:rsidR="001543D5" w:rsidRPr="000D0A25">
        <w:rPr>
          <w:b w:val="0"/>
          <w:bCs w:val="0"/>
        </w:rPr>
        <w:t xml:space="preserve">do „Kasy Punkt Rozdzielczy Biletów Kartkowych” i budynku siedziby; </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6</w:t>
      </w:r>
      <w:r w:rsidR="001543D5" w:rsidRPr="000D0A25">
        <w:rPr>
          <w:b w:val="0"/>
          <w:bCs w:val="0"/>
          <w:sz w:val="24"/>
          <w:szCs w:val="24"/>
        </w:rPr>
        <w:t xml:space="preserve"> </w:t>
      </w:r>
      <w:r w:rsidR="00E01296" w:rsidRPr="000D0A25">
        <w:rPr>
          <w:b w:val="0"/>
          <w:bCs w:val="0"/>
          <w:sz w:val="24"/>
          <w:szCs w:val="24"/>
        </w:rPr>
        <w:t>–</w:t>
      </w:r>
      <w:r w:rsidR="001543D5" w:rsidRPr="000D0A25">
        <w:rPr>
          <w:b w:val="0"/>
          <w:bCs w:val="0"/>
          <w:sz w:val="24"/>
          <w:szCs w:val="24"/>
        </w:rPr>
        <w:t xml:space="preserve"> </w:t>
      </w:r>
      <w:r w:rsidR="001543D5" w:rsidRPr="000D0A25">
        <w:rPr>
          <w:b w:val="0"/>
          <w:bCs w:val="0"/>
        </w:rPr>
        <w:t>Wykaz numerów kontaktowych pomocnych  w realizacji umowy;</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7</w:t>
      </w:r>
      <w:r w:rsidR="001543D5" w:rsidRPr="000D0A25">
        <w:rPr>
          <w:b w:val="0"/>
          <w:bCs w:val="0"/>
          <w:sz w:val="24"/>
          <w:szCs w:val="24"/>
        </w:rPr>
        <w:t xml:space="preserve"> – Wzór Identyfikatora kasjerów;</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 xml:space="preserve">Załącznik nr </w:t>
      </w:r>
      <w:r w:rsidR="002E7C7C" w:rsidRPr="000D0A25">
        <w:rPr>
          <w:b w:val="0"/>
          <w:bCs w:val="0"/>
          <w:sz w:val="24"/>
          <w:szCs w:val="24"/>
        </w:rPr>
        <w:t>8</w:t>
      </w:r>
      <w:r w:rsidR="001543D5" w:rsidRPr="000D0A25">
        <w:rPr>
          <w:b w:val="0"/>
          <w:bCs w:val="0"/>
          <w:sz w:val="24"/>
          <w:szCs w:val="24"/>
        </w:rPr>
        <w:t xml:space="preserve"> – wzór sprawozdania ze sprzedaży biletów kartkowych;</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 xml:space="preserve">Załącznik nr </w:t>
      </w:r>
      <w:r w:rsidR="002E7C7C" w:rsidRPr="000D0A25">
        <w:rPr>
          <w:b w:val="0"/>
          <w:bCs w:val="0"/>
          <w:sz w:val="24"/>
          <w:szCs w:val="24"/>
        </w:rPr>
        <w:t>9</w:t>
      </w:r>
      <w:r w:rsidR="001543D5" w:rsidRPr="000D0A25">
        <w:rPr>
          <w:b w:val="0"/>
          <w:bCs w:val="0"/>
          <w:sz w:val="24"/>
          <w:szCs w:val="24"/>
        </w:rPr>
        <w:t xml:space="preserve"> – wzór szyldu;</w:t>
      </w:r>
    </w:p>
    <w:p w:rsidR="001543D5"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1</w:t>
      </w:r>
      <w:r w:rsidR="002E7C7C" w:rsidRPr="000D0A25">
        <w:rPr>
          <w:b w:val="0"/>
          <w:bCs w:val="0"/>
          <w:sz w:val="24"/>
          <w:szCs w:val="24"/>
        </w:rPr>
        <w:t>0</w:t>
      </w:r>
      <w:r w:rsidR="001543D5" w:rsidRPr="000D0A25">
        <w:rPr>
          <w:b w:val="0"/>
          <w:bCs w:val="0"/>
          <w:sz w:val="24"/>
          <w:szCs w:val="24"/>
        </w:rPr>
        <w:t xml:space="preserve"> – wzór pieczątki Wykonawcy;</w:t>
      </w:r>
    </w:p>
    <w:p w:rsidR="00114509" w:rsidRPr="000D0A25" w:rsidRDefault="00114509" w:rsidP="00A67DD7">
      <w:pPr>
        <w:pStyle w:val="Tekstpodstawowy2"/>
        <w:numPr>
          <w:ilvl w:val="0"/>
          <w:numId w:val="44"/>
        </w:numPr>
        <w:spacing w:before="0"/>
        <w:ind w:left="851" w:hanging="425"/>
        <w:rPr>
          <w:b w:val="0"/>
          <w:bCs w:val="0"/>
          <w:sz w:val="24"/>
          <w:szCs w:val="24"/>
        </w:rPr>
      </w:pPr>
      <w:r w:rsidRPr="000D0A25">
        <w:rPr>
          <w:b w:val="0"/>
          <w:bCs w:val="0"/>
          <w:sz w:val="24"/>
          <w:szCs w:val="24"/>
        </w:rPr>
        <w:t>Załącznik nr 1</w:t>
      </w:r>
      <w:r w:rsidR="002E7C7C" w:rsidRPr="000D0A25">
        <w:rPr>
          <w:b w:val="0"/>
          <w:bCs w:val="0"/>
          <w:sz w:val="24"/>
          <w:szCs w:val="24"/>
        </w:rPr>
        <w:t>1</w:t>
      </w:r>
      <w:r w:rsidR="001543D5" w:rsidRPr="000D0A25">
        <w:rPr>
          <w:b w:val="0"/>
          <w:bCs w:val="0"/>
          <w:sz w:val="24"/>
          <w:szCs w:val="24"/>
        </w:rPr>
        <w:t xml:space="preserve"> – wzór datownika Wykonawcy.</w:t>
      </w:r>
    </w:p>
    <w:p w:rsidR="001543D5" w:rsidRPr="000D0A25" w:rsidRDefault="001543D5" w:rsidP="003A52EC">
      <w:pPr>
        <w:pStyle w:val="Tekstpodstawowy2"/>
        <w:spacing w:before="0"/>
        <w:ind w:left="851"/>
        <w:rPr>
          <w:b w:val="0"/>
          <w:bCs w:val="0"/>
          <w:sz w:val="24"/>
          <w:szCs w:val="24"/>
        </w:rPr>
      </w:pPr>
    </w:p>
    <w:p w:rsidR="001543D5" w:rsidRPr="000D0A25" w:rsidRDefault="001543D5" w:rsidP="00E56B30">
      <w:pPr>
        <w:pStyle w:val="Tekstpodstawowy"/>
        <w:jc w:val="both"/>
        <w:rPr>
          <w:rFonts w:ascii="Times New Roman" w:hAnsi="Times New Roman" w:cs="Times New Roman"/>
        </w:rPr>
      </w:pPr>
    </w:p>
    <w:p w:rsidR="001543D5" w:rsidRPr="00490F1C" w:rsidRDefault="001543D5" w:rsidP="002A14DD">
      <w:pPr>
        <w:pStyle w:val="Tekstpodstawowy"/>
        <w:jc w:val="both"/>
        <w:rPr>
          <w:rFonts w:ascii="Times New Roman" w:hAnsi="Times New Roman" w:cs="Times New Roman"/>
          <w:b/>
          <w:bCs/>
        </w:rPr>
      </w:pPr>
      <w:r w:rsidRPr="000D0A25">
        <w:rPr>
          <w:rFonts w:ascii="Times New Roman" w:hAnsi="Times New Roman" w:cs="Times New Roman"/>
        </w:rPr>
        <w:t xml:space="preserve">    </w:t>
      </w:r>
      <w:r w:rsidR="00316973" w:rsidRPr="000D0A25">
        <w:rPr>
          <w:rFonts w:ascii="Times New Roman" w:hAnsi="Times New Roman" w:cs="Times New Roman"/>
        </w:rPr>
        <w:t xml:space="preserve">         </w:t>
      </w:r>
      <w:r w:rsidRPr="000D0A25">
        <w:rPr>
          <w:rFonts w:ascii="Times New Roman" w:hAnsi="Times New Roman" w:cs="Times New Roman"/>
        </w:rPr>
        <w:t xml:space="preserve">  </w:t>
      </w:r>
      <w:r w:rsidRPr="000D0A25">
        <w:rPr>
          <w:rFonts w:ascii="Times New Roman" w:hAnsi="Times New Roman" w:cs="Times New Roman"/>
          <w:b/>
          <w:bCs/>
        </w:rPr>
        <w:t xml:space="preserve">WYKONAWCA                                            </w:t>
      </w:r>
      <w:r w:rsidRPr="000D0A25">
        <w:rPr>
          <w:rFonts w:ascii="Times New Roman" w:hAnsi="Times New Roman" w:cs="Times New Roman"/>
          <w:b/>
          <w:bCs/>
        </w:rPr>
        <w:tab/>
        <w:t xml:space="preserve">    SKM</w:t>
      </w:r>
    </w:p>
    <w:p w:rsidR="001543D5" w:rsidRPr="00490F1C" w:rsidRDefault="001543D5" w:rsidP="00555708">
      <w:pPr>
        <w:pStyle w:val="Tekstpodstawowy"/>
        <w:rPr>
          <w:rFonts w:ascii="Times New Roman" w:hAnsi="Times New Roman" w:cs="Times New Roman"/>
          <w:b/>
          <w:bCs/>
        </w:rPr>
      </w:pPr>
    </w:p>
    <w:p w:rsidR="001543D5" w:rsidRPr="00490F1C" w:rsidRDefault="001543D5" w:rsidP="00E56B30">
      <w:pPr>
        <w:pStyle w:val="Nagwek1"/>
        <w:spacing w:before="0" w:after="0"/>
        <w:rPr>
          <w:sz w:val="20"/>
          <w:szCs w:val="20"/>
        </w:rPr>
      </w:pPr>
    </w:p>
    <w:p w:rsidR="001543D5" w:rsidRDefault="001543D5" w:rsidP="00565B5C"/>
    <w:p w:rsidR="00EA05FB" w:rsidRDefault="00EA05FB" w:rsidP="00565B5C"/>
    <w:p w:rsidR="00EA05FB" w:rsidRDefault="00EA05FB" w:rsidP="00565B5C"/>
    <w:p w:rsidR="00EA05FB" w:rsidRDefault="00EA05FB" w:rsidP="00565B5C"/>
    <w:p w:rsidR="00EA05FB" w:rsidRDefault="00EA05FB" w:rsidP="00565B5C"/>
    <w:p w:rsidR="00EA05FB" w:rsidRDefault="00EA05FB" w:rsidP="00565B5C"/>
    <w:p w:rsidR="00816E08" w:rsidRDefault="00816E08" w:rsidP="00565B5C"/>
    <w:p w:rsidR="00816E08" w:rsidRDefault="00816E08" w:rsidP="00565B5C"/>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sectPr w:rsidR="001543D5" w:rsidRPr="00490F1C" w:rsidSect="00005B9D">
      <w:headerReference w:type="default" r:id="rId12"/>
      <w:footerReference w:type="default" r:id="rId13"/>
      <w:pgSz w:w="11906" w:h="16838" w:code="9"/>
      <w:pgMar w:top="1134" w:right="1418" w:bottom="1134" w:left="1418" w:header="567" w:footer="6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E06" w:rsidRDefault="009E6E06">
      <w:r>
        <w:separator/>
      </w:r>
    </w:p>
  </w:endnote>
  <w:endnote w:type="continuationSeparator" w:id="0">
    <w:p w:rsidR="009E6E06" w:rsidRDefault="009E6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AE" w:rsidRDefault="007704AE" w:rsidP="007B20B5">
    <w:pPr>
      <w:pStyle w:val="Stopka"/>
      <w:framePr w:wrap="auto" w:vAnchor="text" w:hAnchor="page" w:x="10344" w:y="8"/>
      <w:rPr>
        <w:rStyle w:val="Numerstrony"/>
      </w:rPr>
    </w:pPr>
  </w:p>
  <w:p w:rsidR="007704AE" w:rsidRDefault="007704A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E06" w:rsidRDefault="009E6E06">
      <w:r>
        <w:separator/>
      </w:r>
    </w:p>
  </w:footnote>
  <w:footnote w:type="continuationSeparator" w:id="0">
    <w:p w:rsidR="009E6E06" w:rsidRDefault="009E6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AE" w:rsidRDefault="007704AE">
    <w:pPr>
      <w:pStyle w:val="Nagwek"/>
      <w:jc w:val="right"/>
    </w:pPr>
  </w:p>
  <w:p w:rsidR="007704AE" w:rsidRDefault="007704A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1">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7">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8">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9515BB9"/>
    <w:multiLevelType w:val="singleLevel"/>
    <w:tmpl w:val="27EC0FAC"/>
    <w:lvl w:ilvl="0">
      <w:start w:val="1"/>
      <w:numFmt w:val="decimal"/>
      <w:lvlText w:val="%1."/>
      <w:lvlJc w:val="left"/>
      <w:pPr>
        <w:ind w:left="720" w:hanging="360"/>
      </w:pPr>
      <w:rPr>
        <w:rFonts w:cs="Times New Roman"/>
        <w:b w:val="0"/>
        <w:bCs w:val="0"/>
      </w:rPr>
    </w:lvl>
  </w:abstractNum>
  <w:abstractNum w:abstractNumId="10">
    <w:nsid w:val="1C6A521B"/>
    <w:multiLevelType w:val="singleLevel"/>
    <w:tmpl w:val="0415000F"/>
    <w:lvl w:ilvl="0">
      <w:start w:val="1"/>
      <w:numFmt w:val="decimal"/>
      <w:lvlText w:val="%1."/>
      <w:lvlJc w:val="left"/>
      <w:pPr>
        <w:ind w:left="720" w:hanging="360"/>
      </w:pPr>
      <w:rPr>
        <w:rFonts w:cs="Times New Roman" w:hint="default"/>
      </w:rPr>
    </w:lvl>
  </w:abstractNum>
  <w:abstractNum w:abstractNumId="11">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3">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4">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6">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2CC951E9"/>
    <w:multiLevelType w:val="hybridMultilevel"/>
    <w:tmpl w:val="7EE6ABF6"/>
    <w:lvl w:ilvl="0" w:tplc="E0B87F0C">
      <w:start w:val="4"/>
      <w:numFmt w:val="decimal"/>
      <w:lvlText w:val="%1."/>
      <w:lvlJc w:val="left"/>
      <w:pPr>
        <w:ind w:left="720" w:hanging="360"/>
      </w:pPr>
      <w:rPr>
        <w:rFonts w:cs="Times New Roman" w:hint="default"/>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2">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4">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6">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27">
    <w:nsid w:val="3F612BCB"/>
    <w:multiLevelType w:val="hybridMultilevel"/>
    <w:tmpl w:val="7BD624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0E717D0"/>
    <w:multiLevelType w:val="singleLevel"/>
    <w:tmpl w:val="B9187290"/>
    <w:lvl w:ilvl="0">
      <w:start w:val="2"/>
      <w:numFmt w:val="decimal"/>
      <w:lvlText w:val="%1."/>
      <w:legacy w:legacy="1" w:legacySpace="0" w:legacyIndent="355"/>
      <w:lvlJc w:val="left"/>
      <w:rPr>
        <w:rFonts w:ascii="Arial" w:hAnsi="Arial" w:cs="Arial" w:hint="default"/>
      </w:rPr>
    </w:lvl>
  </w:abstractNum>
  <w:abstractNum w:abstractNumId="29">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3">
    <w:nsid w:val="49BA256B"/>
    <w:multiLevelType w:val="hybridMultilevel"/>
    <w:tmpl w:val="54E2C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04703F3"/>
    <w:multiLevelType w:val="hybridMultilevel"/>
    <w:tmpl w:val="68922C22"/>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5">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6">
    <w:nsid w:val="5A5065BF"/>
    <w:multiLevelType w:val="hybridMultilevel"/>
    <w:tmpl w:val="55F892BC"/>
    <w:lvl w:ilvl="0" w:tplc="04150011">
      <w:start w:val="1"/>
      <w:numFmt w:val="decimal"/>
      <w:lvlText w:val="%1)"/>
      <w:lvlJc w:val="left"/>
      <w:pPr>
        <w:ind w:left="1128" w:hanging="360"/>
      </w:pPr>
      <w:rPr>
        <w:rFonts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7">
    <w:nsid w:val="5AE66132"/>
    <w:multiLevelType w:val="multilevel"/>
    <w:tmpl w:val="2716BC8C"/>
    <w:lvl w:ilvl="0">
      <w:start w:val="1"/>
      <w:numFmt w:val="lowerLetter"/>
      <w:lvlText w:val="%1)"/>
      <w:lvlJc w:val="left"/>
      <w:pPr>
        <w:tabs>
          <w:tab w:val="num" w:pos="1440"/>
        </w:tabs>
        <w:ind w:left="144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39">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62D679A8"/>
    <w:multiLevelType w:val="hybridMultilevel"/>
    <w:tmpl w:val="E3D62E82"/>
    <w:lvl w:ilvl="0" w:tplc="18B8B33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3">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7575090"/>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45">
    <w:nsid w:val="67A27315"/>
    <w:multiLevelType w:val="hybridMultilevel"/>
    <w:tmpl w:val="69B23DA8"/>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7">
    <w:nsid w:val="69B04A97"/>
    <w:multiLevelType w:val="hybridMultilevel"/>
    <w:tmpl w:val="0FC6816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nsid w:val="6B556D92"/>
    <w:multiLevelType w:val="hybridMultilevel"/>
    <w:tmpl w:val="7EE6ABF6"/>
    <w:lvl w:ilvl="0" w:tplc="E0B87F0C">
      <w:start w:val="4"/>
      <w:numFmt w:val="decimal"/>
      <w:lvlText w:val="%1."/>
      <w:lvlJc w:val="left"/>
      <w:pPr>
        <w:ind w:left="720" w:hanging="360"/>
      </w:pPr>
      <w:rPr>
        <w:rFonts w:cs="Times New Roman" w:hint="default"/>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6E515E54"/>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1">
    <w:nsid w:val="6F3E62EF"/>
    <w:multiLevelType w:val="hybridMultilevel"/>
    <w:tmpl w:val="8F6EFFCE"/>
    <w:lvl w:ilvl="0" w:tplc="1B7E34CA">
      <w:start w:val="2"/>
      <w:numFmt w:val="decimal"/>
      <w:lvlText w:val="%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52">
    <w:nsid w:val="729517BB"/>
    <w:multiLevelType w:val="hybridMultilevel"/>
    <w:tmpl w:val="4DC263C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4">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75434A84"/>
    <w:multiLevelType w:val="singleLevel"/>
    <w:tmpl w:val="0415000F"/>
    <w:lvl w:ilvl="0">
      <w:start w:val="1"/>
      <w:numFmt w:val="decimal"/>
      <w:lvlText w:val="%1."/>
      <w:lvlJc w:val="left"/>
      <w:pPr>
        <w:ind w:left="720" w:hanging="360"/>
      </w:pPr>
      <w:rPr>
        <w:rFonts w:cs="Times New Roman"/>
      </w:rPr>
    </w:lvl>
  </w:abstractNum>
  <w:abstractNum w:abstractNumId="56">
    <w:nsid w:val="75965753"/>
    <w:multiLevelType w:val="hybridMultilevel"/>
    <w:tmpl w:val="A546033E"/>
    <w:lvl w:ilvl="0" w:tplc="CB0E7E8C">
      <w:start w:val="1"/>
      <w:numFmt w:val="decimal"/>
      <w:lvlText w:val="%1)"/>
      <w:lvlJc w:val="left"/>
      <w:pPr>
        <w:ind w:left="1065"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7">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8">
    <w:nsid w:val="79586ADA"/>
    <w:multiLevelType w:val="hybridMultilevel"/>
    <w:tmpl w:val="BFC68A04"/>
    <w:lvl w:ilvl="0" w:tplc="F01ACCCA">
      <w:start w:val="1"/>
      <w:numFmt w:val="decimal"/>
      <w:lvlText w:val="%1)"/>
      <w:lvlJc w:val="left"/>
      <w:pPr>
        <w:tabs>
          <w:tab w:val="num" w:pos="170"/>
        </w:tabs>
        <w:ind w:left="170" w:hanging="170"/>
      </w:pPr>
      <w:rPr>
        <w:rFonts w:ascii="Arial" w:hAnsi="Arial" w:cs="Arial" w:hint="default"/>
        <w:sz w:val="16"/>
        <w:szCs w:val="16"/>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1">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8"/>
  </w:num>
  <w:num w:numId="2">
    <w:abstractNumId w:val="46"/>
    <w:lvlOverride w:ilvl="0">
      <w:startOverride w:val="1"/>
    </w:lvlOverride>
  </w:num>
  <w:num w:numId="3">
    <w:abstractNumId w:val="38"/>
    <w:lvlOverride w:ilvl="0">
      <w:startOverride w:val="2"/>
    </w:lvlOverride>
  </w:num>
  <w:num w:numId="4">
    <w:abstractNumId w:val="49"/>
  </w:num>
  <w:num w:numId="5">
    <w:abstractNumId w:val="12"/>
    <w:lvlOverride w:ilvl="0">
      <w:startOverride w:val="1"/>
    </w:lvlOverride>
  </w:num>
  <w:num w:numId="6">
    <w:abstractNumId w:val="21"/>
    <w:lvlOverride w:ilvl="0">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57"/>
    <w:lvlOverride w:ilvl="0">
      <w:startOverride w:val="1"/>
    </w:lvlOverride>
  </w:num>
  <w:num w:numId="10">
    <w:abstractNumId w:val="15"/>
    <w:lvlOverride w:ilvl="0">
      <w:startOverride w:val="1"/>
    </w:lvlOverride>
  </w:num>
  <w:num w:numId="11">
    <w:abstractNumId w:val="6"/>
  </w:num>
  <w:num w:numId="12">
    <w:abstractNumId w:val="61"/>
    <w:lvlOverride w:ilvl="0">
      <w:startOverride w:val="4"/>
    </w:lvlOverride>
  </w:num>
  <w:num w:numId="13">
    <w:abstractNumId w:val="10"/>
  </w:num>
  <w:num w:numId="14">
    <w:abstractNumId w:val="13"/>
  </w:num>
  <w:num w:numId="15">
    <w:abstractNumId w:val="0"/>
    <w:lvlOverride w:ilvl="0">
      <w:startOverride w:val="1"/>
    </w:lvlOverride>
  </w:num>
  <w:num w:numId="16">
    <w:abstractNumId w:val="7"/>
    <w:lvlOverride w:ilvl="0">
      <w:startOverride w:val="1"/>
    </w:lvlOverride>
  </w:num>
  <w:num w:numId="1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
  </w:num>
  <w:num w:numId="21">
    <w:abstractNumId w:val="60"/>
  </w:num>
  <w:num w:numId="22">
    <w:abstractNumId w:val="4"/>
  </w:num>
  <w:num w:numId="23">
    <w:abstractNumId w:val="2"/>
  </w:num>
  <w:num w:numId="24">
    <w:abstractNumId w:val="52"/>
  </w:num>
  <w:num w:numId="25">
    <w:abstractNumId w:val="35"/>
  </w:num>
  <w:num w:numId="26">
    <w:abstractNumId w:val="23"/>
  </w:num>
  <w:num w:numId="27">
    <w:abstractNumId w:val="32"/>
  </w:num>
  <w:num w:numId="28">
    <w:abstractNumId w:val="36"/>
  </w:num>
  <w:num w:numId="29">
    <w:abstractNumId w:val="42"/>
  </w:num>
  <w:num w:numId="30">
    <w:abstractNumId w:val="1"/>
  </w:num>
  <w:num w:numId="31">
    <w:abstractNumId w:val="25"/>
  </w:num>
  <w:num w:numId="32">
    <w:abstractNumId w:val="47"/>
  </w:num>
  <w:num w:numId="33">
    <w:abstractNumId w:val="26"/>
  </w:num>
  <w:num w:numId="34">
    <w:abstractNumId w:val="19"/>
  </w:num>
  <w:num w:numId="35">
    <w:abstractNumId w:val="56"/>
  </w:num>
  <w:num w:numId="36">
    <w:abstractNumId w:val="16"/>
  </w:num>
  <w:num w:numId="37">
    <w:abstractNumId w:val="58"/>
  </w:num>
  <w:num w:numId="38">
    <w:abstractNumId w:val="18"/>
  </w:num>
  <w:num w:numId="39">
    <w:abstractNumId w:val="59"/>
  </w:num>
  <w:num w:numId="40">
    <w:abstractNumId w:val="51"/>
  </w:num>
  <w:num w:numId="41">
    <w:abstractNumId w:val="45"/>
  </w:num>
  <w:num w:numId="42">
    <w:abstractNumId w:val="17"/>
  </w:num>
  <w:num w:numId="43">
    <w:abstractNumId w:val="14"/>
  </w:num>
  <w:num w:numId="44">
    <w:abstractNumId w:val="34"/>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29"/>
  </w:num>
  <w:num w:numId="48">
    <w:abstractNumId w:val="39"/>
  </w:num>
  <w:num w:numId="49">
    <w:abstractNumId w:val="41"/>
  </w:num>
  <w:num w:numId="50">
    <w:abstractNumId w:val="5"/>
  </w:num>
  <w:num w:numId="51">
    <w:abstractNumId w:val="43"/>
  </w:num>
  <w:num w:numId="52">
    <w:abstractNumId w:val="27"/>
  </w:num>
  <w:num w:numId="53">
    <w:abstractNumId w:val="9"/>
  </w:num>
  <w:num w:numId="54">
    <w:abstractNumId w:val="50"/>
  </w:num>
  <w:num w:numId="55">
    <w:abstractNumId w:val="44"/>
  </w:num>
  <w:num w:numId="56">
    <w:abstractNumId w:val="33"/>
  </w:num>
  <w:num w:numId="57">
    <w:abstractNumId w:val="54"/>
  </w:num>
  <w:num w:numId="58">
    <w:abstractNumId w:val="11"/>
  </w:num>
  <w:num w:numId="59">
    <w:abstractNumId w:val="40"/>
  </w:num>
  <w:num w:numId="60">
    <w:abstractNumId w:val="28"/>
  </w:num>
  <w:num w:numId="61">
    <w:abstractNumId w:val="53"/>
  </w:num>
  <w:num w:numId="62">
    <w:abstractNumId w:val="48"/>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gnieszka Kozłowska">
    <w15:presenceInfo w15:providerId="AD" w15:userId="S-1-5-21-2198828578-1525274988-235139508-226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rsids>
    <w:rsidRoot w:val="00CD0245"/>
    <w:rsid w:val="00000C94"/>
    <w:rsid w:val="00000D61"/>
    <w:rsid w:val="0000138A"/>
    <w:rsid w:val="0000160F"/>
    <w:rsid w:val="00002C80"/>
    <w:rsid w:val="000034A2"/>
    <w:rsid w:val="0000379A"/>
    <w:rsid w:val="00005B9D"/>
    <w:rsid w:val="00010405"/>
    <w:rsid w:val="0001044D"/>
    <w:rsid w:val="00011355"/>
    <w:rsid w:val="000119CE"/>
    <w:rsid w:val="00011D5C"/>
    <w:rsid w:val="00012068"/>
    <w:rsid w:val="000134E6"/>
    <w:rsid w:val="00013CB2"/>
    <w:rsid w:val="0001539D"/>
    <w:rsid w:val="000165C1"/>
    <w:rsid w:val="00016852"/>
    <w:rsid w:val="0001689E"/>
    <w:rsid w:val="00020F43"/>
    <w:rsid w:val="00021D21"/>
    <w:rsid w:val="000262E0"/>
    <w:rsid w:val="00031468"/>
    <w:rsid w:val="000314F2"/>
    <w:rsid w:val="00031C28"/>
    <w:rsid w:val="00032F45"/>
    <w:rsid w:val="00033045"/>
    <w:rsid w:val="00033B31"/>
    <w:rsid w:val="00035B59"/>
    <w:rsid w:val="00036433"/>
    <w:rsid w:val="00036716"/>
    <w:rsid w:val="00036B0F"/>
    <w:rsid w:val="00036E9C"/>
    <w:rsid w:val="00037ABE"/>
    <w:rsid w:val="00037B69"/>
    <w:rsid w:val="00037D50"/>
    <w:rsid w:val="00040363"/>
    <w:rsid w:val="0004048E"/>
    <w:rsid w:val="000405C0"/>
    <w:rsid w:val="00040DC2"/>
    <w:rsid w:val="000413CD"/>
    <w:rsid w:val="000424A4"/>
    <w:rsid w:val="00043517"/>
    <w:rsid w:val="000444BD"/>
    <w:rsid w:val="00044F71"/>
    <w:rsid w:val="00045C0C"/>
    <w:rsid w:val="00050539"/>
    <w:rsid w:val="00050609"/>
    <w:rsid w:val="00052671"/>
    <w:rsid w:val="00054D81"/>
    <w:rsid w:val="000559B4"/>
    <w:rsid w:val="000616CE"/>
    <w:rsid w:val="00064E15"/>
    <w:rsid w:val="00064E20"/>
    <w:rsid w:val="00064FEF"/>
    <w:rsid w:val="000654AD"/>
    <w:rsid w:val="00065C29"/>
    <w:rsid w:val="00066E2D"/>
    <w:rsid w:val="000677D2"/>
    <w:rsid w:val="000719E1"/>
    <w:rsid w:val="000729BC"/>
    <w:rsid w:val="0007666D"/>
    <w:rsid w:val="00076CE7"/>
    <w:rsid w:val="00077AAD"/>
    <w:rsid w:val="00080020"/>
    <w:rsid w:val="00080845"/>
    <w:rsid w:val="00080E57"/>
    <w:rsid w:val="00084EB4"/>
    <w:rsid w:val="000872F8"/>
    <w:rsid w:val="00087F33"/>
    <w:rsid w:val="00087F69"/>
    <w:rsid w:val="00090542"/>
    <w:rsid w:val="00090749"/>
    <w:rsid w:val="00090C2C"/>
    <w:rsid w:val="000917C5"/>
    <w:rsid w:val="000967D0"/>
    <w:rsid w:val="000A0348"/>
    <w:rsid w:val="000A0BE0"/>
    <w:rsid w:val="000A1329"/>
    <w:rsid w:val="000A17B0"/>
    <w:rsid w:val="000A19B8"/>
    <w:rsid w:val="000A2138"/>
    <w:rsid w:val="000A2371"/>
    <w:rsid w:val="000A42E2"/>
    <w:rsid w:val="000A54F3"/>
    <w:rsid w:val="000A695E"/>
    <w:rsid w:val="000A7884"/>
    <w:rsid w:val="000A7887"/>
    <w:rsid w:val="000B0287"/>
    <w:rsid w:val="000B2667"/>
    <w:rsid w:val="000B3C24"/>
    <w:rsid w:val="000B3FE7"/>
    <w:rsid w:val="000B48D4"/>
    <w:rsid w:val="000B66B2"/>
    <w:rsid w:val="000C1D07"/>
    <w:rsid w:val="000C1FC1"/>
    <w:rsid w:val="000C230D"/>
    <w:rsid w:val="000C360E"/>
    <w:rsid w:val="000C5617"/>
    <w:rsid w:val="000C5BCB"/>
    <w:rsid w:val="000C655A"/>
    <w:rsid w:val="000C7751"/>
    <w:rsid w:val="000D00FD"/>
    <w:rsid w:val="000D0A25"/>
    <w:rsid w:val="000D190A"/>
    <w:rsid w:val="000D1EF5"/>
    <w:rsid w:val="000D23C6"/>
    <w:rsid w:val="000D2440"/>
    <w:rsid w:val="000D3848"/>
    <w:rsid w:val="000D3866"/>
    <w:rsid w:val="000D541C"/>
    <w:rsid w:val="000D5720"/>
    <w:rsid w:val="000D5EE0"/>
    <w:rsid w:val="000D6174"/>
    <w:rsid w:val="000D62C0"/>
    <w:rsid w:val="000D7573"/>
    <w:rsid w:val="000E1557"/>
    <w:rsid w:val="000E22EC"/>
    <w:rsid w:val="000E33B9"/>
    <w:rsid w:val="000E5354"/>
    <w:rsid w:val="000E5553"/>
    <w:rsid w:val="000E5E16"/>
    <w:rsid w:val="000F1904"/>
    <w:rsid w:val="000F3314"/>
    <w:rsid w:val="000F6718"/>
    <w:rsid w:val="000F6723"/>
    <w:rsid w:val="000F7072"/>
    <w:rsid w:val="000F7211"/>
    <w:rsid w:val="000F7A5D"/>
    <w:rsid w:val="00100269"/>
    <w:rsid w:val="00100D53"/>
    <w:rsid w:val="00102A52"/>
    <w:rsid w:val="001036BF"/>
    <w:rsid w:val="00103968"/>
    <w:rsid w:val="00105FF9"/>
    <w:rsid w:val="00106992"/>
    <w:rsid w:val="001101D5"/>
    <w:rsid w:val="00110522"/>
    <w:rsid w:val="00110651"/>
    <w:rsid w:val="001116BA"/>
    <w:rsid w:val="001116D7"/>
    <w:rsid w:val="001120FF"/>
    <w:rsid w:val="00112B22"/>
    <w:rsid w:val="0011300B"/>
    <w:rsid w:val="00114509"/>
    <w:rsid w:val="00115977"/>
    <w:rsid w:val="00115D9B"/>
    <w:rsid w:val="00117CBA"/>
    <w:rsid w:val="001226B0"/>
    <w:rsid w:val="00122DAC"/>
    <w:rsid w:val="001231D0"/>
    <w:rsid w:val="00123285"/>
    <w:rsid w:val="00124522"/>
    <w:rsid w:val="001248A9"/>
    <w:rsid w:val="001250BD"/>
    <w:rsid w:val="001252DE"/>
    <w:rsid w:val="0012559C"/>
    <w:rsid w:val="001256BB"/>
    <w:rsid w:val="001263C1"/>
    <w:rsid w:val="001342F2"/>
    <w:rsid w:val="00134F5D"/>
    <w:rsid w:val="00135A65"/>
    <w:rsid w:val="00135BE8"/>
    <w:rsid w:val="001367C7"/>
    <w:rsid w:val="00136EE4"/>
    <w:rsid w:val="00141864"/>
    <w:rsid w:val="001419B4"/>
    <w:rsid w:val="00141D9E"/>
    <w:rsid w:val="00144357"/>
    <w:rsid w:val="001459C8"/>
    <w:rsid w:val="00145A7E"/>
    <w:rsid w:val="00145EF2"/>
    <w:rsid w:val="001469E4"/>
    <w:rsid w:val="001507CA"/>
    <w:rsid w:val="00151254"/>
    <w:rsid w:val="001520D1"/>
    <w:rsid w:val="001531D8"/>
    <w:rsid w:val="00153462"/>
    <w:rsid w:val="001543D5"/>
    <w:rsid w:val="00154FE6"/>
    <w:rsid w:val="0015517E"/>
    <w:rsid w:val="00155B18"/>
    <w:rsid w:val="00155E1B"/>
    <w:rsid w:val="00157D8A"/>
    <w:rsid w:val="00163425"/>
    <w:rsid w:val="001643C7"/>
    <w:rsid w:val="00170AB2"/>
    <w:rsid w:val="00170D93"/>
    <w:rsid w:val="0017275D"/>
    <w:rsid w:val="00173196"/>
    <w:rsid w:val="00173E97"/>
    <w:rsid w:val="001748E5"/>
    <w:rsid w:val="00174BC0"/>
    <w:rsid w:val="00175EBC"/>
    <w:rsid w:val="00176CB4"/>
    <w:rsid w:val="00177449"/>
    <w:rsid w:val="0018091C"/>
    <w:rsid w:val="00185DCC"/>
    <w:rsid w:val="00187B36"/>
    <w:rsid w:val="00190074"/>
    <w:rsid w:val="00190FFF"/>
    <w:rsid w:val="00191449"/>
    <w:rsid w:val="00191631"/>
    <w:rsid w:val="001926BC"/>
    <w:rsid w:val="00194CA2"/>
    <w:rsid w:val="00196C31"/>
    <w:rsid w:val="00197081"/>
    <w:rsid w:val="001A0D14"/>
    <w:rsid w:val="001A1695"/>
    <w:rsid w:val="001A1AB4"/>
    <w:rsid w:val="001A5355"/>
    <w:rsid w:val="001A63E5"/>
    <w:rsid w:val="001B1BE3"/>
    <w:rsid w:val="001B1C98"/>
    <w:rsid w:val="001B2368"/>
    <w:rsid w:val="001B5379"/>
    <w:rsid w:val="001B5920"/>
    <w:rsid w:val="001B6ADF"/>
    <w:rsid w:val="001B7DFB"/>
    <w:rsid w:val="001C1EAF"/>
    <w:rsid w:val="001C1F09"/>
    <w:rsid w:val="001C1F38"/>
    <w:rsid w:val="001C4822"/>
    <w:rsid w:val="001C4E3A"/>
    <w:rsid w:val="001C6722"/>
    <w:rsid w:val="001C6FC4"/>
    <w:rsid w:val="001D17E9"/>
    <w:rsid w:val="001D3A5E"/>
    <w:rsid w:val="001D46C4"/>
    <w:rsid w:val="001D6269"/>
    <w:rsid w:val="001D7922"/>
    <w:rsid w:val="001D796F"/>
    <w:rsid w:val="001E086E"/>
    <w:rsid w:val="001E1815"/>
    <w:rsid w:val="001E2A2E"/>
    <w:rsid w:val="001E367B"/>
    <w:rsid w:val="001E445A"/>
    <w:rsid w:val="001E4630"/>
    <w:rsid w:val="001E50B1"/>
    <w:rsid w:val="001E5D59"/>
    <w:rsid w:val="001F06E3"/>
    <w:rsid w:val="001F0B94"/>
    <w:rsid w:val="001F176E"/>
    <w:rsid w:val="001F48AA"/>
    <w:rsid w:val="001F492F"/>
    <w:rsid w:val="001F559A"/>
    <w:rsid w:val="001F5F6F"/>
    <w:rsid w:val="001F65FE"/>
    <w:rsid w:val="001F6C90"/>
    <w:rsid w:val="001F76CF"/>
    <w:rsid w:val="00201105"/>
    <w:rsid w:val="00203A56"/>
    <w:rsid w:val="0020441A"/>
    <w:rsid w:val="00204426"/>
    <w:rsid w:val="00205D08"/>
    <w:rsid w:val="002131CD"/>
    <w:rsid w:val="002133D9"/>
    <w:rsid w:val="00213502"/>
    <w:rsid w:val="00214385"/>
    <w:rsid w:val="00217487"/>
    <w:rsid w:val="00217558"/>
    <w:rsid w:val="002208FB"/>
    <w:rsid w:val="00221101"/>
    <w:rsid w:val="002213DB"/>
    <w:rsid w:val="00222031"/>
    <w:rsid w:val="00222C18"/>
    <w:rsid w:val="00222E95"/>
    <w:rsid w:val="00226327"/>
    <w:rsid w:val="00230DB0"/>
    <w:rsid w:val="0023238A"/>
    <w:rsid w:val="00233C55"/>
    <w:rsid w:val="00234B44"/>
    <w:rsid w:val="002350B8"/>
    <w:rsid w:val="00235CF9"/>
    <w:rsid w:val="00236337"/>
    <w:rsid w:val="00236525"/>
    <w:rsid w:val="0023670E"/>
    <w:rsid w:val="00244545"/>
    <w:rsid w:val="00244D68"/>
    <w:rsid w:val="00245FDB"/>
    <w:rsid w:val="0024769C"/>
    <w:rsid w:val="00250900"/>
    <w:rsid w:val="00251158"/>
    <w:rsid w:val="00253585"/>
    <w:rsid w:val="00253695"/>
    <w:rsid w:val="00254946"/>
    <w:rsid w:val="00254CB6"/>
    <w:rsid w:val="00254DEE"/>
    <w:rsid w:val="002558D7"/>
    <w:rsid w:val="00256952"/>
    <w:rsid w:val="00257A70"/>
    <w:rsid w:val="00257F16"/>
    <w:rsid w:val="002605CB"/>
    <w:rsid w:val="00260788"/>
    <w:rsid w:val="00261A42"/>
    <w:rsid w:val="0026298C"/>
    <w:rsid w:val="00263D14"/>
    <w:rsid w:val="00264F00"/>
    <w:rsid w:val="00267A57"/>
    <w:rsid w:val="00267A75"/>
    <w:rsid w:val="002701D9"/>
    <w:rsid w:val="0027093B"/>
    <w:rsid w:val="002721E2"/>
    <w:rsid w:val="002732C8"/>
    <w:rsid w:val="002736C1"/>
    <w:rsid w:val="00274809"/>
    <w:rsid w:val="00275017"/>
    <w:rsid w:val="002757F9"/>
    <w:rsid w:val="00280701"/>
    <w:rsid w:val="00280B30"/>
    <w:rsid w:val="00280D85"/>
    <w:rsid w:val="002830BC"/>
    <w:rsid w:val="0028347D"/>
    <w:rsid w:val="00283B28"/>
    <w:rsid w:val="00283E22"/>
    <w:rsid w:val="00284ED1"/>
    <w:rsid w:val="00285B50"/>
    <w:rsid w:val="00286357"/>
    <w:rsid w:val="00287613"/>
    <w:rsid w:val="002900C7"/>
    <w:rsid w:val="0029019C"/>
    <w:rsid w:val="00292DA7"/>
    <w:rsid w:val="002964C6"/>
    <w:rsid w:val="00296F81"/>
    <w:rsid w:val="00297CB5"/>
    <w:rsid w:val="00297F67"/>
    <w:rsid w:val="002A0569"/>
    <w:rsid w:val="002A14DD"/>
    <w:rsid w:val="002A1822"/>
    <w:rsid w:val="002A1832"/>
    <w:rsid w:val="002A1CE8"/>
    <w:rsid w:val="002A39FB"/>
    <w:rsid w:val="002A480A"/>
    <w:rsid w:val="002A4D9A"/>
    <w:rsid w:val="002A4F44"/>
    <w:rsid w:val="002A65FF"/>
    <w:rsid w:val="002A70C5"/>
    <w:rsid w:val="002A713B"/>
    <w:rsid w:val="002A77A3"/>
    <w:rsid w:val="002B00AE"/>
    <w:rsid w:val="002B041D"/>
    <w:rsid w:val="002B1EE7"/>
    <w:rsid w:val="002B2388"/>
    <w:rsid w:val="002B2498"/>
    <w:rsid w:val="002B5739"/>
    <w:rsid w:val="002B72EE"/>
    <w:rsid w:val="002B7B7F"/>
    <w:rsid w:val="002C1BB5"/>
    <w:rsid w:val="002C2A4F"/>
    <w:rsid w:val="002C3C76"/>
    <w:rsid w:val="002C3CCE"/>
    <w:rsid w:val="002C5DE8"/>
    <w:rsid w:val="002C7E16"/>
    <w:rsid w:val="002D146D"/>
    <w:rsid w:val="002D2055"/>
    <w:rsid w:val="002D232A"/>
    <w:rsid w:val="002D288F"/>
    <w:rsid w:val="002D37CD"/>
    <w:rsid w:val="002D46C5"/>
    <w:rsid w:val="002D4C60"/>
    <w:rsid w:val="002D5BAF"/>
    <w:rsid w:val="002D6276"/>
    <w:rsid w:val="002D6897"/>
    <w:rsid w:val="002D6926"/>
    <w:rsid w:val="002D6B3A"/>
    <w:rsid w:val="002D79B8"/>
    <w:rsid w:val="002D7CA7"/>
    <w:rsid w:val="002D7DD2"/>
    <w:rsid w:val="002E2DD8"/>
    <w:rsid w:val="002E3336"/>
    <w:rsid w:val="002E3365"/>
    <w:rsid w:val="002E3F08"/>
    <w:rsid w:val="002E50E4"/>
    <w:rsid w:val="002E602E"/>
    <w:rsid w:val="002E6326"/>
    <w:rsid w:val="002E7034"/>
    <w:rsid w:val="002E7C7C"/>
    <w:rsid w:val="002E7CB0"/>
    <w:rsid w:val="002E7CD4"/>
    <w:rsid w:val="002F15AF"/>
    <w:rsid w:val="002F2FAA"/>
    <w:rsid w:val="002F45E0"/>
    <w:rsid w:val="002F4999"/>
    <w:rsid w:val="002F7713"/>
    <w:rsid w:val="002F7C0C"/>
    <w:rsid w:val="002F7C34"/>
    <w:rsid w:val="0030125E"/>
    <w:rsid w:val="003023CF"/>
    <w:rsid w:val="003038BF"/>
    <w:rsid w:val="00304675"/>
    <w:rsid w:val="00306178"/>
    <w:rsid w:val="003067BE"/>
    <w:rsid w:val="00306CDE"/>
    <w:rsid w:val="00307082"/>
    <w:rsid w:val="00307245"/>
    <w:rsid w:val="00307599"/>
    <w:rsid w:val="003108AC"/>
    <w:rsid w:val="0031146B"/>
    <w:rsid w:val="003134FA"/>
    <w:rsid w:val="00314671"/>
    <w:rsid w:val="003147C1"/>
    <w:rsid w:val="00314AAE"/>
    <w:rsid w:val="00315779"/>
    <w:rsid w:val="00316632"/>
    <w:rsid w:val="00316973"/>
    <w:rsid w:val="00317683"/>
    <w:rsid w:val="003208B4"/>
    <w:rsid w:val="00320985"/>
    <w:rsid w:val="00321234"/>
    <w:rsid w:val="003222AB"/>
    <w:rsid w:val="003229F8"/>
    <w:rsid w:val="00322B4B"/>
    <w:rsid w:val="003254D1"/>
    <w:rsid w:val="0032568C"/>
    <w:rsid w:val="00325C31"/>
    <w:rsid w:val="003275BD"/>
    <w:rsid w:val="00327C7E"/>
    <w:rsid w:val="0033145F"/>
    <w:rsid w:val="00331DB7"/>
    <w:rsid w:val="003324E7"/>
    <w:rsid w:val="00333395"/>
    <w:rsid w:val="00334782"/>
    <w:rsid w:val="00334ABC"/>
    <w:rsid w:val="00334DDE"/>
    <w:rsid w:val="0033549A"/>
    <w:rsid w:val="00335AEE"/>
    <w:rsid w:val="00337BAE"/>
    <w:rsid w:val="00340910"/>
    <w:rsid w:val="0034115F"/>
    <w:rsid w:val="00341342"/>
    <w:rsid w:val="00341CE4"/>
    <w:rsid w:val="00342480"/>
    <w:rsid w:val="00342E59"/>
    <w:rsid w:val="003443BA"/>
    <w:rsid w:val="00344DA1"/>
    <w:rsid w:val="00344DC0"/>
    <w:rsid w:val="003461EC"/>
    <w:rsid w:val="003466E1"/>
    <w:rsid w:val="00351F35"/>
    <w:rsid w:val="003529D0"/>
    <w:rsid w:val="00352C98"/>
    <w:rsid w:val="00352DED"/>
    <w:rsid w:val="003532BA"/>
    <w:rsid w:val="00354132"/>
    <w:rsid w:val="00355CD8"/>
    <w:rsid w:val="00355D97"/>
    <w:rsid w:val="0036055E"/>
    <w:rsid w:val="0036070A"/>
    <w:rsid w:val="00360A97"/>
    <w:rsid w:val="0036170C"/>
    <w:rsid w:val="00361CCE"/>
    <w:rsid w:val="003635A4"/>
    <w:rsid w:val="00363720"/>
    <w:rsid w:val="00365228"/>
    <w:rsid w:val="0036649A"/>
    <w:rsid w:val="003669B6"/>
    <w:rsid w:val="00366D8C"/>
    <w:rsid w:val="00367D4D"/>
    <w:rsid w:val="003706A8"/>
    <w:rsid w:val="003707F0"/>
    <w:rsid w:val="003717FB"/>
    <w:rsid w:val="00372796"/>
    <w:rsid w:val="003737C5"/>
    <w:rsid w:val="00373FBE"/>
    <w:rsid w:val="00374CA7"/>
    <w:rsid w:val="0037508F"/>
    <w:rsid w:val="00375E2A"/>
    <w:rsid w:val="0037621C"/>
    <w:rsid w:val="00376F05"/>
    <w:rsid w:val="003771D6"/>
    <w:rsid w:val="00377489"/>
    <w:rsid w:val="00381451"/>
    <w:rsid w:val="0038193D"/>
    <w:rsid w:val="00381E01"/>
    <w:rsid w:val="00381F3E"/>
    <w:rsid w:val="00385F2C"/>
    <w:rsid w:val="003866BD"/>
    <w:rsid w:val="00386851"/>
    <w:rsid w:val="003868F5"/>
    <w:rsid w:val="00386D31"/>
    <w:rsid w:val="00390C7F"/>
    <w:rsid w:val="00392288"/>
    <w:rsid w:val="00392354"/>
    <w:rsid w:val="003928EB"/>
    <w:rsid w:val="00396B00"/>
    <w:rsid w:val="00397269"/>
    <w:rsid w:val="003A078E"/>
    <w:rsid w:val="003A1500"/>
    <w:rsid w:val="003A223C"/>
    <w:rsid w:val="003A3151"/>
    <w:rsid w:val="003A487D"/>
    <w:rsid w:val="003A4DE2"/>
    <w:rsid w:val="003A52EC"/>
    <w:rsid w:val="003A55CC"/>
    <w:rsid w:val="003A65BE"/>
    <w:rsid w:val="003A6E15"/>
    <w:rsid w:val="003A76EE"/>
    <w:rsid w:val="003B0BB1"/>
    <w:rsid w:val="003B18C9"/>
    <w:rsid w:val="003B1B24"/>
    <w:rsid w:val="003B25AD"/>
    <w:rsid w:val="003B2F58"/>
    <w:rsid w:val="003B3E63"/>
    <w:rsid w:val="003B4284"/>
    <w:rsid w:val="003B51FE"/>
    <w:rsid w:val="003B5F63"/>
    <w:rsid w:val="003B650D"/>
    <w:rsid w:val="003B6668"/>
    <w:rsid w:val="003B6E1D"/>
    <w:rsid w:val="003B7839"/>
    <w:rsid w:val="003C03FA"/>
    <w:rsid w:val="003C04B3"/>
    <w:rsid w:val="003C1622"/>
    <w:rsid w:val="003C1792"/>
    <w:rsid w:val="003C26C4"/>
    <w:rsid w:val="003C778F"/>
    <w:rsid w:val="003C7EB0"/>
    <w:rsid w:val="003D2161"/>
    <w:rsid w:val="003D2698"/>
    <w:rsid w:val="003D333B"/>
    <w:rsid w:val="003E1BDB"/>
    <w:rsid w:val="003E39B7"/>
    <w:rsid w:val="003E4374"/>
    <w:rsid w:val="003E59B2"/>
    <w:rsid w:val="003E61A5"/>
    <w:rsid w:val="003E64F2"/>
    <w:rsid w:val="003E7512"/>
    <w:rsid w:val="003E7939"/>
    <w:rsid w:val="003F045B"/>
    <w:rsid w:val="003F07EF"/>
    <w:rsid w:val="003F1DE6"/>
    <w:rsid w:val="003F2DBC"/>
    <w:rsid w:val="003F5635"/>
    <w:rsid w:val="003F6E78"/>
    <w:rsid w:val="003F6F3C"/>
    <w:rsid w:val="003F7B9D"/>
    <w:rsid w:val="003F7F25"/>
    <w:rsid w:val="00400A4F"/>
    <w:rsid w:val="00401244"/>
    <w:rsid w:val="00401949"/>
    <w:rsid w:val="00402025"/>
    <w:rsid w:val="00402E2C"/>
    <w:rsid w:val="00403EAA"/>
    <w:rsid w:val="004044FD"/>
    <w:rsid w:val="00404A6C"/>
    <w:rsid w:val="004063F2"/>
    <w:rsid w:val="004066A8"/>
    <w:rsid w:val="00406C7A"/>
    <w:rsid w:val="00406DAD"/>
    <w:rsid w:val="004078CA"/>
    <w:rsid w:val="00410894"/>
    <w:rsid w:val="00410D2B"/>
    <w:rsid w:val="00411BC5"/>
    <w:rsid w:val="00412EB7"/>
    <w:rsid w:val="0041359E"/>
    <w:rsid w:val="0041532E"/>
    <w:rsid w:val="00416A38"/>
    <w:rsid w:val="00417672"/>
    <w:rsid w:val="00420A2C"/>
    <w:rsid w:val="00421A7E"/>
    <w:rsid w:val="0042201E"/>
    <w:rsid w:val="00422CA6"/>
    <w:rsid w:val="00425640"/>
    <w:rsid w:val="00426921"/>
    <w:rsid w:val="00427523"/>
    <w:rsid w:val="004275FB"/>
    <w:rsid w:val="004301B2"/>
    <w:rsid w:val="00431612"/>
    <w:rsid w:val="0043245D"/>
    <w:rsid w:val="00432CBA"/>
    <w:rsid w:val="00433A29"/>
    <w:rsid w:val="004341ED"/>
    <w:rsid w:val="004348DD"/>
    <w:rsid w:val="00436DEF"/>
    <w:rsid w:val="0043735F"/>
    <w:rsid w:val="00437CA9"/>
    <w:rsid w:val="00442C79"/>
    <w:rsid w:val="00443AE4"/>
    <w:rsid w:val="00443DD9"/>
    <w:rsid w:val="0044423A"/>
    <w:rsid w:val="004444BE"/>
    <w:rsid w:val="00444E4B"/>
    <w:rsid w:val="0044584B"/>
    <w:rsid w:val="00445C1E"/>
    <w:rsid w:val="00446467"/>
    <w:rsid w:val="00447CD6"/>
    <w:rsid w:val="00447D22"/>
    <w:rsid w:val="00455BDE"/>
    <w:rsid w:val="00456FF9"/>
    <w:rsid w:val="004607A8"/>
    <w:rsid w:val="004610B3"/>
    <w:rsid w:val="004619FE"/>
    <w:rsid w:val="00461B8A"/>
    <w:rsid w:val="0046258C"/>
    <w:rsid w:val="0046456A"/>
    <w:rsid w:val="00466537"/>
    <w:rsid w:val="00467505"/>
    <w:rsid w:val="00470321"/>
    <w:rsid w:val="004739E0"/>
    <w:rsid w:val="00474566"/>
    <w:rsid w:val="00475152"/>
    <w:rsid w:val="00475713"/>
    <w:rsid w:val="00480A43"/>
    <w:rsid w:val="00483337"/>
    <w:rsid w:val="004838FF"/>
    <w:rsid w:val="0048575A"/>
    <w:rsid w:val="00486DEE"/>
    <w:rsid w:val="00490F1C"/>
    <w:rsid w:val="004927A4"/>
    <w:rsid w:val="0049510E"/>
    <w:rsid w:val="00497EF2"/>
    <w:rsid w:val="004A0207"/>
    <w:rsid w:val="004A110E"/>
    <w:rsid w:val="004A2935"/>
    <w:rsid w:val="004A4A52"/>
    <w:rsid w:val="004A4EC4"/>
    <w:rsid w:val="004B06FD"/>
    <w:rsid w:val="004B0EF6"/>
    <w:rsid w:val="004B16EC"/>
    <w:rsid w:val="004B1B80"/>
    <w:rsid w:val="004B21AF"/>
    <w:rsid w:val="004B2A1C"/>
    <w:rsid w:val="004B4954"/>
    <w:rsid w:val="004B5573"/>
    <w:rsid w:val="004B7E48"/>
    <w:rsid w:val="004C03C2"/>
    <w:rsid w:val="004C3969"/>
    <w:rsid w:val="004C405C"/>
    <w:rsid w:val="004C575D"/>
    <w:rsid w:val="004C5BE3"/>
    <w:rsid w:val="004C7838"/>
    <w:rsid w:val="004D034B"/>
    <w:rsid w:val="004D0614"/>
    <w:rsid w:val="004D09F5"/>
    <w:rsid w:val="004D1204"/>
    <w:rsid w:val="004D2167"/>
    <w:rsid w:val="004D3F6C"/>
    <w:rsid w:val="004D49DC"/>
    <w:rsid w:val="004D55B6"/>
    <w:rsid w:val="004E065F"/>
    <w:rsid w:val="004E07F2"/>
    <w:rsid w:val="004E18A6"/>
    <w:rsid w:val="004E1BE8"/>
    <w:rsid w:val="004E2B94"/>
    <w:rsid w:val="004E38EA"/>
    <w:rsid w:val="004E3B92"/>
    <w:rsid w:val="004E42A0"/>
    <w:rsid w:val="004E4C19"/>
    <w:rsid w:val="004E4C74"/>
    <w:rsid w:val="004E514B"/>
    <w:rsid w:val="004F08BA"/>
    <w:rsid w:val="004F09D1"/>
    <w:rsid w:val="004F37D5"/>
    <w:rsid w:val="004F3923"/>
    <w:rsid w:val="004F39D6"/>
    <w:rsid w:val="004F3A24"/>
    <w:rsid w:val="004F3D6A"/>
    <w:rsid w:val="004F4914"/>
    <w:rsid w:val="004F5AA7"/>
    <w:rsid w:val="004F5D19"/>
    <w:rsid w:val="004F5D4E"/>
    <w:rsid w:val="004F5E07"/>
    <w:rsid w:val="004F7263"/>
    <w:rsid w:val="004F7788"/>
    <w:rsid w:val="00500696"/>
    <w:rsid w:val="005021C0"/>
    <w:rsid w:val="0050278F"/>
    <w:rsid w:val="005028F6"/>
    <w:rsid w:val="005030C9"/>
    <w:rsid w:val="00503640"/>
    <w:rsid w:val="005055D9"/>
    <w:rsid w:val="0050668F"/>
    <w:rsid w:val="0050743C"/>
    <w:rsid w:val="00507A38"/>
    <w:rsid w:val="0051174A"/>
    <w:rsid w:val="0051272F"/>
    <w:rsid w:val="00512BB3"/>
    <w:rsid w:val="00512CB8"/>
    <w:rsid w:val="00513E39"/>
    <w:rsid w:val="0051690E"/>
    <w:rsid w:val="00517557"/>
    <w:rsid w:val="005204F7"/>
    <w:rsid w:val="00520761"/>
    <w:rsid w:val="005236ED"/>
    <w:rsid w:val="00523D46"/>
    <w:rsid w:val="00527359"/>
    <w:rsid w:val="00530186"/>
    <w:rsid w:val="00532379"/>
    <w:rsid w:val="00532A0B"/>
    <w:rsid w:val="00532CF6"/>
    <w:rsid w:val="0053322E"/>
    <w:rsid w:val="0053359B"/>
    <w:rsid w:val="005338F0"/>
    <w:rsid w:val="00533A9B"/>
    <w:rsid w:val="005364BE"/>
    <w:rsid w:val="0053654C"/>
    <w:rsid w:val="00536A5E"/>
    <w:rsid w:val="00536D3D"/>
    <w:rsid w:val="00537945"/>
    <w:rsid w:val="0054242A"/>
    <w:rsid w:val="00543AB2"/>
    <w:rsid w:val="00544DD5"/>
    <w:rsid w:val="00545AAA"/>
    <w:rsid w:val="00545D0C"/>
    <w:rsid w:val="0054651F"/>
    <w:rsid w:val="0054716C"/>
    <w:rsid w:val="00551D41"/>
    <w:rsid w:val="005527D2"/>
    <w:rsid w:val="00552B32"/>
    <w:rsid w:val="00552FC2"/>
    <w:rsid w:val="00554115"/>
    <w:rsid w:val="00555708"/>
    <w:rsid w:val="00556FCD"/>
    <w:rsid w:val="005600AA"/>
    <w:rsid w:val="005620E0"/>
    <w:rsid w:val="00564B8D"/>
    <w:rsid w:val="005658F3"/>
    <w:rsid w:val="00565A10"/>
    <w:rsid w:val="00565B5C"/>
    <w:rsid w:val="00565BB6"/>
    <w:rsid w:val="00565E22"/>
    <w:rsid w:val="005669E4"/>
    <w:rsid w:val="00567E5D"/>
    <w:rsid w:val="00571174"/>
    <w:rsid w:val="005739A2"/>
    <w:rsid w:val="0057456E"/>
    <w:rsid w:val="00574EEB"/>
    <w:rsid w:val="00577ED4"/>
    <w:rsid w:val="00580C31"/>
    <w:rsid w:val="00581FAE"/>
    <w:rsid w:val="00584266"/>
    <w:rsid w:val="005851E9"/>
    <w:rsid w:val="00585350"/>
    <w:rsid w:val="005864AD"/>
    <w:rsid w:val="00587B22"/>
    <w:rsid w:val="005910E1"/>
    <w:rsid w:val="00593BDE"/>
    <w:rsid w:val="00593F21"/>
    <w:rsid w:val="00596E28"/>
    <w:rsid w:val="005A16AA"/>
    <w:rsid w:val="005A43C2"/>
    <w:rsid w:val="005A5903"/>
    <w:rsid w:val="005B00EF"/>
    <w:rsid w:val="005B1176"/>
    <w:rsid w:val="005B17C1"/>
    <w:rsid w:val="005B1A18"/>
    <w:rsid w:val="005B209A"/>
    <w:rsid w:val="005B287D"/>
    <w:rsid w:val="005B2EC1"/>
    <w:rsid w:val="005B2FAD"/>
    <w:rsid w:val="005B3D70"/>
    <w:rsid w:val="005B3DD5"/>
    <w:rsid w:val="005B646F"/>
    <w:rsid w:val="005B679C"/>
    <w:rsid w:val="005B7319"/>
    <w:rsid w:val="005C150D"/>
    <w:rsid w:val="005C15D1"/>
    <w:rsid w:val="005C1B2C"/>
    <w:rsid w:val="005C24EC"/>
    <w:rsid w:val="005C3390"/>
    <w:rsid w:val="005C78DC"/>
    <w:rsid w:val="005C7F60"/>
    <w:rsid w:val="005D2E2B"/>
    <w:rsid w:val="005D2EC9"/>
    <w:rsid w:val="005D2FD8"/>
    <w:rsid w:val="005D3C32"/>
    <w:rsid w:val="005D3D87"/>
    <w:rsid w:val="005D3F18"/>
    <w:rsid w:val="005D404D"/>
    <w:rsid w:val="005D4DBD"/>
    <w:rsid w:val="005D657F"/>
    <w:rsid w:val="005D6737"/>
    <w:rsid w:val="005D6AF1"/>
    <w:rsid w:val="005E1A85"/>
    <w:rsid w:val="005E1ABC"/>
    <w:rsid w:val="005E1F5B"/>
    <w:rsid w:val="005E1FF0"/>
    <w:rsid w:val="005E2048"/>
    <w:rsid w:val="005E20F4"/>
    <w:rsid w:val="005E28C2"/>
    <w:rsid w:val="005E2DB5"/>
    <w:rsid w:val="005E3518"/>
    <w:rsid w:val="005E3599"/>
    <w:rsid w:val="005E457A"/>
    <w:rsid w:val="005E536D"/>
    <w:rsid w:val="005E5ACD"/>
    <w:rsid w:val="005E641C"/>
    <w:rsid w:val="005E6D51"/>
    <w:rsid w:val="005E6EFD"/>
    <w:rsid w:val="005E7910"/>
    <w:rsid w:val="005F0009"/>
    <w:rsid w:val="005F210C"/>
    <w:rsid w:val="005F2C41"/>
    <w:rsid w:val="005F2CF5"/>
    <w:rsid w:val="005F3EC9"/>
    <w:rsid w:val="005F7015"/>
    <w:rsid w:val="00600D4E"/>
    <w:rsid w:val="00600DC9"/>
    <w:rsid w:val="0060260C"/>
    <w:rsid w:val="00603651"/>
    <w:rsid w:val="00604113"/>
    <w:rsid w:val="00604FA1"/>
    <w:rsid w:val="00605B0E"/>
    <w:rsid w:val="006068A7"/>
    <w:rsid w:val="00607173"/>
    <w:rsid w:val="006078AF"/>
    <w:rsid w:val="00610D68"/>
    <w:rsid w:val="00614086"/>
    <w:rsid w:val="00616034"/>
    <w:rsid w:val="00616BB7"/>
    <w:rsid w:val="006210E6"/>
    <w:rsid w:val="00621394"/>
    <w:rsid w:val="00622DAE"/>
    <w:rsid w:val="006232DD"/>
    <w:rsid w:val="006239EA"/>
    <w:rsid w:val="006240D8"/>
    <w:rsid w:val="00624616"/>
    <w:rsid w:val="00624D81"/>
    <w:rsid w:val="00625858"/>
    <w:rsid w:val="00625C7E"/>
    <w:rsid w:val="00626E0D"/>
    <w:rsid w:val="006274DC"/>
    <w:rsid w:val="006279E8"/>
    <w:rsid w:val="006318B6"/>
    <w:rsid w:val="006342DB"/>
    <w:rsid w:val="0063504F"/>
    <w:rsid w:val="006357F7"/>
    <w:rsid w:val="00636569"/>
    <w:rsid w:val="00636E7E"/>
    <w:rsid w:val="006375DC"/>
    <w:rsid w:val="00637EE0"/>
    <w:rsid w:val="00642D82"/>
    <w:rsid w:val="00643C25"/>
    <w:rsid w:val="00644658"/>
    <w:rsid w:val="00644D88"/>
    <w:rsid w:val="0064794C"/>
    <w:rsid w:val="00650205"/>
    <w:rsid w:val="00650E19"/>
    <w:rsid w:val="00653617"/>
    <w:rsid w:val="00653C00"/>
    <w:rsid w:val="00655741"/>
    <w:rsid w:val="0065617D"/>
    <w:rsid w:val="006575F1"/>
    <w:rsid w:val="0066191E"/>
    <w:rsid w:val="00661A52"/>
    <w:rsid w:val="00662BA7"/>
    <w:rsid w:val="00663143"/>
    <w:rsid w:val="0066340C"/>
    <w:rsid w:val="00663843"/>
    <w:rsid w:val="00664447"/>
    <w:rsid w:val="00664C87"/>
    <w:rsid w:val="00666AFD"/>
    <w:rsid w:val="00667492"/>
    <w:rsid w:val="006674D7"/>
    <w:rsid w:val="00667DC4"/>
    <w:rsid w:val="0067158D"/>
    <w:rsid w:val="0067249D"/>
    <w:rsid w:val="00672DBF"/>
    <w:rsid w:val="00673D6A"/>
    <w:rsid w:val="00675955"/>
    <w:rsid w:val="00675A4B"/>
    <w:rsid w:val="006769B0"/>
    <w:rsid w:val="00677D0F"/>
    <w:rsid w:val="00677F6A"/>
    <w:rsid w:val="0068016A"/>
    <w:rsid w:val="00682772"/>
    <w:rsid w:val="00682E7A"/>
    <w:rsid w:val="006835A0"/>
    <w:rsid w:val="00684C48"/>
    <w:rsid w:val="00685B20"/>
    <w:rsid w:val="00687909"/>
    <w:rsid w:val="00687BEB"/>
    <w:rsid w:val="0069094E"/>
    <w:rsid w:val="00690C85"/>
    <w:rsid w:val="00693ABF"/>
    <w:rsid w:val="00693E77"/>
    <w:rsid w:val="0069402B"/>
    <w:rsid w:val="006940DD"/>
    <w:rsid w:val="006959D2"/>
    <w:rsid w:val="0069735E"/>
    <w:rsid w:val="006978A1"/>
    <w:rsid w:val="006A1233"/>
    <w:rsid w:val="006A1E7C"/>
    <w:rsid w:val="006A2D9D"/>
    <w:rsid w:val="006A32AB"/>
    <w:rsid w:val="006A3825"/>
    <w:rsid w:val="006A3D78"/>
    <w:rsid w:val="006A458D"/>
    <w:rsid w:val="006A47EA"/>
    <w:rsid w:val="006A555A"/>
    <w:rsid w:val="006A6D04"/>
    <w:rsid w:val="006B12D4"/>
    <w:rsid w:val="006B16CB"/>
    <w:rsid w:val="006B26CB"/>
    <w:rsid w:val="006B32B6"/>
    <w:rsid w:val="006B33AC"/>
    <w:rsid w:val="006B3A39"/>
    <w:rsid w:val="006B49DC"/>
    <w:rsid w:val="006B5531"/>
    <w:rsid w:val="006B60F9"/>
    <w:rsid w:val="006B678B"/>
    <w:rsid w:val="006B7219"/>
    <w:rsid w:val="006B724E"/>
    <w:rsid w:val="006B7A6E"/>
    <w:rsid w:val="006C04F3"/>
    <w:rsid w:val="006C1CA8"/>
    <w:rsid w:val="006C3EB5"/>
    <w:rsid w:val="006C5DBD"/>
    <w:rsid w:val="006C70A1"/>
    <w:rsid w:val="006D09F4"/>
    <w:rsid w:val="006D14C7"/>
    <w:rsid w:val="006D1806"/>
    <w:rsid w:val="006D1E9D"/>
    <w:rsid w:val="006D2A51"/>
    <w:rsid w:val="006D2F89"/>
    <w:rsid w:val="006D32BC"/>
    <w:rsid w:val="006D48D3"/>
    <w:rsid w:val="006D4B78"/>
    <w:rsid w:val="006D6868"/>
    <w:rsid w:val="006D7FE8"/>
    <w:rsid w:val="006E03C9"/>
    <w:rsid w:val="006E1FD1"/>
    <w:rsid w:val="006E21AD"/>
    <w:rsid w:val="006E2D71"/>
    <w:rsid w:val="006E3227"/>
    <w:rsid w:val="006E5056"/>
    <w:rsid w:val="006E59B7"/>
    <w:rsid w:val="006E5A44"/>
    <w:rsid w:val="006E5D44"/>
    <w:rsid w:val="006E5F23"/>
    <w:rsid w:val="006E64FA"/>
    <w:rsid w:val="006E68C0"/>
    <w:rsid w:val="006E76AB"/>
    <w:rsid w:val="006F0330"/>
    <w:rsid w:val="006F06DE"/>
    <w:rsid w:val="006F2BB7"/>
    <w:rsid w:val="006F2E8F"/>
    <w:rsid w:val="006F3403"/>
    <w:rsid w:val="006F38BF"/>
    <w:rsid w:val="006F4968"/>
    <w:rsid w:val="006F554B"/>
    <w:rsid w:val="006F5894"/>
    <w:rsid w:val="006F5A50"/>
    <w:rsid w:val="006F760A"/>
    <w:rsid w:val="0070308C"/>
    <w:rsid w:val="00703A65"/>
    <w:rsid w:val="007063FC"/>
    <w:rsid w:val="007067BA"/>
    <w:rsid w:val="00707DAF"/>
    <w:rsid w:val="007131FD"/>
    <w:rsid w:val="00713413"/>
    <w:rsid w:val="00713997"/>
    <w:rsid w:val="00714213"/>
    <w:rsid w:val="0071463A"/>
    <w:rsid w:val="00715CB4"/>
    <w:rsid w:val="00716994"/>
    <w:rsid w:val="0071721D"/>
    <w:rsid w:val="00717DF6"/>
    <w:rsid w:val="0072000B"/>
    <w:rsid w:val="00721A10"/>
    <w:rsid w:val="00725F84"/>
    <w:rsid w:val="00726B91"/>
    <w:rsid w:val="00726EEB"/>
    <w:rsid w:val="00730084"/>
    <w:rsid w:val="007354C3"/>
    <w:rsid w:val="00735AD0"/>
    <w:rsid w:val="00735EC6"/>
    <w:rsid w:val="00736ECC"/>
    <w:rsid w:val="00737AEE"/>
    <w:rsid w:val="00740519"/>
    <w:rsid w:val="00740959"/>
    <w:rsid w:val="00741623"/>
    <w:rsid w:val="0074284B"/>
    <w:rsid w:val="00742997"/>
    <w:rsid w:val="007429EC"/>
    <w:rsid w:val="00742AE9"/>
    <w:rsid w:val="00742E75"/>
    <w:rsid w:val="00743A0B"/>
    <w:rsid w:val="00744CD1"/>
    <w:rsid w:val="007468A9"/>
    <w:rsid w:val="00746FF5"/>
    <w:rsid w:val="00747022"/>
    <w:rsid w:val="00747600"/>
    <w:rsid w:val="0074777D"/>
    <w:rsid w:val="0075079C"/>
    <w:rsid w:val="007523DF"/>
    <w:rsid w:val="00753F14"/>
    <w:rsid w:val="007542ED"/>
    <w:rsid w:val="007550E0"/>
    <w:rsid w:val="00757F46"/>
    <w:rsid w:val="00762079"/>
    <w:rsid w:val="007628D6"/>
    <w:rsid w:val="00763A98"/>
    <w:rsid w:val="00764040"/>
    <w:rsid w:val="00764812"/>
    <w:rsid w:val="007668DA"/>
    <w:rsid w:val="00767C82"/>
    <w:rsid w:val="00767EA3"/>
    <w:rsid w:val="007704AE"/>
    <w:rsid w:val="0077224A"/>
    <w:rsid w:val="00772862"/>
    <w:rsid w:val="00772867"/>
    <w:rsid w:val="007751A8"/>
    <w:rsid w:val="0078099A"/>
    <w:rsid w:val="00780EE4"/>
    <w:rsid w:val="007817CD"/>
    <w:rsid w:val="00782D54"/>
    <w:rsid w:val="0078362A"/>
    <w:rsid w:val="00783643"/>
    <w:rsid w:val="0078556F"/>
    <w:rsid w:val="007863F3"/>
    <w:rsid w:val="00790F7E"/>
    <w:rsid w:val="007938DE"/>
    <w:rsid w:val="00793CBB"/>
    <w:rsid w:val="007A1E70"/>
    <w:rsid w:val="007A261D"/>
    <w:rsid w:val="007A2EAF"/>
    <w:rsid w:val="007A3A49"/>
    <w:rsid w:val="007A3EB8"/>
    <w:rsid w:val="007A416E"/>
    <w:rsid w:val="007A5A8D"/>
    <w:rsid w:val="007A62CD"/>
    <w:rsid w:val="007A7252"/>
    <w:rsid w:val="007A7BE5"/>
    <w:rsid w:val="007B1A9F"/>
    <w:rsid w:val="007B20B5"/>
    <w:rsid w:val="007B296B"/>
    <w:rsid w:val="007B2A15"/>
    <w:rsid w:val="007B3F21"/>
    <w:rsid w:val="007B578F"/>
    <w:rsid w:val="007B6681"/>
    <w:rsid w:val="007B6CC8"/>
    <w:rsid w:val="007B7AD0"/>
    <w:rsid w:val="007C030C"/>
    <w:rsid w:val="007C1676"/>
    <w:rsid w:val="007C610D"/>
    <w:rsid w:val="007C6117"/>
    <w:rsid w:val="007C6D52"/>
    <w:rsid w:val="007D1185"/>
    <w:rsid w:val="007D1A74"/>
    <w:rsid w:val="007D2CB8"/>
    <w:rsid w:val="007D35F4"/>
    <w:rsid w:val="007D47FE"/>
    <w:rsid w:val="007D58FD"/>
    <w:rsid w:val="007D5ED4"/>
    <w:rsid w:val="007D6EE5"/>
    <w:rsid w:val="007D74CD"/>
    <w:rsid w:val="007D7913"/>
    <w:rsid w:val="007E15B3"/>
    <w:rsid w:val="007E2FB0"/>
    <w:rsid w:val="007E4727"/>
    <w:rsid w:val="007E6112"/>
    <w:rsid w:val="007F0984"/>
    <w:rsid w:val="007F1346"/>
    <w:rsid w:val="007F147F"/>
    <w:rsid w:val="007F1B5C"/>
    <w:rsid w:val="007F3310"/>
    <w:rsid w:val="007F41CC"/>
    <w:rsid w:val="007F444B"/>
    <w:rsid w:val="007F4712"/>
    <w:rsid w:val="007F4EB5"/>
    <w:rsid w:val="007F5013"/>
    <w:rsid w:val="00800BEF"/>
    <w:rsid w:val="00805137"/>
    <w:rsid w:val="008055D7"/>
    <w:rsid w:val="00805D16"/>
    <w:rsid w:val="0080696B"/>
    <w:rsid w:val="00806BD0"/>
    <w:rsid w:val="00807162"/>
    <w:rsid w:val="00807534"/>
    <w:rsid w:val="008075F1"/>
    <w:rsid w:val="00810D39"/>
    <w:rsid w:val="0081237D"/>
    <w:rsid w:val="0081346D"/>
    <w:rsid w:val="00813542"/>
    <w:rsid w:val="00815940"/>
    <w:rsid w:val="00815DA1"/>
    <w:rsid w:val="00816E08"/>
    <w:rsid w:val="0081736B"/>
    <w:rsid w:val="00817D35"/>
    <w:rsid w:val="008205AF"/>
    <w:rsid w:val="00821A79"/>
    <w:rsid w:val="00823234"/>
    <w:rsid w:val="008232DF"/>
    <w:rsid w:val="00823E05"/>
    <w:rsid w:val="00824F1E"/>
    <w:rsid w:val="008277B8"/>
    <w:rsid w:val="00830149"/>
    <w:rsid w:val="008315DE"/>
    <w:rsid w:val="00832240"/>
    <w:rsid w:val="0083354B"/>
    <w:rsid w:val="0083361A"/>
    <w:rsid w:val="00833855"/>
    <w:rsid w:val="0083470A"/>
    <w:rsid w:val="0083520C"/>
    <w:rsid w:val="00836F9A"/>
    <w:rsid w:val="00837612"/>
    <w:rsid w:val="00840424"/>
    <w:rsid w:val="0084060E"/>
    <w:rsid w:val="00840F76"/>
    <w:rsid w:val="0084193A"/>
    <w:rsid w:val="00843259"/>
    <w:rsid w:val="008441EC"/>
    <w:rsid w:val="0084548F"/>
    <w:rsid w:val="00845880"/>
    <w:rsid w:val="00847358"/>
    <w:rsid w:val="0085048C"/>
    <w:rsid w:val="0085072A"/>
    <w:rsid w:val="0085160F"/>
    <w:rsid w:val="00852D14"/>
    <w:rsid w:val="00853C50"/>
    <w:rsid w:val="00854256"/>
    <w:rsid w:val="008549A8"/>
    <w:rsid w:val="008555F3"/>
    <w:rsid w:val="0085647B"/>
    <w:rsid w:val="00856502"/>
    <w:rsid w:val="00856E68"/>
    <w:rsid w:val="00856F83"/>
    <w:rsid w:val="008577B6"/>
    <w:rsid w:val="00857AB9"/>
    <w:rsid w:val="00857F34"/>
    <w:rsid w:val="008603BC"/>
    <w:rsid w:val="00862BA6"/>
    <w:rsid w:val="00862BC2"/>
    <w:rsid w:val="008670F3"/>
    <w:rsid w:val="00871846"/>
    <w:rsid w:val="00873AD4"/>
    <w:rsid w:val="00874110"/>
    <w:rsid w:val="0087477C"/>
    <w:rsid w:val="00875651"/>
    <w:rsid w:val="00875913"/>
    <w:rsid w:val="0087658E"/>
    <w:rsid w:val="00877014"/>
    <w:rsid w:val="00880189"/>
    <w:rsid w:val="008803E2"/>
    <w:rsid w:val="00881792"/>
    <w:rsid w:val="00882D82"/>
    <w:rsid w:val="008832E7"/>
    <w:rsid w:val="00884F0B"/>
    <w:rsid w:val="008902E4"/>
    <w:rsid w:val="0089295C"/>
    <w:rsid w:val="008929F8"/>
    <w:rsid w:val="0089413A"/>
    <w:rsid w:val="00895279"/>
    <w:rsid w:val="00895BFA"/>
    <w:rsid w:val="00895DEC"/>
    <w:rsid w:val="00896CAA"/>
    <w:rsid w:val="00896F51"/>
    <w:rsid w:val="008A0FF3"/>
    <w:rsid w:val="008A4465"/>
    <w:rsid w:val="008A5E06"/>
    <w:rsid w:val="008A5EAC"/>
    <w:rsid w:val="008B0385"/>
    <w:rsid w:val="008B1174"/>
    <w:rsid w:val="008B17C9"/>
    <w:rsid w:val="008B1E3C"/>
    <w:rsid w:val="008B248B"/>
    <w:rsid w:val="008B2839"/>
    <w:rsid w:val="008B2DE2"/>
    <w:rsid w:val="008B3ADB"/>
    <w:rsid w:val="008B4749"/>
    <w:rsid w:val="008B4B7A"/>
    <w:rsid w:val="008B5BA7"/>
    <w:rsid w:val="008B5BED"/>
    <w:rsid w:val="008B64AA"/>
    <w:rsid w:val="008B656C"/>
    <w:rsid w:val="008B716F"/>
    <w:rsid w:val="008C00E6"/>
    <w:rsid w:val="008C3022"/>
    <w:rsid w:val="008C3ADB"/>
    <w:rsid w:val="008C3DF0"/>
    <w:rsid w:val="008C405A"/>
    <w:rsid w:val="008C4EF0"/>
    <w:rsid w:val="008C5ED4"/>
    <w:rsid w:val="008C68D2"/>
    <w:rsid w:val="008C7B57"/>
    <w:rsid w:val="008D1376"/>
    <w:rsid w:val="008D20EC"/>
    <w:rsid w:val="008D2C1F"/>
    <w:rsid w:val="008D45B3"/>
    <w:rsid w:val="008D4E6F"/>
    <w:rsid w:val="008D6006"/>
    <w:rsid w:val="008D6FFE"/>
    <w:rsid w:val="008D78D6"/>
    <w:rsid w:val="008E163A"/>
    <w:rsid w:val="008E24FE"/>
    <w:rsid w:val="008E2D78"/>
    <w:rsid w:val="008E3758"/>
    <w:rsid w:val="008E3A6E"/>
    <w:rsid w:val="008E40B1"/>
    <w:rsid w:val="008E41F2"/>
    <w:rsid w:val="008E5B1A"/>
    <w:rsid w:val="008E7D86"/>
    <w:rsid w:val="008F0436"/>
    <w:rsid w:val="008F0932"/>
    <w:rsid w:val="008F2EB2"/>
    <w:rsid w:val="008F5127"/>
    <w:rsid w:val="008F66A6"/>
    <w:rsid w:val="008F69AD"/>
    <w:rsid w:val="008F6A87"/>
    <w:rsid w:val="008F7D09"/>
    <w:rsid w:val="0090130B"/>
    <w:rsid w:val="00901D5E"/>
    <w:rsid w:val="0090475B"/>
    <w:rsid w:val="00905CC4"/>
    <w:rsid w:val="009066AE"/>
    <w:rsid w:val="0091030B"/>
    <w:rsid w:val="00910421"/>
    <w:rsid w:val="009105F2"/>
    <w:rsid w:val="00910E43"/>
    <w:rsid w:val="009113BA"/>
    <w:rsid w:val="009120C7"/>
    <w:rsid w:val="0091335E"/>
    <w:rsid w:val="009134F3"/>
    <w:rsid w:val="00913574"/>
    <w:rsid w:val="0091431F"/>
    <w:rsid w:val="00914F9B"/>
    <w:rsid w:val="00914FE6"/>
    <w:rsid w:val="009205D4"/>
    <w:rsid w:val="00920838"/>
    <w:rsid w:val="00921AC6"/>
    <w:rsid w:val="009221E2"/>
    <w:rsid w:val="009227B6"/>
    <w:rsid w:val="00922BDC"/>
    <w:rsid w:val="00923271"/>
    <w:rsid w:val="009241AC"/>
    <w:rsid w:val="0092532C"/>
    <w:rsid w:val="00926542"/>
    <w:rsid w:val="0092656F"/>
    <w:rsid w:val="00926646"/>
    <w:rsid w:val="00926C30"/>
    <w:rsid w:val="009270FE"/>
    <w:rsid w:val="00927964"/>
    <w:rsid w:val="00930A60"/>
    <w:rsid w:val="00931269"/>
    <w:rsid w:val="00931EB4"/>
    <w:rsid w:val="00932170"/>
    <w:rsid w:val="00933703"/>
    <w:rsid w:val="00933782"/>
    <w:rsid w:val="00933D0B"/>
    <w:rsid w:val="00934713"/>
    <w:rsid w:val="00934BEC"/>
    <w:rsid w:val="0093712D"/>
    <w:rsid w:val="009373CE"/>
    <w:rsid w:val="00937575"/>
    <w:rsid w:val="009376DD"/>
    <w:rsid w:val="00937D9F"/>
    <w:rsid w:val="00942C1C"/>
    <w:rsid w:val="00944565"/>
    <w:rsid w:val="00944EAD"/>
    <w:rsid w:val="00945D86"/>
    <w:rsid w:val="0094657E"/>
    <w:rsid w:val="009468A5"/>
    <w:rsid w:val="00950377"/>
    <w:rsid w:val="0095181C"/>
    <w:rsid w:val="00951EF7"/>
    <w:rsid w:val="00952757"/>
    <w:rsid w:val="00952B40"/>
    <w:rsid w:val="00953963"/>
    <w:rsid w:val="00954551"/>
    <w:rsid w:val="009551D9"/>
    <w:rsid w:val="009552FE"/>
    <w:rsid w:val="00960202"/>
    <w:rsid w:val="00960284"/>
    <w:rsid w:val="00960A65"/>
    <w:rsid w:val="00961C47"/>
    <w:rsid w:val="00963A25"/>
    <w:rsid w:val="00970D86"/>
    <w:rsid w:val="0097107D"/>
    <w:rsid w:val="00971E1B"/>
    <w:rsid w:val="0097282C"/>
    <w:rsid w:val="009733EA"/>
    <w:rsid w:val="00974033"/>
    <w:rsid w:val="0097430D"/>
    <w:rsid w:val="0097436A"/>
    <w:rsid w:val="009745AD"/>
    <w:rsid w:val="00975830"/>
    <w:rsid w:val="009763FB"/>
    <w:rsid w:val="00980B5C"/>
    <w:rsid w:val="00981731"/>
    <w:rsid w:val="0098448B"/>
    <w:rsid w:val="00985F26"/>
    <w:rsid w:val="0099027D"/>
    <w:rsid w:val="00991CD4"/>
    <w:rsid w:val="009938C8"/>
    <w:rsid w:val="00994BBA"/>
    <w:rsid w:val="00994D9D"/>
    <w:rsid w:val="00994EFB"/>
    <w:rsid w:val="00995A50"/>
    <w:rsid w:val="00995F72"/>
    <w:rsid w:val="009962B6"/>
    <w:rsid w:val="009962DA"/>
    <w:rsid w:val="00996DB6"/>
    <w:rsid w:val="009974FD"/>
    <w:rsid w:val="009A1A99"/>
    <w:rsid w:val="009A34AE"/>
    <w:rsid w:val="009A36F5"/>
    <w:rsid w:val="009A39D2"/>
    <w:rsid w:val="009A3A31"/>
    <w:rsid w:val="009A3BC6"/>
    <w:rsid w:val="009A48A7"/>
    <w:rsid w:val="009A4EDF"/>
    <w:rsid w:val="009A50FE"/>
    <w:rsid w:val="009A5484"/>
    <w:rsid w:val="009A5641"/>
    <w:rsid w:val="009A5AE8"/>
    <w:rsid w:val="009A5C53"/>
    <w:rsid w:val="009A5FA2"/>
    <w:rsid w:val="009A7440"/>
    <w:rsid w:val="009B133C"/>
    <w:rsid w:val="009B172F"/>
    <w:rsid w:val="009B20C0"/>
    <w:rsid w:val="009B2A01"/>
    <w:rsid w:val="009B3156"/>
    <w:rsid w:val="009B35CA"/>
    <w:rsid w:val="009B433A"/>
    <w:rsid w:val="009B4ED7"/>
    <w:rsid w:val="009B5820"/>
    <w:rsid w:val="009B5D18"/>
    <w:rsid w:val="009B60B9"/>
    <w:rsid w:val="009B6423"/>
    <w:rsid w:val="009C482C"/>
    <w:rsid w:val="009C48D2"/>
    <w:rsid w:val="009C4D22"/>
    <w:rsid w:val="009C5853"/>
    <w:rsid w:val="009C6465"/>
    <w:rsid w:val="009C6FEE"/>
    <w:rsid w:val="009D0F25"/>
    <w:rsid w:val="009D11AB"/>
    <w:rsid w:val="009D2AD4"/>
    <w:rsid w:val="009D325D"/>
    <w:rsid w:val="009D3F9F"/>
    <w:rsid w:val="009D4A9E"/>
    <w:rsid w:val="009D5421"/>
    <w:rsid w:val="009D6594"/>
    <w:rsid w:val="009D6F86"/>
    <w:rsid w:val="009E11B7"/>
    <w:rsid w:val="009E2602"/>
    <w:rsid w:val="009E2EBE"/>
    <w:rsid w:val="009E3490"/>
    <w:rsid w:val="009E36FA"/>
    <w:rsid w:val="009E3C49"/>
    <w:rsid w:val="009E43AD"/>
    <w:rsid w:val="009E5E27"/>
    <w:rsid w:val="009E6801"/>
    <w:rsid w:val="009E6B20"/>
    <w:rsid w:val="009E6E06"/>
    <w:rsid w:val="009E78CD"/>
    <w:rsid w:val="009E7D06"/>
    <w:rsid w:val="009F023C"/>
    <w:rsid w:val="009F2A5C"/>
    <w:rsid w:val="009F55CB"/>
    <w:rsid w:val="009F582E"/>
    <w:rsid w:val="00A02FE1"/>
    <w:rsid w:val="00A0322E"/>
    <w:rsid w:val="00A043A8"/>
    <w:rsid w:val="00A04A1D"/>
    <w:rsid w:val="00A07175"/>
    <w:rsid w:val="00A072E8"/>
    <w:rsid w:val="00A076EB"/>
    <w:rsid w:val="00A07B96"/>
    <w:rsid w:val="00A10592"/>
    <w:rsid w:val="00A11054"/>
    <w:rsid w:val="00A11E2B"/>
    <w:rsid w:val="00A1205D"/>
    <w:rsid w:val="00A15B94"/>
    <w:rsid w:val="00A15E94"/>
    <w:rsid w:val="00A15FF3"/>
    <w:rsid w:val="00A16A4F"/>
    <w:rsid w:val="00A172D0"/>
    <w:rsid w:val="00A205B9"/>
    <w:rsid w:val="00A20EC7"/>
    <w:rsid w:val="00A23A57"/>
    <w:rsid w:val="00A241E1"/>
    <w:rsid w:val="00A2478B"/>
    <w:rsid w:val="00A249B8"/>
    <w:rsid w:val="00A24A08"/>
    <w:rsid w:val="00A272A6"/>
    <w:rsid w:val="00A2741B"/>
    <w:rsid w:val="00A27C1A"/>
    <w:rsid w:val="00A300B9"/>
    <w:rsid w:val="00A30D10"/>
    <w:rsid w:val="00A30D2F"/>
    <w:rsid w:val="00A31297"/>
    <w:rsid w:val="00A32120"/>
    <w:rsid w:val="00A323A8"/>
    <w:rsid w:val="00A32D57"/>
    <w:rsid w:val="00A330EF"/>
    <w:rsid w:val="00A33A9E"/>
    <w:rsid w:val="00A352FF"/>
    <w:rsid w:val="00A35A9D"/>
    <w:rsid w:val="00A35C14"/>
    <w:rsid w:val="00A36BF1"/>
    <w:rsid w:val="00A378EE"/>
    <w:rsid w:val="00A4214E"/>
    <w:rsid w:val="00A43C58"/>
    <w:rsid w:val="00A45F12"/>
    <w:rsid w:val="00A46227"/>
    <w:rsid w:val="00A462DA"/>
    <w:rsid w:val="00A468B6"/>
    <w:rsid w:val="00A46AEC"/>
    <w:rsid w:val="00A47AEB"/>
    <w:rsid w:val="00A51863"/>
    <w:rsid w:val="00A52267"/>
    <w:rsid w:val="00A60080"/>
    <w:rsid w:val="00A605F1"/>
    <w:rsid w:val="00A61961"/>
    <w:rsid w:val="00A6218D"/>
    <w:rsid w:val="00A63580"/>
    <w:rsid w:val="00A66058"/>
    <w:rsid w:val="00A660AC"/>
    <w:rsid w:val="00A67DD7"/>
    <w:rsid w:val="00A67E1B"/>
    <w:rsid w:val="00A72327"/>
    <w:rsid w:val="00A72F19"/>
    <w:rsid w:val="00A74DC7"/>
    <w:rsid w:val="00A76D85"/>
    <w:rsid w:val="00A779A9"/>
    <w:rsid w:val="00A808AA"/>
    <w:rsid w:val="00A812A6"/>
    <w:rsid w:val="00A817C2"/>
    <w:rsid w:val="00A820B6"/>
    <w:rsid w:val="00A829B3"/>
    <w:rsid w:val="00A82B68"/>
    <w:rsid w:val="00A82FED"/>
    <w:rsid w:val="00A83356"/>
    <w:rsid w:val="00A84853"/>
    <w:rsid w:val="00A8589C"/>
    <w:rsid w:val="00A86BC2"/>
    <w:rsid w:val="00A872AD"/>
    <w:rsid w:val="00A910F7"/>
    <w:rsid w:val="00A91442"/>
    <w:rsid w:val="00A91A03"/>
    <w:rsid w:val="00A94158"/>
    <w:rsid w:val="00A9547B"/>
    <w:rsid w:val="00A95748"/>
    <w:rsid w:val="00A958F5"/>
    <w:rsid w:val="00A96354"/>
    <w:rsid w:val="00A96474"/>
    <w:rsid w:val="00A964D1"/>
    <w:rsid w:val="00AA0F93"/>
    <w:rsid w:val="00AA669E"/>
    <w:rsid w:val="00AA6DCC"/>
    <w:rsid w:val="00AA791E"/>
    <w:rsid w:val="00AA79A6"/>
    <w:rsid w:val="00AB0432"/>
    <w:rsid w:val="00AB1B74"/>
    <w:rsid w:val="00AB3C1E"/>
    <w:rsid w:val="00AB3D27"/>
    <w:rsid w:val="00AB3F59"/>
    <w:rsid w:val="00AB4416"/>
    <w:rsid w:val="00AB4996"/>
    <w:rsid w:val="00AB6881"/>
    <w:rsid w:val="00AC061A"/>
    <w:rsid w:val="00AC0B97"/>
    <w:rsid w:val="00AC311D"/>
    <w:rsid w:val="00AC31B4"/>
    <w:rsid w:val="00AC54F1"/>
    <w:rsid w:val="00AC5B0D"/>
    <w:rsid w:val="00AC75A1"/>
    <w:rsid w:val="00AD03D8"/>
    <w:rsid w:val="00AD1BE3"/>
    <w:rsid w:val="00AD1C72"/>
    <w:rsid w:val="00AD2A1D"/>
    <w:rsid w:val="00AD2D0B"/>
    <w:rsid w:val="00AD32E5"/>
    <w:rsid w:val="00AD4019"/>
    <w:rsid w:val="00AD423D"/>
    <w:rsid w:val="00AD4AE6"/>
    <w:rsid w:val="00AD6118"/>
    <w:rsid w:val="00AE19F7"/>
    <w:rsid w:val="00AE1FB8"/>
    <w:rsid w:val="00AE278B"/>
    <w:rsid w:val="00AE28CE"/>
    <w:rsid w:val="00AE33A8"/>
    <w:rsid w:val="00AE53E1"/>
    <w:rsid w:val="00AE5EF9"/>
    <w:rsid w:val="00AE6AD4"/>
    <w:rsid w:val="00AE70A2"/>
    <w:rsid w:val="00AF1587"/>
    <w:rsid w:val="00AF1D79"/>
    <w:rsid w:val="00AF224C"/>
    <w:rsid w:val="00AF4C0C"/>
    <w:rsid w:val="00AF63D1"/>
    <w:rsid w:val="00AF665B"/>
    <w:rsid w:val="00AF6840"/>
    <w:rsid w:val="00AF6DF8"/>
    <w:rsid w:val="00AF6EBB"/>
    <w:rsid w:val="00B02566"/>
    <w:rsid w:val="00B049D0"/>
    <w:rsid w:val="00B064F7"/>
    <w:rsid w:val="00B06A68"/>
    <w:rsid w:val="00B06D3C"/>
    <w:rsid w:val="00B1005F"/>
    <w:rsid w:val="00B118E6"/>
    <w:rsid w:val="00B11944"/>
    <w:rsid w:val="00B1257B"/>
    <w:rsid w:val="00B12644"/>
    <w:rsid w:val="00B1322E"/>
    <w:rsid w:val="00B14002"/>
    <w:rsid w:val="00B14518"/>
    <w:rsid w:val="00B14897"/>
    <w:rsid w:val="00B16DB4"/>
    <w:rsid w:val="00B21555"/>
    <w:rsid w:val="00B2182C"/>
    <w:rsid w:val="00B22536"/>
    <w:rsid w:val="00B22DA6"/>
    <w:rsid w:val="00B23A17"/>
    <w:rsid w:val="00B24484"/>
    <w:rsid w:val="00B245F8"/>
    <w:rsid w:val="00B26753"/>
    <w:rsid w:val="00B26894"/>
    <w:rsid w:val="00B2697D"/>
    <w:rsid w:val="00B277D0"/>
    <w:rsid w:val="00B311AA"/>
    <w:rsid w:val="00B31329"/>
    <w:rsid w:val="00B32828"/>
    <w:rsid w:val="00B32CD3"/>
    <w:rsid w:val="00B33DAD"/>
    <w:rsid w:val="00B343D7"/>
    <w:rsid w:val="00B34DB5"/>
    <w:rsid w:val="00B36509"/>
    <w:rsid w:val="00B36969"/>
    <w:rsid w:val="00B371CE"/>
    <w:rsid w:val="00B403C3"/>
    <w:rsid w:val="00B40918"/>
    <w:rsid w:val="00B41DE7"/>
    <w:rsid w:val="00B42B97"/>
    <w:rsid w:val="00B437BC"/>
    <w:rsid w:val="00B44ACC"/>
    <w:rsid w:val="00B45C55"/>
    <w:rsid w:val="00B462C1"/>
    <w:rsid w:val="00B52010"/>
    <w:rsid w:val="00B52427"/>
    <w:rsid w:val="00B531D0"/>
    <w:rsid w:val="00B53626"/>
    <w:rsid w:val="00B5488F"/>
    <w:rsid w:val="00B55340"/>
    <w:rsid w:val="00B55FEA"/>
    <w:rsid w:val="00B577D6"/>
    <w:rsid w:val="00B57CD3"/>
    <w:rsid w:val="00B6009A"/>
    <w:rsid w:val="00B60CDB"/>
    <w:rsid w:val="00B62721"/>
    <w:rsid w:val="00B62839"/>
    <w:rsid w:val="00B6294F"/>
    <w:rsid w:val="00B635F5"/>
    <w:rsid w:val="00B63689"/>
    <w:rsid w:val="00B638EF"/>
    <w:rsid w:val="00B65E67"/>
    <w:rsid w:val="00B65E70"/>
    <w:rsid w:val="00B67632"/>
    <w:rsid w:val="00B67CB2"/>
    <w:rsid w:val="00B67CE4"/>
    <w:rsid w:val="00B7026D"/>
    <w:rsid w:val="00B70F07"/>
    <w:rsid w:val="00B712E4"/>
    <w:rsid w:val="00B71C03"/>
    <w:rsid w:val="00B72B75"/>
    <w:rsid w:val="00B731FD"/>
    <w:rsid w:val="00B732DF"/>
    <w:rsid w:val="00B74BAC"/>
    <w:rsid w:val="00B74F42"/>
    <w:rsid w:val="00B83A4F"/>
    <w:rsid w:val="00B869F9"/>
    <w:rsid w:val="00B86CAA"/>
    <w:rsid w:val="00B86EE8"/>
    <w:rsid w:val="00B915CC"/>
    <w:rsid w:val="00B91825"/>
    <w:rsid w:val="00B924EA"/>
    <w:rsid w:val="00B9500A"/>
    <w:rsid w:val="00B95CEE"/>
    <w:rsid w:val="00B9678A"/>
    <w:rsid w:val="00B96D0A"/>
    <w:rsid w:val="00B9721A"/>
    <w:rsid w:val="00B97371"/>
    <w:rsid w:val="00BA0C6B"/>
    <w:rsid w:val="00BA0C80"/>
    <w:rsid w:val="00BA22A4"/>
    <w:rsid w:val="00BA38DB"/>
    <w:rsid w:val="00BA3A07"/>
    <w:rsid w:val="00BA3E35"/>
    <w:rsid w:val="00BA6F98"/>
    <w:rsid w:val="00BB0F45"/>
    <w:rsid w:val="00BB1470"/>
    <w:rsid w:val="00BB36D9"/>
    <w:rsid w:val="00BB4423"/>
    <w:rsid w:val="00BB559A"/>
    <w:rsid w:val="00BB560E"/>
    <w:rsid w:val="00BB7D25"/>
    <w:rsid w:val="00BC0946"/>
    <w:rsid w:val="00BC1173"/>
    <w:rsid w:val="00BC221C"/>
    <w:rsid w:val="00BC3510"/>
    <w:rsid w:val="00BC3581"/>
    <w:rsid w:val="00BC39A6"/>
    <w:rsid w:val="00BC49D1"/>
    <w:rsid w:val="00BC5264"/>
    <w:rsid w:val="00BC5967"/>
    <w:rsid w:val="00BC7013"/>
    <w:rsid w:val="00BC7AE0"/>
    <w:rsid w:val="00BD0C82"/>
    <w:rsid w:val="00BD22A0"/>
    <w:rsid w:val="00BD4584"/>
    <w:rsid w:val="00BD52FB"/>
    <w:rsid w:val="00BD601B"/>
    <w:rsid w:val="00BD609C"/>
    <w:rsid w:val="00BD7919"/>
    <w:rsid w:val="00BD7ACB"/>
    <w:rsid w:val="00BE0140"/>
    <w:rsid w:val="00BE015D"/>
    <w:rsid w:val="00BE052C"/>
    <w:rsid w:val="00BE0B08"/>
    <w:rsid w:val="00BE11F6"/>
    <w:rsid w:val="00BE30AD"/>
    <w:rsid w:val="00BE3C08"/>
    <w:rsid w:val="00BE3E20"/>
    <w:rsid w:val="00BE5F80"/>
    <w:rsid w:val="00BE60D9"/>
    <w:rsid w:val="00BE7E8C"/>
    <w:rsid w:val="00BF100C"/>
    <w:rsid w:val="00BF14DA"/>
    <w:rsid w:val="00BF2296"/>
    <w:rsid w:val="00BF3A41"/>
    <w:rsid w:val="00BF42B3"/>
    <w:rsid w:val="00BF4D47"/>
    <w:rsid w:val="00BF60B5"/>
    <w:rsid w:val="00BF6195"/>
    <w:rsid w:val="00C014BC"/>
    <w:rsid w:val="00C01B86"/>
    <w:rsid w:val="00C025B1"/>
    <w:rsid w:val="00C03374"/>
    <w:rsid w:val="00C045D2"/>
    <w:rsid w:val="00C04E57"/>
    <w:rsid w:val="00C053D5"/>
    <w:rsid w:val="00C054FA"/>
    <w:rsid w:val="00C13465"/>
    <w:rsid w:val="00C14DC5"/>
    <w:rsid w:val="00C16712"/>
    <w:rsid w:val="00C17FDC"/>
    <w:rsid w:val="00C204B1"/>
    <w:rsid w:val="00C206EB"/>
    <w:rsid w:val="00C2173E"/>
    <w:rsid w:val="00C2336D"/>
    <w:rsid w:val="00C24439"/>
    <w:rsid w:val="00C24BD4"/>
    <w:rsid w:val="00C25963"/>
    <w:rsid w:val="00C26593"/>
    <w:rsid w:val="00C271C9"/>
    <w:rsid w:val="00C272C4"/>
    <w:rsid w:val="00C27512"/>
    <w:rsid w:val="00C27890"/>
    <w:rsid w:val="00C30703"/>
    <w:rsid w:val="00C324E4"/>
    <w:rsid w:val="00C3273D"/>
    <w:rsid w:val="00C32BB0"/>
    <w:rsid w:val="00C32D19"/>
    <w:rsid w:val="00C32D8F"/>
    <w:rsid w:val="00C34775"/>
    <w:rsid w:val="00C34D68"/>
    <w:rsid w:val="00C35975"/>
    <w:rsid w:val="00C35FFA"/>
    <w:rsid w:val="00C404E5"/>
    <w:rsid w:val="00C40E38"/>
    <w:rsid w:val="00C418BF"/>
    <w:rsid w:val="00C41934"/>
    <w:rsid w:val="00C431E4"/>
    <w:rsid w:val="00C46113"/>
    <w:rsid w:val="00C47472"/>
    <w:rsid w:val="00C47D69"/>
    <w:rsid w:val="00C50AB2"/>
    <w:rsid w:val="00C531D6"/>
    <w:rsid w:val="00C5369F"/>
    <w:rsid w:val="00C57A97"/>
    <w:rsid w:val="00C57C4D"/>
    <w:rsid w:val="00C61EC1"/>
    <w:rsid w:val="00C6255F"/>
    <w:rsid w:val="00C6291B"/>
    <w:rsid w:val="00C62ACC"/>
    <w:rsid w:val="00C63A22"/>
    <w:rsid w:val="00C647F6"/>
    <w:rsid w:val="00C66B12"/>
    <w:rsid w:val="00C7192A"/>
    <w:rsid w:val="00C72F70"/>
    <w:rsid w:val="00C73D2E"/>
    <w:rsid w:val="00C7687A"/>
    <w:rsid w:val="00C76A6C"/>
    <w:rsid w:val="00C801BB"/>
    <w:rsid w:val="00C806D5"/>
    <w:rsid w:val="00C81525"/>
    <w:rsid w:val="00C81E60"/>
    <w:rsid w:val="00C82316"/>
    <w:rsid w:val="00C831DB"/>
    <w:rsid w:val="00C84536"/>
    <w:rsid w:val="00C845FA"/>
    <w:rsid w:val="00C8676F"/>
    <w:rsid w:val="00C91544"/>
    <w:rsid w:val="00C922E1"/>
    <w:rsid w:val="00C92470"/>
    <w:rsid w:val="00C924E2"/>
    <w:rsid w:val="00C928BC"/>
    <w:rsid w:val="00C92B79"/>
    <w:rsid w:val="00C9303F"/>
    <w:rsid w:val="00C93FA5"/>
    <w:rsid w:val="00C9472E"/>
    <w:rsid w:val="00C94C6A"/>
    <w:rsid w:val="00C95254"/>
    <w:rsid w:val="00C96B7B"/>
    <w:rsid w:val="00CA150F"/>
    <w:rsid w:val="00CA18C4"/>
    <w:rsid w:val="00CA28EB"/>
    <w:rsid w:val="00CA2F33"/>
    <w:rsid w:val="00CA37F3"/>
    <w:rsid w:val="00CA5558"/>
    <w:rsid w:val="00CA5DA0"/>
    <w:rsid w:val="00CA637C"/>
    <w:rsid w:val="00CA658E"/>
    <w:rsid w:val="00CA67F8"/>
    <w:rsid w:val="00CA6FD9"/>
    <w:rsid w:val="00CA7D8C"/>
    <w:rsid w:val="00CB15EC"/>
    <w:rsid w:val="00CB21C0"/>
    <w:rsid w:val="00CB356F"/>
    <w:rsid w:val="00CB40BB"/>
    <w:rsid w:val="00CB4E5D"/>
    <w:rsid w:val="00CB5ADC"/>
    <w:rsid w:val="00CB755C"/>
    <w:rsid w:val="00CC03A9"/>
    <w:rsid w:val="00CC224B"/>
    <w:rsid w:val="00CC2A7E"/>
    <w:rsid w:val="00CC3A35"/>
    <w:rsid w:val="00CC4C3F"/>
    <w:rsid w:val="00CC4E7A"/>
    <w:rsid w:val="00CC5540"/>
    <w:rsid w:val="00CC617D"/>
    <w:rsid w:val="00CC6A2C"/>
    <w:rsid w:val="00CD0245"/>
    <w:rsid w:val="00CD02A9"/>
    <w:rsid w:val="00CD0F37"/>
    <w:rsid w:val="00CD29A6"/>
    <w:rsid w:val="00CD2E2E"/>
    <w:rsid w:val="00CD4343"/>
    <w:rsid w:val="00CD7751"/>
    <w:rsid w:val="00CD7D1B"/>
    <w:rsid w:val="00CE2C97"/>
    <w:rsid w:val="00CE3631"/>
    <w:rsid w:val="00CE3863"/>
    <w:rsid w:val="00CE4BCA"/>
    <w:rsid w:val="00CE4ECD"/>
    <w:rsid w:val="00CE7C06"/>
    <w:rsid w:val="00CF23C6"/>
    <w:rsid w:val="00CF35C3"/>
    <w:rsid w:val="00CF3BE2"/>
    <w:rsid w:val="00CF53E2"/>
    <w:rsid w:val="00CF6346"/>
    <w:rsid w:val="00CF7DFA"/>
    <w:rsid w:val="00D00958"/>
    <w:rsid w:val="00D01216"/>
    <w:rsid w:val="00D01F69"/>
    <w:rsid w:val="00D0202A"/>
    <w:rsid w:val="00D021B1"/>
    <w:rsid w:val="00D04089"/>
    <w:rsid w:val="00D04A26"/>
    <w:rsid w:val="00D04B9A"/>
    <w:rsid w:val="00D05196"/>
    <w:rsid w:val="00D05215"/>
    <w:rsid w:val="00D0558B"/>
    <w:rsid w:val="00D05D98"/>
    <w:rsid w:val="00D065E3"/>
    <w:rsid w:val="00D06EEA"/>
    <w:rsid w:val="00D073B5"/>
    <w:rsid w:val="00D07661"/>
    <w:rsid w:val="00D10A64"/>
    <w:rsid w:val="00D113A8"/>
    <w:rsid w:val="00D11474"/>
    <w:rsid w:val="00D114D4"/>
    <w:rsid w:val="00D1252D"/>
    <w:rsid w:val="00D14634"/>
    <w:rsid w:val="00D155B5"/>
    <w:rsid w:val="00D15C02"/>
    <w:rsid w:val="00D16415"/>
    <w:rsid w:val="00D16B90"/>
    <w:rsid w:val="00D17219"/>
    <w:rsid w:val="00D227AF"/>
    <w:rsid w:val="00D230BB"/>
    <w:rsid w:val="00D23F38"/>
    <w:rsid w:val="00D24031"/>
    <w:rsid w:val="00D24289"/>
    <w:rsid w:val="00D25A93"/>
    <w:rsid w:val="00D26161"/>
    <w:rsid w:val="00D27E80"/>
    <w:rsid w:val="00D30E35"/>
    <w:rsid w:val="00D324E3"/>
    <w:rsid w:val="00D33616"/>
    <w:rsid w:val="00D33AFE"/>
    <w:rsid w:val="00D34AC3"/>
    <w:rsid w:val="00D350E7"/>
    <w:rsid w:val="00D36078"/>
    <w:rsid w:val="00D365BD"/>
    <w:rsid w:val="00D42A98"/>
    <w:rsid w:val="00D4315B"/>
    <w:rsid w:val="00D43A60"/>
    <w:rsid w:val="00D44080"/>
    <w:rsid w:val="00D45B3C"/>
    <w:rsid w:val="00D46123"/>
    <w:rsid w:val="00D4673D"/>
    <w:rsid w:val="00D4725B"/>
    <w:rsid w:val="00D47688"/>
    <w:rsid w:val="00D5123E"/>
    <w:rsid w:val="00D54282"/>
    <w:rsid w:val="00D55047"/>
    <w:rsid w:val="00D5517E"/>
    <w:rsid w:val="00D55543"/>
    <w:rsid w:val="00D55F0A"/>
    <w:rsid w:val="00D56627"/>
    <w:rsid w:val="00D6061D"/>
    <w:rsid w:val="00D6307D"/>
    <w:rsid w:val="00D63317"/>
    <w:rsid w:val="00D64526"/>
    <w:rsid w:val="00D64FD1"/>
    <w:rsid w:val="00D6532D"/>
    <w:rsid w:val="00D65F4F"/>
    <w:rsid w:val="00D679D0"/>
    <w:rsid w:val="00D67EDC"/>
    <w:rsid w:val="00D67FF6"/>
    <w:rsid w:val="00D70012"/>
    <w:rsid w:val="00D70683"/>
    <w:rsid w:val="00D71344"/>
    <w:rsid w:val="00D7149A"/>
    <w:rsid w:val="00D71E02"/>
    <w:rsid w:val="00D72845"/>
    <w:rsid w:val="00D72BBE"/>
    <w:rsid w:val="00D73380"/>
    <w:rsid w:val="00D7352D"/>
    <w:rsid w:val="00D74CAA"/>
    <w:rsid w:val="00D7511A"/>
    <w:rsid w:val="00D758CA"/>
    <w:rsid w:val="00D75B41"/>
    <w:rsid w:val="00D7692B"/>
    <w:rsid w:val="00D773C6"/>
    <w:rsid w:val="00D8009A"/>
    <w:rsid w:val="00D803BD"/>
    <w:rsid w:val="00D83EF3"/>
    <w:rsid w:val="00D8434D"/>
    <w:rsid w:val="00D8493A"/>
    <w:rsid w:val="00D85EE0"/>
    <w:rsid w:val="00D9114F"/>
    <w:rsid w:val="00D949A2"/>
    <w:rsid w:val="00D96F30"/>
    <w:rsid w:val="00D97A36"/>
    <w:rsid w:val="00DA00D5"/>
    <w:rsid w:val="00DA0697"/>
    <w:rsid w:val="00DA088F"/>
    <w:rsid w:val="00DA0D3E"/>
    <w:rsid w:val="00DA1AE8"/>
    <w:rsid w:val="00DA1CC2"/>
    <w:rsid w:val="00DA2728"/>
    <w:rsid w:val="00DA3D9E"/>
    <w:rsid w:val="00DA5418"/>
    <w:rsid w:val="00DA6007"/>
    <w:rsid w:val="00DA721C"/>
    <w:rsid w:val="00DB0163"/>
    <w:rsid w:val="00DB0BA7"/>
    <w:rsid w:val="00DB1439"/>
    <w:rsid w:val="00DB231D"/>
    <w:rsid w:val="00DB2B3B"/>
    <w:rsid w:val="00DB37D9"/>
    <w:rsid w:val="00DB43D5"/>
    <w:rsid w:val="00DB54E5"/>
    <w:rsid w:val="00DB6F70"/>
    <w:rsid w:val="00DC0054"/>
    <w:rsid w:val="00DC027A"/>
    <w:rsid w:val="00DC4925"/>
    <w:rsid w:val="00DC4A6D"/>
    <w:rsid w:val="00DD0933"/>
    <w:rsid w:val="00DD111A"/>
    <w:rsid w:val="00DD156A"/>
    <w:rsid w:val="00DD1C35"/>
    <w:rsid w:val="00DD3A94"/>
    <w:rsid w:val="00DD3B71"/>
    <w:rsid w:val="00DD3E81"/>
    <w:rsid w:val="00DD5008"/>
    <w:rsid w:val="00DD562A"/>
    <w:rsid w:val="00DD5F2A"/>
    <w:rsid w:val="00DD60F8"/>
    <w:rsid w:val="00DD6909"/>
    <w:rsid w:val="00DE12EB"/>
    <w:rsid w:val="00DE1817"/>
    <w:rsid w:val="00DE45A6"/>
    <w:rsid w:val="00DE4ACE"/>
    <w:rsid w:val="00DE51E3"/>
    <w:rsid w:val="00DE5368"/>
    <w:rsid w:val="00DE55CE"/>
    <w:rsid w:val="00DE655C"/>
    <w:rsid w:val="00DE73F2"/>
    <w:rsid w:val="00DF0606"/>
    <w:rsid w:val="00DF09D6"/>
    <w:rsid w:val="00DF19CC"/>
    <w:rsid w:val="00DF2FA1"/>
    <w:rsid w:val="00DF3241"/>
    <w:rsid w:val="00DF4B93"/>
    <w:rsid w:val="00DF6E9C"/>
    <w:rsid w:val="00DF7983"/>
    <w:rsid w:val="00E00B33"/>
    <w:rsid w:val="00E01296"/>
    <w:rsid w:val="00E0226B"/>
    <w:rsid w:val="00E02DB8"/>
    <w:rsid w:val="00E03129"/>
    <w:rsid w:val="00E0316F"/>
    <w:rsid w:val="00E0518C"/>
    <w:rsid w:val="00E109DB"/>
    <w:rsid w:val="00E11213"/>
    <w:rsid w:val="00E12AC5"/>
    <w:rsid w:val="00E132F1"/>
    <w:rsid w:val="00E133E4"/>
    <w:rsid w:val="00E1389B"/>
    <w:rsid w:val="00E14218"/>
    <w:rsid w:val="00E14EB1"/>
    <w:rsid w:val="00E16218"/>
    <w:rsid w:val="00E169A4"/>
    <w:rsid w:val="00E20E7C"/>
    <w:rsid w:val="00E216BB"/>
    <w:rsid w:val="00E21748"/>
    <w:rsid w:val="00E21993"/>
    <w:rsid w:val="00E22905"/>
    <w:rsid w:val="00E238FF"/>
    <w:rsid w:val="00E2417C"/>
    <w:rsid w:val="00E246C5"/>
    <w:rsid w:val="00E25247"/>
    <w:rsid w:val="00E2734E"/>
    <w:rsid w:val="00E27751"/>
    <w:rsid w:val="00E277C7"/>
    <w:rsid w:val="00E27C40"/>
    <w:rsid w:val="00E31A9A"/>
    <w:rsid w:val="00E31E88"/>
    <w:rsid w:val="00E32815"/>
    <w:rsid w:val="00E328B5"/>
    <w:rsid w:val="00E341B0"/>
    <w:rsid w:val="00E347AD"/>
    <w:rsid w:val="00E34FA7"/>
    <w:rsid w:val="00E355FE"/>
    <w:rsid w:val="00E35FF0"/>
    <w:rsid w:val="00E37675"/>
    <w:rsid w:val="00E40093"/>
    <w:rsid w:val="00E40D4C"/>
    <w:rsid w:val="00E42B38"/>
    <w:rsid w:val="00E50437"/>
    <w:rsid w:val="00E51AE1"/>
    <w:rsid w:val="00E522EF"/>
    <w:rsid w:val="00E52723"/>
    <w:rsid w:val="00E53553"/>
    <w:rsid w:val="00E54A99"/>
    <w:rsid w:val="00E560EC"/>
    <w:rsid w:val="00E56B30"/>
    <w:rsid w:val="00E60763"/>
    <w:rsid w:val="00E610B5"/>
    <w:rsid w:val="00E635D7"/>
    <w:rsid w:val="00E661DB"/>
    <w:rsid w:val="00E663AA"/>
    <w:rsid w:val="00E667F9"/>
    <w:rsid w:val="00E721BD"/>
    <w:rsid w:val="00E729CB"/>
    <w:rsid w:val="00E73658"/>
    <w:rsid w:val="00E74F2F"/>
    <w:rsid w:val="00E77EFD"/>
    <w:rsid w:val="00E81DE7"/>
    <w:rsid w:val="00E85383"/>
    <w:rsid w:val="00E8538E"/>
    <w:rsid w:val="00E870EB"/>
    <w:rsid w:val="00E9219B"/>
    <w:rsid w:val="00E9302E"/>
    <w:rsid w:val="00EA020F"/>
    <w:rsid w:val="00EA02A6"/>
    <w:rsid w:val="00EA05FB"/>
    <w:rsid w:val="00EA242A"/>
    <w:rsid w:val="00EA31E2"/>
    <w:rsid w:val="00EA32B9"/>
    <w:rsid w:val="00EA3D81"/>
    <w:rsid w:val="00EA4D0C"/>
    <w:rsid w:val="00EA711B"/>
    <w:rsid w:val="00EB07A8"/>
    <w:rsid w:val="00EB0986"/>
    <w:rsid w:val="00EB0F00"/>
    <w:rsid w:val="00EB283A"/>
    <w:rsid w:val="00EB29B4"/>
    <w:rsid w:val="00EB348C"/>
    <w:rsid w:val="00EB48BF"/>
    <w:rsid w:val="00EB4D43"/>
    <w:rsid w:val="00EB78F9"/>
    <w:rsid w:val="00EC1192"/>
    <w:rsid w:val="00EC17BD"/>
    <w:rsid w:val="00EC1B32"/>
    <w:rsid w:val="00EC2A6A"/>
    <w:rsid w:val="00EC3795"/>
    <w:rsid w:val="00EC63BD"/>
    <w:rsid w:val="00EC6EE4"/>
    <w:rsid w:val="00ED2261"/>
    <w:rsid w:val="00ED3528"/>
    <w:rsid w:val="00ED4196"/>
    <w:rsid w:val="00ED47C3"/>
    <w:rsid w:val="00ED4A55"/>
    <w:rsid w:val="00ED4D60"/>
    <w:rsid w:val="00ED51F3"/>
    <w:rsid w:val="00ED6896"/>
    <w:rsid w:val="00ED6911"/>
    <w:rsid w:val="00ED784F"/>
    <w:rsid w:val="00EE2AF3"/>
    <w:rsid w:val="00EE4C3B"/>
    <w:rsid w:val="00EE4DC1"/>
    <w:rsid w:val="00EE6919"/>
    <w:rsid w:val="00EE7052"/>
    <w:rsid w:val="00EE7810"/>
    <w:rsid w:val="00EF05CF"/>
    <w:rsid w:val="00EF0D3A"/>
    <w:rsid w:val="00EF1BF0"/>
    <w:rsid w:val="00EF3BF8"/>
    <w:rsid w:val="00EF427A"/>
    <w:rsid w:val="00EF5C11"/>
    <w:rsid w:val="00EF68A3"/>
    <w:rsid w:val="00F00AD3"/>
    <w:rsid w:val="00F02EE8"/>
    <w:rsid w:val="00F031DB"/>
    <w:rsid w:val="00F05619"/>
    <w:rsid w:val="00F06377"/>
    <w:rsid w:val="00F066AC"/>
    <w:rsid w:val="00F066E1"/>
    <w:rsid w:val="00F06B1D"/>
    <w:rsid w:val="00F07605"/>
    <w:rsid w:val="00F077A3"/>
    <w:rsid w:val="00F11511"/>
    <w:rsid w:val="00F124F4"/>
    <w:rsid w:val="00F12DA8"/>
    <w:rsid w:val="00F168F9"/>
    <w:rsid w:val="00F20411"/>
    <w:rsid w:val="00F20F8E"/>
    <w:rsid w:val="00F210E7"/>
    <w:rsid w:val="00F246CE"/>
    <w:rsid w:val="00F25842"/>
    <w:rsid w:val="00F25900"/>
    <w:rsid w:val="00F25A8E"/>
    <w:rsid w:val="00F267B7"/>
    <w:rsid w:val="00F26CC5"/>
    <w:rsid w:val="00F26D7C"/>
    <w:rsid w:val="00F26FA7"/>
    <w:rsid w:val="00F31680"/>
    <w:rsid w:val="00F317D1"/>
    <w:rsid w:val="00F31977"/>
    <w:rsid w:val="00F32671"/>
    <w:rsid w:val="00F34BF5"/>
    <w:rsid w:val="00F40AD9"/>
    <w:rsid w:val="00F419BC"/>
    <w:rsid w:val="00F42047"/>
    <w:rsid w:val="00F430B5"/>
    <w:rsid w:val="00F435BD"/>
    <w:rsid w:val="00F442D8"/>
    <w:rsid w:val="00F461E5"/>
    <w:rsid w:val="00F46438"/>
    <w:rsid w:val="00F46B23"/>
    <w:rsid w:val="00F46FE6"/>
    <w:rsid w:val="00F51064"/>
    <w:rsid w:val="00F52425"/>
    <w:rsid w:val="00F5662A"/>
    <w:rsid w:val="00F60536"/>
    <w:rsid w:val="00F61846"/>
    <w:rsid w:val="00F629CB"/>
    <w:rsid w:val="00F62FB2"/>
    <w:rsid w:val="00F63484"/>
    <w:rsid w:val="00F66A54"/>
    <w:rsid w:val="00F66AE0"/>
    <w:rsid w:val="00F671EB"/>
    <w:rsid w:val="00F67B90"/>
    <w:rsid w:val="00F67F83"/>
    <w:rsid w:val="00F706C5"/>
    <w:rsid w:val="00F70A21"/>
    <w:rsid w:val="00F7117F"/>
    <w:rsid w:val="00F712B4"/>
    <w:rsid w:val="00F74D4F"/>
    <w:rsid w:val="00F75888"/>
    <w:rsid w:val="00F7632B"/>
    <w:rsid w:val="00F76DD3"/>
    <w:rsid w:val="00F77E48"/>
    <w:rsid w:val="00F810A0"/>
    <w:rsid w:val="00F82318"/>
    <w:rsid w:val="00F826A1"/>
    <w:rsid w:val="00F83450"/>
    <w:rsid w:val="00F857D5"/>
    <w:rsid w:val="00F869DF"/>
    <w:rsid w:val="00F87CFB"/>
    <w:rsid w:val="00F90C1B"/>
    <w:rsid w:val="00F910A6"/>
    <w:rsid w:val="00F91739"/>
    <w:rsid w:val="00F92653"/>
    <w:rsid w:val="00F92F7E"/>
    <w:rsid w:val="00F931B5"/>
    <w:rsid w:val="00F93C8E"/>
    <w:rsid w:val="00F940E6"/>
    <w:rsid w:val="00F94EFB"/>
    <w:rsid w:val="00F94F48"/>
    <w:rsid w:val="00F95C8F"/>
    <w:rsid w:val="00F9610D"/>
    <w:rsid w:val="00FA0683"/>
    <w:rsid w:val="00FA1812"/>
    <w:rsid w:val="00FA2843"/>
    <w:rsid w:val="00FA3C1F"/>
    <w:rsid w:val="00FA3E0C"/>
    <w:rsid w:val="00FA40D0"/>
    <w:rsid w:val="00FA42B3"/>
    <w:rsid w:val="00FA517A"/>
    <w:rsid w:val="00FA6A48"/>
    <w:rsid w:val="00FA6A99"/>
    <w:rsid w:val="00FA7AC9"/>
    <w:rsid w:val="00FB048D"/>
    <w:rsid w:val="00FB0AC5"/>
    <w:rsid w:val="00FB2A6A"/>
    <w:rsid w:val="00FB4A9C"/>
    <w:rsid w:val="00FB5670"/>
    <w:rsid w:val="00FB663A"/>
    <w:rsid w:val="00FB7424"/>
    <w:rsid w:val="00FC0EDC"/>
    <w:rsid w:val="00FC19E7"/>
    <w:rsid w:val="00FC278C"/>
    <w:rsid w:val="00FC77DC"/>
    <w:rsid w:val="00FD028C"/>
    <w:rsid w:val="00FD0B78"/>
    <w:rsid w:val="00FD0E7F"/>
    <w:rsid w:val="00FD142A"/>
    <w:rsid w:val="00FD2A99"/>
    <w:rsid w:val="00FD2F81"/>
    <w:rsid w:val="00FD32B0"/>
    <w:rsid w:val="00FD3D5A"/>
    <w:rsid w:val="00FD504C"/>
    <w:rsid w:val="00FD5211"/>
    <w:rsid w:val="00FD5CB2"/>
    <w:rsid w:val="00FD69D7"/>
    <w:rsid w:val="00FD7678"/>
    <w:rsid w:val="00FE2B9B"/>
    <w:rsid w:val="00FE3B1D"/>
    <w:rsid w:val="00FE6215"/>
    <w:rsid w:val="00FE675B"/>
    <w:rsid w:val="00FE68B6"/>
    <w:rsid w:val="00FE6E2E"/>
    <w:rsid w:val="00FE7DBF"/>
    <w:rsid w:val="00FF3835"/>
    <w:rsid w:val="00FF4040"/>
    <w:rsid w:val="00FF5869"/>
    <w:rsid w:val="00FF593E"/>
    <w:rsid w:val="00FF5A88"/>
    <w:rsid w:val="00FF61C3"/>
    <w:rsid w:val="00FF6941"/>
    <w:rsid w:val="00FF74E7"/>
    <w:rsid w:val="00FF7B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uiPriority="0"/>
    <w:lsdException w:name="header" w:locked="1" w:semiHidden="0"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6DCC"/>
    <w:rPr>
      <w:sz w:val="24"/>
      <w:szCs w:val="24"/>
    </w:rPr>
  </w:style>
  <w:style w:type="paragraph" w:styleId="Nagwek1">
    <w:name w:val="heading 1"/>
    <w:basedOn w:val="Normalny"/>
    <w:next w:val="Normalny"/>
    <w:link w:val="Nagwek1Znak"/>
    <w:uiPriority w:val="99"/>
    <w:qFormat/>
    <w:rsid w:val="00AA6DCC"/>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rsid w:val="00AA6DCC"/>
    <w:pPr>
      <w:keepNext/>
      <w:jc w:val="both"/>
      <w:outlineLvl w:val="1"/>
    </w:pPr>
  </w:style>
  <w:style w:type="paragraph" w:styleId="Nagwek3">
    <w:name w:val="heading 3"/>
    <w:basedOn w:val="Normalny"/>
    <w:next w:val="Normalny"/>
    <w:link w:val="Nagwek3Znak"/>
    <w:uiPriority w:val="99"/>
    <w:qFormat/>
    <w:rsid w:val="00AA6DCC"/>
    <w:pPr>
      <w:keepNext/>
      <w:outlineLvl w:val="2"/>
    </w:pPr>
    <w:rPr>
      <w:i/>
      <w:iCs/>
    </w:rPr>
  </w:style>
  <w:style w:type="paragraph" w:styleId="Nagwek4">
    <w:name w:val="heading 4"/>
    <w:basedOn w:val="Normalny"/>
    <w:next w:val="Normalny"/>
    <w:link w:val="Nagwek4Znak"/>
    <w:uiPriority w:val="99"/>
    <w:qFormat/>
    <w:rsid w:val="00AA6DCC"/>
    <w:pPr>
      <w:keepNext/>
      <w:spacing w:before="120"/>
      <w:jc w:val="both"/>
      <w:outlineLvl w:val="3"/>
    </w:pPr>
    <w:rPr>
      <w:i/>
      <w:iCs/>
    </w:rPr>
  </w:style>
  <w:style w:type="paragraph" w:styleId="Nagwek5">
    <w:name w:val="heading 5"/>
    <w:basedOn w:val="Normalny"/>
    <w:next w:val="Normalny"/>
    <w:link w:val="Nagwek5Znak"/>
    <w:uiPriority w:val="99"/>
    <w:qFormat/>
    <w:rsid w:val="00AA6DCC"/>
    <w:pPr>
      <w:keepNext/>
      <w:jc w:val="center"/>
      <w:outlineLvl w:val="4"/>
    </w:pPr>
    <w:rPr>
      <w:i/>
      <w:iCs/>
      <w:sz w:val="20"/>
      <w:szCs w:val="20"/>
    </w:rPr>
  </w:style>
  <w:style w:type="paragraph" w:styleId="Nagwek6">
    <w:name w:val="heading 6"/>
    <w:basedOn w:val="Normalny"/>
    <w:next w:val="Normalny"/>
    <w:link w:val="Nagwek6Znak"/>
    <w:uiPriority w:val="99"/>
    <w:qFormat/>
    <w:rsid w:val="00AA6DCC"/>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AA6DCC"/>
    <w:pPr>
      <w:keepNext/>
      <w:jc w:val="both"/>
      <w:outlineLvl w:val="6"/>
    </w:pPr>
    <w:rPr>
      <w:b/>
      <w:bCs/>
    </w:rPr>
  </w:style>
  <w:style w:type="paragraph" w:styleId="Nagwek8">
    <w:name w:val="heading 8"/>
    <w:basedOn w:val="Normalny"/>
    <w:next w:val="Normalny"/>
    <w:link w:val="Nagwek8Znak"/>
    <w:uiPriority w:val="99"/>
    <w:qFormat/>
    <w:rsid w:val="00AA6DCC"/>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AA6DCC"/>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3234"/>
    <w:rPr>
      <w:rFonts w:ascii="Cambria" w:hAnsi="Cambria" w:cs="Times New Roman"/>
      <w:b/>
      <w:bCs/>
      <w:kern w:val="32"/>
      <w:sz w:val="32"/>
      <w:szCs w:val="32"/>
    </w:rPr>
  </w:style>
  <w:style w:type="character" w:customStyle="1" w:styleId="Nagwek2Znak">
    <w:name w:val="Nagłówek 2 Znak"/>
    <w:basedOn w:val="Domylnaczcionkaakapitu"/>
    <w:link w:val="Nagwek2"/>
    <w:uiPriority w:val="99"/>
    <w:locked/>
    <w:rsid w:val="00823234"/>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823234"/>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82323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823234"/>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823234"/>
    <w:rPr>
      <w:rFonts w:ascii="Calibri" w:hAnsi="Calibri" w:cs="Times New Roman"/>
      <w:b/>
      <w:bCs/>
    </w:rPr>
  </w:style>
  <w:style w:type="character" w:customStyle="1" w:styleId="Nagwek7Znak">
    <w:name w:val="Nagłówek 7 Znak"/>
    <w:basedOn w:val="Domylnaczcionkaakapitu"/>
    <w:link w:val="Nagwek7"/>
    <w:uiPriority w:val="99"/>
    <w:semiHidden/>
    <w:locked/>
    <w:rsid w:val="00823234"/>
    <w:rPr>
      <w:rFonts w:ascii="Calibri" w:hAnsi="Calibri" w:cs="Times New Roman"/>
      <w:sz w:val="24"/>
      <w:szCs w:val="24"/>
    </w:rPr>
  </w:style>
  <w:style w:type="character" w:customStyle="1" w:styleId="Nagwek8Znak">
    <w:name w:val="Nagłówek 8 Znak"/>
    <w:basedOn w:val="Domylnaczcionkaakapitu"/>
    <w:link w:val="Nagwek8"/>
    <w:uiPriority w:val="99"/>
    <w:locked/>
    <w:rsid w:val="00823234"/>
    <w:rPr>
      <w:rFonts w:ascii="Arial" w:hAnsi="Arial" w:cs="Arial"/>
      <w:sz w:val="24"/>
      <w:szCs w:val="24"/>
    </w:rPr>
  </w:style>
  <w:style w:type="character" w:customStyle="1" w:styleId="Nagwek9Znak">
    <w:name w:val="Nagłówek 9 Znak"/>
    <w:basedOn w:val="Domylnaczcionkaakapitu"/>
    <w:link w:val="Nagwek9"/>
    <w:uiPriority w:val="99"/>
    <w:semiHidden/>
    <w:locked/>
    <w:rsid w:val="00823234"/>
    <w:rPr>
      <w:rFonts w:ascii="Cambria" w:hAnsi="Cambria" w:cs="Times New Roman"/>
    </w:rPr>
  </w:style>
  <w:style w:type="paragraph" w:styleId="Tekstpodstawowy">
    <w:name w:val="Body Text"/>
    <w:aliases w:val="(F2)"/>
    <w:basedOn w:val="Normalny"/>
    <w:link w:val="TekstpodstawowyZnak"/>
    <w:uiPriority w:val="99"/>
    <w:rsid w:val="00AA6DCC"/>
    <w:rPr>
      <w:rFonts w:ascii="Arial" w:hAnsi="Arial" w:cs="Arial"/>
    </w:rPr>
  </w:style>
  <w:style w:type="character" w:customStyle="1" w:styleId="TekstpodstawowyZnak">
    <w:name w:val="Tekst podstawowy Znak"/>
    <w:aliases w:val="(F2) Znak"/>
    <w:basedOn w:val="Domylnaczcionkaakapitu"/>
    <w:link w:val="Tekstpodstawowy"/>
    <w:uiPriority w:val="99"/>
    <w:semiHidden/>
    <w:locked/>
    <w:rsid w:val="00823234"/>
    <w:rPr>
      <w:rFonts w:cs="Times New Roman"/>
      <w:sz w:val="24"/>
      <w:szCs w:val="24"/>
    </w:rPr>
  </w:style>
  <w:style w:type="paragraph" w:customStyle="1" w:styleId="tytu">
    <w:name w:val="tytuł"/>
    <w:basedOn w:val="Normalny"/>
    <w:next w:val="Normalny"/>
    <w:autoRedefine/>
    <w:uiPriority w:val="99"/>
    <w:rsid w:val="000A0BE0"/>
    <w:pPr>
      <w:spacing w:before="240" w:line="288" w:lineRule="auto"/>
      <w:jc w:val="both"/>
      <w:outlineLvl w:val="0"/>
    </w:pPr>
    <w:rPr>
      <w:b/>
      <w:bCs/>
      <w:lang w:val="de-DE"/>
    </w:rPr>
  </w:style>
  <w:style w:type="paragraph" w:styleId="Stopka">
    <w:name w:val="footer"/>
    <w:basedOn w:val="Normalny"/>
    <w:link w:val="StopkaZnak"/>
    <w:uiPriority w:val="99"/>
    <w:rsid w:val="00AA6DCC"/>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662BA7"/>
    <w:rPr>
      <w:rFonts w:cs="Times New Roman"/>
    </w:rPr>
  </w:style>
  <w:style w:type="paragraph" w:styleId="Tekstpodstawowywcity">
    <w:name w:val="Body Text Indent"/>
    <w:basedOn w:val="Normalny"/>
    <w:link w:val="TekstpodstawowywcityZnak"/>
    <w:uiPriority w:val="99"/>
    <w:rsid w:val="00AA6DCC"/>
    <w:pPr>
      <w:ind w:left="1416"/>
    </w:pPr>
    <w:rPr>
      <w:sz w:val="32"/>
      <w:szCs w:val="32"/>
    </w:rPr>
  </w:style>
  <w:style w:type="character" w:customStyle="1" w:styleId="TekstpodstawowywcityZnak">
    <w:name w:val="Tekst podstawowy wcięty Znak"/>
    <w:basedOn w:val="Domylnaczcionkaakapitu"/>
    <w:link w:val="Tekstpodstawowywcity"/>
    <w:uiPriority w:val="99"/>
    <w:semiHidden/>
    <w:locked/>
    <w:rsid w:val="00823234"/>
    <w:rPr>
      <w:rFonts w:cs="Times New Roman"/>
      <w:sz w:val="24"/>
      <w:szCs w:val="24"/>
    </w:rPr>
  </w:style>
  <w:style w:type="character" w:customStyle="1" w:styleId="tekstdokbold">
    <w:name w:val="tekst dok. bold"/>
    <w:uiPriority w:val="99"/>
    <w:rsid w:val="00AA6DCC"/>
    <w:rPr>
      <w:b/>
    </w:rPr>
  </w:style>
  <w:style w:type="paragraph" w:customStyle="1" w:styleId="tekstdokumentu">
    <w:name w:val="tekst dokumentu"/>
    <w:basedOn w:val="Normalny"/>
    <w:autoRedefine/>
    <w:uiPriority w:val="99"/>
    <w:rsid w:val="00AA6DCC"/>
    <w:pPr>
      <w:spacing w:before="360" w:line="360" w:lineRule="auto"/>
      <w:jc w:val="both"/>
    </w:pPr>
    <w:rPr>
      <w:b/>
      <w:bCs/>
    </w:rPr>
  </w:style>
  <w:style w:type="paragraph" w:customStyle="1" w:styleId="zacznik">
    <w:name w:val="załącznik"/>
    <w:basedOn w:val="Tekstpodstawowy"/>
    <w:autoRedefine/>
    <w:uiPriority w:val="99"/>
    <w:rsid w:val="00AA6DCC"/>
    <w:pPr>
      <w:tabs>
        <w:tab w:val="left" w:pos="1701"/>
      </w:tabs>
      <w:spacing w:before="120" w:line="360" w:lineRule="auto"/>
      <w:jc w:val="both"/>
    </w:pPr>
    <w:rPr>
      <w:rFonts w:ascii="Times New Roman" w:hAnsi="Times New Roman" w:cs="Times New Roman"/>
      <w:b/>
      <w:bCs/>
    </w:rPr>
  </w:style>
  <w:style w:type="paragraph" w:customStyle="1" w:styleId="rozdzia">
    <w:name w:val="rozdział"/>
    <w:basedOn w:val="Normalny"/>
    <w:autoRedefine/>
    <w:uiPriority w:val="99"/>
    <w:rsid w:val="00AE5EF9"/>
    <w:pPr>
      <w:keepNext/>
      <w:spacing w:before="240"/>
      <w:jc w:val="both"/>
    </w:pPr>
    <w:rPr>
      <w:b/>
      <w:bCs/>
      <w:spacing w:val="4"/>
    </w:rPr>
  </w:style>
  <w:style w:type="paragraph" w:styleId="Tekstpodstawowy2">
    <w:name w:val="Body Text 2"/>
    <w:basedOn w:val="Normalny"/>
    <w:link w:val="Tekstpodstawowy2Znak"/>
    <w:uiPriority w:val="99"/>
    <w:rsid w:val="00AA6DCC"/>
    <w:pPr>
      <w:spacing w:before="120"/>
      <w:jc w:val="both"/>
    </w:pPr>
    <w:rPr>
      <w:b/>
      <w:bCs/>
      <w:sz w:val="25"/>
      <w:szCs w:val="25"/>
    </w:rPr>
  </w:style>
  <w:style w:type="character" w:customStyle="1" w:styleId="Tekstpodstawowy2Znak">
    <w:name w:val="Tekst podstawowy 2 Znak"/>
    <w:basedOn w:val="Domylnaczcionkaakapitu"/>
    <w:link w:val="Tekstpodstawowy2"/>
    <w:uiPriority w:val="99"/>
    <w:locked/>
    <w:rsid w:val="0049510E"/>
    <w:rPr>
      <w:rFonts w:cs="Times New Roman"/>
      <w:b/>
      <w:bCs/>
      <w:sz w:val="24"/>
      <w:szCs w:val="24"/>
    </w:rPr>
  </w:style>
  <w:style w:type="paragraph" w:styleId="Tekstpodstawowy3">
    <w:name w:val="Body Text 3"/>
    <w:basedOn w:val="Normalny"/>
    <w:link w:val="Tekstpodstawowy3Znak"/>
    <w:rsid w:val="00AA6DCC"/>
    <w:pPr>
      <w:spacing w:before="120"/>
      <w:jc w:val="both"/>
    </w:pPr>
    <w:rPr>
      <w:i/>
      <w:iCs/>
    </w:rPr>
  </w:style>
  <w:style w:type="character" w:customStyle="1" w:styleId="Tekstpodstawowy3Znak">
    <w:name w:val="Tekst podstawowy 3 Znak"/>
    <w:basedOn w:val="Domylnaczcionkaakapitu"/>
    <w:link w:val="Tekstpodstawowy3"/>
    <w:uiPriority w:val="99"/>
    <w:locked/>
    <w:rsid w:val="0049510E"/>
    <w:rPr>
      <w:rFonts w:cs="Times New Roman"/>
      <w:i/>
      <w:iCs/>
      <w:sz w:val="24"/>
      <w:szCs w:val="24"/>
    </w:rPr>
  </w:style>
  <w:style w:type="paragraph" w:styleId="Tekstpodstawowywcity2">
    <w:name w:val="Body Text Indent 2"/>
    <w:basedOn w:val="Normalny"/>
    <w:link w:val="Tekstpodstawowywcity2Znak"/>
    <w:uiPriority w:val="99"/>
    <w:rsid w:val="00AA6DCC"/>
    <w:pPr>
      <w:ind w:firstLine="420"/>
    </w:pPr>
    <w:rPr>
      <w:b/>
      <w:bCs/>
      <w:i/>
      <w:iCs/>
    </w:rPr>
  </w:style>
  <w:style w:type="character" w:customStyle="1" w:styleId="Tekstpodstawowywcity2Znak">
    <w:name w:val="Tekst podstawowy wcięty 2 Znak"/>
    <w:basedOn w:val="Domylnaczcionkaakapitu"/>
    <w:link w:val="Tekstpodstawowywcity2"/>
    <w:uiPriority w:val="99"/>
    <w:semiHidden/>
    <w:locked/>
    <w:rsid w:val="00823234"/>
    <w:rPr>
      <w:rFonts w:cs="Times New Roman"/>
      <w:sz w:val="24"/>
      <w:szCs w:val="24"/>
    </w:rPr>
  </w:style>
  <w:style w:type="paragraph" w:styleId="NormalnyWeb">
    <w:name w:val="Normal (Web)"/>
    <w:basedOn w:val="Normalny"/>
    <w:uiPriority w:val="99"/>
    <w:rsid w:val="00AA6DCC"/>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AA6DCC"/>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823234"/>
    <w:rPr>
      <w:rFonts w:cs="Times New Roman"/>
      <w:sz w:val="16"/>
      <w:szCs w:val="16"/>
    </w:rPr>
  </w:style>
  <w:style w:type="paragraph" w:styleId="Zwykytekst">
    <w:name w:val="Plain Text"/>
    <w:basedOn w:val="Normalny"/>
    <w:link w:val="ZwykytekstZnak"/>
    <w:rsid w:val="00AA6DCC"/>
    <w:rPr>
      <w:rFonts w:ascii="Courier New" w:hAnsi="Courier New" w:cs="Courier New"/>
      <w:sz w:val="20"/>
      <w:szCs w:val="20"/>
    </w:rPr>
  </w:style>
  <w:style w:type="character" w:customStyle="1" w:styleId="ZwykytekstZnak">
    <w:name w:val="Zwykły tekst Znak"/>
    <w:basedOn w:val="Domylnaczcionkaakapitu"/>
    <w:link w:val="Zwykytekst"/>
    <w:locked/>
    <w:rsid w:val="00823234"/>
    <w:rPr>
      <w:rFonts w:ascii="Courier New" w:hAnsi="Courier New" w:cs="Courier New"/>
      <w:sz w:val="20"/>
      <w:szCs w:val="20"/>
    </w:rPr>
  </w:style>
  <w:style w:type="character" w:styleId="Numerstrony">
    <w:name w:val="page number"/>
    <w:basedOn w:val="Domylnaczcionkaakapitu"/>
    <w:uiPriority w:val="99"/>
    <w:rsid w:val="00AA6DCC"/>
    <w:rPr>
      <w:rFonts w:cs="Times New Roman"/>
    </w:rPr>
  </w:style>
  <w:style w:type="paragraph" w:styleId="Tytu0">
    <w:name w:val="Title"/>
    <w:basedOn w:val="Normalny"/>
    <w:link w:val="TytuZnak"/>
    <w:uiPriority w:val="99"/>
    <w:qFormat/>
    <w:rsid w:val="00AA6DCC"/>
    <w:pPr>
      <w:jc w:val="center"/>
    </w:pPr>
    <w:rPr>
      <w:sz w:val="28"/>
      <w:szCs w:val="28"/>
    </w:rPr>
  </w:style>
  <w:style w:type="character" w:customStyle="1" w:styleId="TytuZnak">
    <w:name w:val="Tytuł Znak"/>
    <w:basedOn w:val="Domylnaczcionkaakapitu"/>
    <w:link w:val="Tytu0"/>
    <w:uiPriority w:val="99"/>
    <w:locked/>
    <w:rsid w:val="0081346D"/>
    <w:rPr>
      <w:rFonts w:cs="Times New Roman"/>
      <w:sz w:val="24"/>
      <w:szCs w:val="24"/>
    </w:rPr>
  </w:style>
  <w:style w:type="character" w:styleId="Pogrubienie">
    <w:name w:val="Strong"/>
    <w:basedOn w:val="Domylnaczcionkaakapitu"/>
    <w:uiPriority w:val="99"/>
    <w:qFormat/>
    <w:rsid w:val="00AA6DCC"/>
    <w:rPr>
      <w:rFonts w:cs="Times New Roman"/>
      <w:b/>
      <w:bCs/>
    </w:rPr>
  </w:style>
  <w:style w:type="paragraph" w:customStyle="1" w:styleId="1">
    <w:name w:val="1"/>
    <w:basedOn w:val="Normalny"/>
    <w:next w:val="Tekstprzypisudolnego"/>
    <w:uiPriority w:val="99"/>
    <w:semiHidden/>
    <w:rsid w:val="00AA6DCC"/>
    <w:rPr>
      <w:sz w:val="20"/>
      <w:szCs w:val="20"/>
    </w:rPr>
  </w:style>
  <w:style w:type="paragraph" w:styleId="Tekstprzypisudolnego">
    <w:name w:val="footnote text"/>
    <w:basedOn w:val="Normalny"/>
    <w:link w:val="TekstprzypisudolnegoZnak"/>
    <w:uiPriority w:val="99"/>
    <w:semiHidden/>
    <w:rsid w:val="00AA6DCC"/>
    <w:rPr>
      <w:sz w:val="20"/>
      <w:szCs w:val="20"/>
    </w:rPr>
  </w:style>
  <w:style w:type="character" w:customStyle="1" w:styleId="TekstprzypisudolnegoZnak">
    <w:name w:val="Tekst przypisu dolnego Znak"/>
    <w:basedOn w:val="Domylnaczcionkaakapitu"/>
    <w:link w:val="Tekstprzypisudolnego"/>
    <w:uiPriority w:val="99"/>
    <w:semiHidden/>
    <w:locked/>
    <w:rsid w:val="00823234"/>
    <w:rPr>
      <w:rFonts w:cs="Times New Roman"/>
      <w:sz w:val="20"/>
      <w:szCs w:val="20"/>
    </w:rPr>
  </w:style>
  <w:style w:type="paragraph" w:styleId="Lista">
    <w:name w:val="List"/>
    <w:basedOn w:val="Normalny"/>
    <w:uiPriority w:val="99"/>
    <w:rsid w:val="00AA6DCC"/>
    <w:pPr>
      <w:ind w:left="283" w:hanging="283"/>
    </w:pPr>
    <w:rPr>
      <w:rFonts w:ascii="Arial" w:hAnsi="Arial" w:cs="Arial"/>
    </w:rPr>
  </w:style>
  <w:style w:type="paragraph" w:styleId="Lista2">
    <w:name w:val="List 2"/>
    <w:basedOn w:val="Normalny"/>
    <w:uiPriority w:val="99"/>
    <w:rsid w:val="00AA6DCC"/>
    <w:pPr>
      <w:ind w:left="566" w:hanging="283"/>
    </w:pPr>
  </w:style>
  <w:style w:type="paragraph" w:styleId="Lista-kontynuacja2">
    <w:name w:val="List Continue 2"/>
    <w:basedOn w:val="Normalny"/>
    <w:uiPriority w:val="99"/>
    <w:rsid w:val="00AA6DCC"/>
    <w:pPr>
      <w:spacing w:after="120"/>
      <w:ind w:left="566"/>
    </w:pPr>
    <w:rPr>
      <w:sz w:val="20"/>
      <w:szCs w:val="20"/>
    </w:rPr>
  </w:style>
  <w:style w:type="paragraph" w:styleId="Nagwek">
    <w:name w:val="header"/>
    <w:basedOn w:val="Normalny"/>
    <w:link w:val="NagwekZnak"/>
    <w:uiPriority w:val="99"/>
    <w:rsid w:val="00AA6DCC"/>
    <w:pPr>
      <w:tabs>
        <w:tab w:val="center" w:pos="4536"/>
        <w:tab w:val="right" w:pos="9072"/>
      </w:tabs>
    </w:pPr>
  </w:style>
  <w:style w:type="character" w:customStyle="1" w:styleId="NagwekZnak">
    <w:name w:val="Nagłówek Znak"/>
    <w:basedOn w:val="Domylnaczcionkaakapitu"/>
    <w:link w:val="Nagwek"/>
    <w:uiPriority w:val="99"/>
    <w:locked/>
    <w:rsid w:val="007B20B5"/>
    <w:rPr>
      <w:rFonts w:cs="Times New Roman"/>
      <w:sz w:val="24"/>
      <w:szCs w:val="24"/>
    </w:rPr>
  </w:style>
  <w:style w:type="paragraph" w:styleId="Tekstdymka">
    <w:name w:val="Balloon Text"/>
    <w:basedOn w:val="Normalny"/>
    <w:link w:val="TekstdymkaZnak"/>
    <w:uiPriority w:val="99"/>
    <w:semiHidden/>
    <w:rsid w:val="00AA6DC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3234"/>
    <w:rPr>
      <w:rFonts w:cs="Times New Roman"/>
      <w:sz w:val="2"/>
    </w:rPr>
  </w:style>
  <w:style w:type="paragraph" w:styleId="Listapunktowana">
    <w:name w:val="List Bullet"/>
    <w:basedOn w:val="Normalny"/>
    <w:uiPriority w:val="99"/>
    <w:rsid w:val="00AA6DCC"/>
    <w:pPr>
      <w:overflowPunct w:val="0"/>
      <w:autoSpaceDE w:val="0"/>
      <w:autoSpaceDN w:val="0"/>
      <w:adjustRightInd w:val="0"/>
      <w:ind w:left="283" w:hanging="283"/>
      <w:textAlignment w:val="baseline"/>
    </w:pPr>
    <w:rPr>
      <w:rFonts w:ascii="Arial" w:hAnsi="Arial" w:cs="Arial"/>
    </w:rPr>
  </w:style>
  <w:style w:type="paragraph" w:customStyle="1" w:styleId="Listakontynuowana3">
    <w:name w:val="Lista kontynuowana 3"/>
    <w:basedOn w:val="Normalny"/>
    <w:uiPriority w:val="99"/>
    <w:rsid w:val="00AA6DCC"/>
    <w:pPr>
      <w:overflowPunct w:val="0"/>
      <w:autoSpaceDE w:val="0"/>
      <w:autoSpaceDN w:val="0"/>
      <w:adjustRightInd w:val="0"/>
      <w:spacing w:after="120"/>
      <w:ind w:left="849"/>
      <w:textAlignment w:val="baseline"/>
    </w:pPr>
    <w:rPr>
      <w:rFonts w:ascii="Arial" w:hAnsi="Arial" w:cs="Arial"/>
    </w:rPr>
  </w:style>
  <w:style w:type="paragraph" w:customStyle="1" w:styleId="Listakontynuowana2">
    <w:name w:val="Lista kontynuowana 2"/>
    <w:basedOn w:val="Normalny"/>
    <w:uiPriority w:val="99"/>
    <w:rsid w:val="00AA6DCC"/>
    <w:pPr>
      <w:overflowPunct w:val="0"/>
      <w:autoSpaceDE w:val="0"/>
      <w:autoSpaceDN w:val="0"/>
      <w:adjustRightInd w:val="0"/>
      <w:spacing w:after="120"/>
      <w:ind w:left="566"/>
      <w:textAlignment w:val="baseline"/>
    </w:pPr>
    <w:rPr>
      <w:rFonts w:ascii="Arial" w:hAnsi="Arial" w:cs="Arial"/>
    </w:rPr>
  </w:style>
  <w:style w:type="paragraph" w:customStyle="1" w:styleId="Listakontynuowana">
    <w:name w:val="Lista kontynuowana"/>
    <w:basedOn w:val="Normalny"/>
    <w:uiPriority w:val="99"/>
    <w:rsid w:val="00AA6DCC"/>
    <w:pPr>
      <w:overflowPunct w:val="0"/>
      <w:autoSpaceDE w:val="0"/>
      <w:autoSpaceDN w:val="0"/>
      <w:adjustRightInd w:val="0"/>
      <w:spacing w:after="120"/>
      <w:ind w:left="283"/>
      <w:textAlignment w:val="baseline"/>
    </w:pPr>
    <w:rPr>
      <w:rFonts w:ascii="Arial" w:hAnsi="Arial" w:cs="Arial"/>
    </w:rPr>
  </w:style>
  <w:style w:type="paragraph" w:styleId="Lista3">
    <w:name w:val="List 3"/>
    <w:basedOn w:val="Normalny"/>
    <w:uiPriority w:val="99"/>
    <w:rsid w:val="00AA6DCC"/>
    <w:pPr>
      <w:overflowPunct w:val="0"/>
      <w:autoSpaceDE w:val="0"/>
      <w:autoSpaceDN w:val="0"/>
      <w:adjustRightInd w:val="0"/>
      <w:ind w:left="849" w:hanging="283"/>
      <w:textAlignment w:val="baseline"/>
    </w:pPr>
    <w:rPr>
      <w:rFonts w:ascii="Arial" w:hAnsi="Arial" w:cs="Arial"/>
    </w:rPr>
  </w:style>
  <w:style w:type="paragraph" w:styleId="Listapunktowana2">
    <w:name w:val="List Bullet 2"/>
    <w:basedOn w:val="Normalny"/>
    <w:uiPriority w:val="99"/>
    <w:rsid w:val="00AA6DCC"/>
    <w:pPr>
      <w:overflowPunct w:val="0"/>
      <w:autoSpaceDE w:val="0"/>
      <w:autoSpaceDN w:val="0"/>
      <w:adjustRightInd w:val="0"/>
      <w:ind w:left="566" w:hanging="283"/>
      <w:textAlignment w:val="baseline"/>
    </w:pPr>
    <w:rPr>
      <w:rFonts w:ascii="Arial" w:hAnsi="Arial" w:cs="Arial"/>
    </w:rPr>
  </w:style>
  <w:style w:type="table" w:styleId="Tabela-Siatka">
    <w:name w:val="Table Grid"/>
    <w:basedOn w:val="Standardowy"/>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uiPriority w:val="99"/>
    <w:rsid w:val="002721E2"/>
    <w:pPr>
      <w:keepNext/>
      <w:spacing w:before="240" w:after="120"/>
      <w:jc w:val="both"/>
      <w:outlineLvl w:val="1"/>
    </w:pPr>
    <w:rPr>
      <w:rFonts w:ascii="Arial" w:hAnsi="Arial" w:cs="Arial"/>
      <w:b/>
      <w:bCs/>
      <w:smallCaps/>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4"/>
    </w:rPr>
  </w:style>
  <w:style w:type="character" w:styleId="Hipercze">
    <w:name w:val="Hyperlink"/>
    <w:basedOn w:val="Domylnaczcionkaakapitu"/>
    <w:uiPriority w:val="99"/>
    <w:rsid w:val="00F461E5"/>
    <w:rPr>
      <w:rFonts w:cs="Times New Roman"/>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basedOn w:val="Domylnaczcionkaakapitu"/>
    <w:uiPriority w:val="99"/>
    <w:rsid w:val="006A3825"/>
    <w:rPr>
      <w:rFonts w:cs="Times New Roman"/>
      <w:sz w:val="20"/>
      <w:szCs w:val="20"/>
    </w:rPr>
  </w:style>
  <w:style w:type="character" w:styleId="Odwoaniedokomentarza">
    <w:name w:val="annotation reference"/>
    <w:basedOn w:val="Domylnaczcionkaakapitu"/>
    <w:semiHidden/>
    <w:rsid w:val="00716994"/>
    <w:rPr>
      <w:rFonts w:cs="Times New Roman"/>
      <w:sz w:val="16"/>
      <w:szCs w:val="16"/>
    </w:rPr>
  </w:style>
  <w:style w:type="paragraph" w:styleId="Tekstkomentarza">
    <w:name w:val="annotation text"/>
    <w:basedOn w:val="Normalny"/>
    <w:link w:val="TekstkomentarzaZnak"/>
    <w:semiHidden/>
    <w:rsid w:val="00A4214E"/>
    <w:rPr>
      <w:sz w:val="20"/>
      <w:szCs w:val="20"/>
    </w:rPr>
  </w:style>
  <w:style w:type="character" w:customStyle="1" w:styleId="TekstkomentarzaZnak">
    <w:name w:val="Tekst komentarza Znak"/>
    <w:basedOn w:val="Domylnaczcionkaakapitu"/>
    <w:link w:val="Tekstkomentarza"/>
    <w:uiPriority w:val="99"/>
    <w:semiHidden/>
    <w:locked/>
    <w:rsid w:val="00823234"/>
    <w:rPr>
      <w:rFonts w:cs="Times New Roman"/>
      <w:sz w:val="20"/>
      <w:szCs w:val="20"/>
    </w:rPr>
  </w:style>
  <w:style w:type="paragraph" w:styleId="Tematkomentarza">
    <w:name w:val="annotation subject"/>
    <w:basedOn w:val="Tekstkomentarza"/>
    <w:next w:val="Tekstkomentarza"/>
    <w:link w:val="TematkomentarzaZnak"/>
    <w:uiPriority w:val="99"/>
    <w:semiHidden/>
    <w:rsid w:val="00716994"/>
    <w:rPr>
      <w:b/>
      <w:bCs/>
    </w:rPr>
  </w:style>
  <w:style w:type="character" w:customStyle="1" w:styleId="TematkomentarzaZnak">
    <w:name w:val="Temat komentarza Znak"/>
    <w:basedOn w:val="TekstkomentarzaZnak"/>
    <w:link w:val="Tematkomentarza"/>
    <w:uiPriority w:val="99"/>
    <w:semiHidden/>
    <w:locked/>
    <w:rsid w:val="00823234"/>
    <w:rPr>
      <w:rFonts w:cs="Times New Roman"/>
      <w:b/>
      <w:bCs/>
      <w:sz w:val="20"/>
      <w:szCs w:val="20"/>
    </w:rPr>
  </w:style>
  <w:style w:type="paragraph" w:customStyle="1" w:styleId="Standard">
    <w:name w:val="Standard"/>
    <w:uiPriority w:val="99"/>
    <w:rsid w:val="0018091C"/>
    <w:pPr>
      <w:widowControl w:val="0"/>
      <w:autoSpaceDE w:val="0"/>
      <w:autoSpaceDN w:val="0"/>
      <w:adjustRightInd w:val="0"/>
    </w:pPr>
    <w:rPr>
      <w:sz w:val="24"/>
      <w:szCs w:val="24"/>
    </w:rPr>
  </w:style>
  <w:style w:type="paragraph" w:customStyle="1" w:styleId="Tekstpodstawowy21">
    <w:name w:val="Tekst podstawowy 21"/>
    <w:basedOn w:val="Normalny"/>
    <w:uiPriority w:val="99"/>
    <w:rsid w:val="00077AAD"/>
    <w:pPr>
      <w:widowControl w:val="0"/>
      <w:jc w:val="both"/>
    </w:pPr>
    <w:rPr>
      <w:lang w:val="en-US"/>
    </w:rPr>
  </w:style>
  <w:style w:type="paragraph" w:styleId="Akapitzlist">
    <w:name w:val="List Paragraph"/>
    <w:basedOn w:val="Normalny"/>
    <w:uiPriority w:val="99"/>
    <w:qFormat/>
    <w:rsid w:val="00934713"/>
    <w:pPr>
      <w:ind w:left="720"/>
    </w:pPr>
  </w:style>
  <w:style w:type="paragraph" w:styleId="Tekstprzypisukocowego">
    <w:name w:val="endnote text"/>
    <w:basedOn w:val="Normalny"/>
    <w:link w:val="TekstprzypisukocowegoZnak"/>
    <w:uiPriority w:val="99"/>
    <w:semiHidden/>
    <w:rsid w:val="00662BA7"/>
    <w:rPr>
      <w:sz w:val="20"/>
      <w:szCs w:val="20"/>
    </w:rPr>
  </w:style>
  <w:style w:type="character" w:customStyle="1" w:styleId="TekstprzypisukocowegoZnak">
    <w:name w:val="Tekst przypisu końcowego Znak"/>
    <w:basedOn w:val="Domylnaczcionkaakapitu"/>
    <w:link w:val="Tekstprzypisukocowego"/>
    <w:uiPriority w:val="99"/>
    <w:locked/>
    <w:rsid w:val="00662BA7"/>
    <w:rPr>
      <w:rFonts w:cs="Times New Roman"/>
    </w:rPr>
  </w:style>
  <w:style w:type="character" w:styleId="Odwoanieprzypisukocowego">
    <w:name w:val="endnote reference"/>
    <w:basedOn w:val="Domylnaczcionkaakapitu"/>
    <w:uiPriority w:val="99"/>
    <w:semiHidden/>
    <w:rsid w:val="00662BA7"/>
    <w:rPr>
      <w:rFonts w:cs="Times New Roman"/>
      <w:vertAlign w:val="superscript"/>
    </w:rPr>
  </w:style>
  <w:style w:type="paragraph" w:customStyle="1" w:styleId="Style1">
    <w:name w:val="Style1"/>
    <w:basedOn w:val="Normalny"/>
    <w:uiPriority w:val="99"/>
    <w:rsid w:val="00662BA7"/>
    <w:pPr>
      <w:widowControl w:val="0"/>
      <w:autoSpaceDE w:val="0"/>
      <w:autoSpaceDN w:val="0"/>
      <w:adjustRightInd w:val="0"/>
      <w:spacing w:line="191" w:lineRule="exact"/>
      <w:ind w:hanging="230"/>
      <w:jc w:val="both"/>
    </w:pPr>
    <w:rPr>
      <w:rFonts w:ascii="Palatino Linotype" w:hAnsi="Palatino Linotype" w:cs="Palatino Linotype"/>
    </w:rPr>
  </w:style>
  <w:style w:type="paragraph" w:customStyle="1" w:styleId="Style2">
    <w:name w:val="Style2"/>
    <w:basedOn w:val="Normalny"/>
    <w:uiPriority w:val="99"/>
    <w:rsid w:val="00662BA7"/>
    <w:pPr>
      <w:widowControl w:val="0"/>
      <w:autoSpaceDE w:val="0"/>
      <w:autoSpaceDN w:val="0"/>
      <w:adjustRightInd w:val="0"/>
    </w:pPr>
    <w:rPr>
      <w:rFonts w:ascii="Palatino Linotype" w:hAnsi="Palatino Linotype" w:cs="Palatino Linotype"/>
    </w:rPr>
  </w:style>
  <w:style w:type="paragraph" w:customStyle="1" w:styleId="Style3">
    <w:name w:val="Style3"/>
    <w:basedOn w:val="Normalny"/>
    <w:uiPriority w:val="99"/>
    <w:rsid w:val="00662BA7"/>
    <w:pPr>
      <w:widowControl w:val="0"/>
      <w:autoSpaceDE w:val="0"/>
      <w:autoSpaceDN w:val="0"/>
      <w:adjustRightInd w:val="0"/>
      <w:spacing w:line="192" w:lineRule="exact"/>
      <w:ind w:hanging="341"/>
      <w:jc w:val="both"/>
    </w:pPr>
    <w:rPr>
      <w:rFonts w:ascii="Palatino Linotype" w:hAnsi="Palatino Linotype" w:cs="Palatino Linotype"/>
    </w:rPr>
  </w:style>
  <w:style w:type="paragraph" w:customStyle="1" w:styleId="Style4">
    <w:name w:val="Style4"/>
    <w:basedOn w:val="Normalny"/>
    <w:uiPriority w:val="99"/>
    <w:rsid w:val="00662BA7"/>
    <w:pPr>
      <w:widowControl w:val="0"/>
      <w:autoSpaceDE w:val="0"/>
      <w:autoSpaceDN w:val="0"/>
      <w:adjustRightInd w:val="0"/>
      <w:spacing w:line="322" w:lineRule="exact"/>
      <w:ind w:hanging="91"/>
      <w:jc w:val="both"/>
    </w:pPr>
    <w:rPr>
      <w:rFonts w:ascii="Palatino Linotype" w:hAnsi="Palatino Linotype" w:cs="Palatino Linotype"/>
    </w:rPr>
  </w:style>
  <w:style w:type="paragraph" w:customStyle="1" w:styleId="Style5">
    <w:name w:val="Style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6">
    <w:name w:val="Style6"/>
    <w:basedOn w:val="Normalny"/>
    <w:uiPriority w:val="99"/>
    <w:rsid w:val="00662BA7"/>
    <w:pPr>
      <w:widowControl w:val="0"/>
      <w:autoSpaceDE w:val="0"/>
      <w:autoSpaceDN w:val="0"/>
      <w:adjustRightInd w:val="0"/>
      <w:spacing w:line="350" w:lineRule="exact"/>
      <w:jc w:val="center"/>
    </w:pPr>
    <w:rPr>
      <w:rFonts w:ascii="Palatino Linotype" w:hAnsi="Palatino Linotype" w:cs="Palatino Linotype"/>
    </w:rPr>
  </w:style>
  <w:style w:type="paragraph" w:customStyle="1" w:styleId="Style7">
    <w:name w:val="Style7"/>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8">
    <w:name w:val="Style8"/>
    <w:basedOn w:val="Normalny"/>
    <w:uiPriority w:val="99"/>
    <w:rsid w:val="00662BA7"/>
    <w:pPr>
      <w:widowControl w:val="0"/>
      <w:autoSpaceDE w:val="0"/>
      <w:autoSpaceDN w:val="0"/>
      <w:adjustRightInd w:val="0"/>
      <w:spacing w:line="216" w:lineRule="exact"/>
      <w:jc w:val="both"/>
    </w:pPr>
    <w:rPr>
      <w:rFonts w:ascii="Palatino Linotype" w:hAnsi="Palatino Linotype" w:cs="Palatino Linotype"/>
    </w:rPr>
  </w:style>
  <w:style w:type="paragraph" w:customStyle="1" w:styleId="Style9">
    <w:name w:val="Style9"/>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0">
    <w:name w:val="Style10"/>
    <w:basedOn w:val="Normalny"/>
    <w:uiPriority w:val="99"/>
    <w:rsid w:val="00662BA7"/>
    <w:pPr>
      <w:widowControl w:val="0"/>
      <w:autoSpaceDE w:val="0"/>
      <w:autoSpaceDN w:val="0"/>
      <w:adjustRightInd w:val="0"/>
      <w:spacing w:line="211" w:lineRule="exact"/>
      <w:ind w:hanging="499"/>
      <w:jc w:val="both"/>
    </w:pPr>
    <w:rPr>
      <w:rFonts w:ascii="Palatino Linotype" w:hAnsi="Palatino Linotype" w:cs="Palatino Linotype"/>
    </w:rPr>
  </w:style>
  <w:style w:type="paragraph" w:customStyle="1" w:styleId="Style11">
    <w:name w:val="Style11"/>
    <w:basedOn w:val="Normalny"/>
    <w:uiPriority w:val="99"/>
    <w:rsid w:val="00662BA7"/>
    <w:pPr>
      <w:widowControl w:val="0"/>
      <w:autoSpaceDE w:val="0"/>
      <w:autoSpaceDN w:val="0"/>
      <w:adjustRightInd w:val="0"/>
      <w:spacing w:line="214" w:lineRule="exact"/>
      <w:ind w:hanging="499"/>
      <w:jc w:val="both"/>
    </w:pPr>
    <w:rPr>
      <w:rFonts w:ascii="Palatino Linotype" w:hAnsi="Palatino Linotype" w:cs="Palatino Linotype"/>
    </w:rPr>
  </w:style>
  <w:style w:type="paragraph" w:customStyle="1" w:styleId="Style12">
    <w:name w:val="Style12"/>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13">
    <w:name w:val="Style13"/>
    <w:basedOn w:val="Normalny"/>
    <w:uiPriority w:val="99"/>
    <w:rsid w:val="00662BA7"/>
    <w:pPr>
      <w:widowControl w:val="0"/>
      <w:autoSpaceDE w:val="0"/>
      <w:autoSpaceDN w:val="0"/>
      <w:adjustRightInd w:val="0"/>
      <w:spacing w:line="341" w:lineRule="exact"/>
      <w:ind w:firstLine="302"/>
    </w:pPr>
    <w:rPr>
      <w:rFonts w:ascii="Palatino Linotype" w:hAnsi="Palatino Linotype" w:cs="Palatino Linotype"/>
    </w:rPr>
  </w:style>
  <w:style w:type="paragraph" w:customStyle="1" w:styleId="Style14">
    <w:name w:val="Style14"/>
    <w:basedOn w:val="Normalny"/>
    <w:uiPriority w:val="99"/>
    <w:rsid w:val="00662BA7"/>
    <w:pPr>
      <w:widowControl w:val="0"/>
      <w:autoSpaceDE w:val="0"/>
      <w:autoSpaceDN w:val="0"/>
      <w:adjustRightInd w:val="0"/>
      <w:spacing w:line="336" w:lineRule="exact"/>
      <w:ind w:firstLine="365"/>
    </w:pPr>
    <w:rPr>
      <w:rFonts w:ascii="Palatino Linotype" w:hAnsi="Palatino Linotype" w:cs="Palatino Linotype"/>
    </w:rPr>
  </w:style>
  <w:style w:type="paragraph" w:customStyle="1" w:styleId="Style15">
    <w:name w:val="Style15"/>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6">
    <w:name w:val="Style16"/>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17">
    <w:name w:val="Style17"/>
    <w:basedOn w:val="Normalny"/>
    <w:uiPriority w:val="99"/>
    <w:rsid w:val="00662BA7"/>
    <w:pPr>
      <w:widowControl w:val="0"/>
      <w:autoSpaceDE w:val="0"/>
      <w:autoSpaceDN w:val="0"/>
      <w:adjustRightInd w:val="0"/>
      <w:spacing w:line="192" w:lineRule="exact"/>
      <w:ind w:firstLine="110"/>
    </w:pPr>
    <w:rPr>
      <w:rFonts w:ascii="Palatino Linotype" w:hAnsi="Palatino Linotype" w:cs="Palatino Linotype"/>
    </w:rPr>
  </w:style>
  <w:style w:type="paragraph" w:customStyle="1" w:styleId="Style18">
    <w:name w:val="Style18"/>
    <w:basedOn w:val="Normalny"/>
    <w:uiPriority w:val="99"/>
    <w:rsid w:val="00662BA7"/>
    <w:pPr>
      <w:widowControl w:val="0"/>
      <w:autoSpaceDE w:val="0"/>
      <w:autoSpaceDN w:val="0"/>
      <w:adjustRightInd w:val="0"/>
      <w:spacing w:line="221" w:lineRule="exact"/>
      <w:ind w:hanging="346"/>
    </w:pPr>
    <w:rPr>
      <w:rFonts w:ascii="Palatino Linotype" w:hAnsi="Palatino Linotype" w:cs="Palatino Linotype"/>
    </w:rPr>
  </w:style>
  <w:style w:type="paragraph" w:customStyle="1" w:styleId="Style19">
    <w:name w:val="Style19"/>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20">
    <w:name w:val="Style20"/>
    <w:basedOn w:val="Normalny"/>
    <w:uiPriority w:val="99"/>
    <w:rsid w:val="00662BA7"/>
    <w:pPr>
      <w:widowControl w:val="0"/>
      <w:autoSpaceDE w:val="0"/>
      <w:autoSpaceDN w:val="0"/>
      <w:adjustRightInd w:val="0"/>
      <w:spacing w:line="216" w:lineRule="exact"/>
      <w:ind w:hanging="734"/>
    </w:pPr>
    <w:rPr>
      <w:rFonts w:ascii="Palatino Linotype" w:hAnsi="Palatino Linotype" w:cs="Palatino Linotype"/>
    </w:rPr>
  </w:style>
  <w:style w:type="paragraph" w:customStyle="1" w:styleId="Style21">
    <w:name w:val="Style21"/>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22">
    <w:name w:val="Style22"/>
    <w:basedOn w:val="Normalny"/>
    <w:uiPriority w:val="99"/>
    <w:rsid w:val="00662BA7"/>
    <w:pPr>
      <w:widowControl w:val="0"/>
      <w:autoSpaceDE w:val="0"/>
      <w:autoSpaceDN w:val="0"/>
      <w:adjustRightInd w:val="0"/>
      <w:spacing w:line="192" w:lineRule="exact"/>
      <w:jc w:val="both"/>
    </w:pPr>
    <w:rPr>
      <w:rFonts w:ascii="Palatino Linotype" w:hAnsi="Palatino Linotype" w:cs="Palatino Linotype"/>
    </w:rPr>
  </w:style>
  <w:style w:type="paragraph" w:customStyle="1" w:styleId="Style23">
    <w:name w:val="Style23"/>
    <w:basedOn w:val="Normalny"/>
    <w:uiPriority w:val="99"/>
    <w:rsid w:val="00662BA7"/>
    <w:pPr>
      <w:widowControl w:val="0"/>
      <w:autoSpaceDE w:val="0"/>
      <w:autoSpaceDN w:val="0"/>
      <w:adjustRightInd w:val="0"/>
      <w:spacing w:line="192" w:lineRule="exact"/>
      <w:ind w:hanging="346"/>
      <w:jc w:val="both"/>
    </w:pPr>
    <w:rPr>
      <w:rFonts w:ascii="Palatino Linotype" w:hAnsi="Palatino Linotype" w:cs="Palatino Linotype"/>
    </w:rPr>
  </w:style>
  <w:style w:type="paragraph" w:customStyle="1" w:styleId="Style24">
    <w:name w:val="Style24"/>
    <w:basedOn w:val="Normalny"/>
    <w:uiPriority w:val="99"/>
    <w:rsid w:val="00662BA7"/>
    <w:pPr>
      <w:widowControl w:val="0"/>
      <w:autoSpaceDE w:val="0"/>
      <w:autoSpaceDN w:val="0"/>
      <w:adjustRightInd w:val="0"/>
      <w:spacing w:line="346" w:lineRule="exact"/>
      <w:jc w:val="right"/>
    </w:pPr>
    <w:rPr>
      <w:rFonts w:ascii="Palatino Linotype" w:hAnsi="Palatino Linotype" w:cs="Palatino Linotype"/>
    </w:rPr>
  </w:style>
  <w:style w:type="paragraph" w:customStyle="1" w:styleId="Style25">
    <w:name w:val="Style25"/>
    <w:basedOn w:val="Normalny"/>
    <w:uiPriority w:val="99"/>
    <w:rsid w:val="00662BA7"/>
    <w:pPr>
      <w:widowControl w:val="0"/>
      <w:autoSpaceDE w:val="0"/>
      <w:autoSpaceDN w:val="0"/>
      <w:adjustRightInd w:val="0"/>
      <w:spacing w:line="336" w:lineRule="exact"/>
      <w:ind w:firstLine="307"/>
    </w:pPr>
    <w:rPr>
      <w:rFonts w:ascii="Palatino Linotype" w:hAnsi="Palatino Linotype" w:cs="Palatino Linotype"/>
    </w:rPr>
  </w:style>
  <w:style w:type="paragraph" w:customStyle="1" w:styleId="Style26">
    <w:name w:val="Style26"/>
    <w:basedOn w:val="Normalny"/>
    <w:uiPriority w:val="99"/>
    <w:rsid w:val="00662BA7"/>
    <w:pPr>
      <w:widowControl w:val="0"/>
      <w:autoSpaceDE w:val="0"/>
      <w:autoSpaceDN w:val="0"/>
      <w:adjustRightInd w:val="0"/>
      <w:spacing w:line="192" w:lineRule="exact"/>
      <w:ind w:hanging="1733"/>
    </w:pPr>
    <w:rPr>
      <w:rFonts w:ascii="Palatino Linotype" w:hAnsi="Palatino Linotype" w:cs="Palatino Linotype"/>
    </w:rPr>
  </w:style>
  <w:style w:type="paragraph" w:customStyle="1" w:styleId="Style27">
    <w:name w:val="Style27"/>
    <w:basedOn w:val="Normalny"/>
    <w:uiPriority w:val="99"/>
    <w:rsid w:val="00662BA7"/>
    <w:pPr>
      <w:widowControl w:val="0"/>
      <w:autoSpaceDE w:val="0"/>
      <w:autoSpaceDN w:val="0"/>
      <w:adjustRightInd w:val="0"/>
      <w:spacing w:line="322" w:lineRule="exact"/>
      <w:ind w:firstLine="374"/>
    </w:pPr>
    <w:rPr>
      <w:rFonts w:ascii="Palatino Linotype" w:hAnsi="Palatino Linotype" w:cs="Palatino Linotype"/>
    </w:rPr>
  </w:style>
  <w:style w:type="paragraph" w:customStyle="1" w:styleId="Style28">
    <w:name w:val="Style28"/>
    <w:basedOn w:val="Normalny"/>
    <w:uiPriority w:val="99"/>
    <w:rsid w:val="00662BA7"/>
    <w:pPr>
      <w:widowControl w:val="0"/>
      <w:autoSpaceDE w:val="0"/>
      <w:autoSpaceDN w:val="0"/>
      <w:adjustRightInd w:val="0"/>
      <w:spacing w:line="213" w:lineRule="exact"/>
      <w:ind w:hanging="336"/>
      <w:jc w:val="both"/>
    </w:pPr>
    <w:rPr>
      <w:rFonts w:ascii="Palatino Linotype" w:hAnsi="Palatino Linotype" w:cs="Palatino Linotype"/>
    </w:rPr>
  </w:style>
  <w:style w:type="paragraph" w:customStyle="1" w:styleId="Style29">
    <w:name w:val="Style29"/>
    <w:basedOn w:val="Normalny"/>
    <w:uiPriority w:val="99"/>
    <w:rsid w:val="00662BA7"/>
    <w:pPr>
      <w:widowControl w:val="0"/>
      <w:autoSpaceDE w:val="0"/>
      <w:autoSpaceDN w:val="0"/>
      <w:adjustRightInd w:val="0"/>
      <w:spacing w:line="213" w:lineRule="exact"/>
      <w:jc w:val="both"/>
    </w:pPr>
    <w:rPr>
      <w:rFonts w:ascii="Palatino Linotype" w:hAnsi="Palatino Linotype" w:cs="Palatino Linotype"/>
    </w:rPr>
  </w:style>
  <w:style w:type="paragraph" w:customStyle="1" w:styleId="Style30">
    <w:name w:val="Style30"/>
    <w:basedOn w:val="Normalny"/>
    <w:uiPriority w:val="99"/>
    <w:rsid w:val="00662BA7"/>
    <w:pPr>
      <w:widowControl w:val="0"/>
      <w:autoSpaceDE w:val="0"/>
      <w:autoSpaceDN w:val="0"/>
      <w:adjustRightInd w:val="0"/>
      <w:spacing w:line="192" w:lineRule="exact"/>
      <w:ind w:hanging="230"/>
    </w:pPr>
    <w:rPr>
      <w:rFonts w:ascii="Palatino Linotype" w:hAnsi="Palatino Linotype" w:cs="Palatino Linotype"/>
    </w:rPr>
  </w:style>
  <w:style w:type="paragraph" w:customStyle="1" w:styleId="Style31">
    <w:name w:val="Style31"/>
    <w:basedOn w:val="Normalny"/>
    <w:uiPriority w:val="99"/>
    <w:rsid w:val="00662BA7"/>
    <w:pPr>
      <w:widowControl w:val="0"/>
      <w:autoSpaceDE w:val="0"/>
      <w:autoSpaceDN w:val="0"/>
      <w:adjustRightInd w:val="0"/>
      <w:spacing w:line="341" w:lineRule="exact"/>
      <w:ind w:firstLine="418"/>
    </w:pPr>
    <w:rPr>
      <w:rFonts w:ascii="Palatino Linotype" w:hAnsi="Palatino Linotype" w:cs="Palatino Linotype"/>
    </w:rPr>
  </w:style>
  <w:style w:type="paragraph" w:customStyle="1" w:styleId="Style32">
    <w:name w:val="Style32"/>
    <w:basedOn w:val="Normalny"/>
    <w:uiPriority w:val="99"/>
    <w:rsid w:val="00662BA7"/>
    <w:pPr>
      <w:widowControl w:val="0"/>
      <w:autoSpaceDE w:val="0"/>
      <w:autoSpaceDN w:val="0"/>
      <w:adjustRightInd w:val="0"/>
      <w:spacing w:line="216" w:lineRule="exact"/>
      <w:ind w:hanging="1656"/>
    </w:pPr>
    <w:rPr>
      <w:rFonts w:ascii="Palatino Linotype" w:hAnsi="Palatino Linotype" w:cs="Palatino Linotype"/>
    </w:rPr>
  </w:style>
  <w:style w:type="paragraph" w:customStyle="1" w:styleId="Style33">
    <w:name w:val="Style33"/>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4">
    <w:name w:val="Style34"/>
    <w:basedOn w:val="Normalny"/>
    <w:uiPriority w:val="99"/>
    <w:rsid w:val="00662BA7"/>
    <w:pPr>
      <w:widowControl w:val="0"/>
      <w:autoSpaceDE w:val="0"/>
      <w:autoSpaceDN w:val="0"/>
      <w:adjustRightInd w:val="0"/>
      <w:spacing w:line="470" w:lineRule="exact"/>
    </w:pPr>
    <w:rPr>
      <w:rFonts w:ascii="Palatino Linotype" w:hAnsi="Palatino Linotype" w:cs="Palatino Linotype"/>
    </w:rPr>
  </w:style>
  <w:style w:type="paragraph" w:customStyle="1" w:styleId="Style35">
    <w:name w:val="Style3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6">
    <w:name w:val="Style36"/>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37">
    <w:name w:val="Style37"/>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38">
    <w:name w:val="Style38"/>
    <w:basedOn w:val="Normalny"/>
    <w:uiPriority w:val="99"/>
    <w:rsid w:val="00662BA7"/>
    <w:pPr>
      <w:widowControl w:val="0"/>
      <w:autoSpaceDE w:val="0"/>
      <w:autoSpaceDN w:val="0"/>
      <w:adjustRightInd w:val="0"/>
      <w:spacing w:line="326" w:lineRule="exact"/>
      <w:ind w:firstLine="216"/>
    </w:pPr>
    <w:rPr>
      <w:rFonts w:ascii="Palatino Linotype" w:hAnsi="Palatino Linotype" w:cs="Palatino Linotype"/>
    </w:rPr>
  </w:style>
  <w:style w:type="character" w:customStyle="1" w:styleId="FontStyle40">
    <w:name w:val="Font Style40"/>
    <w:basedOn w:val="Domylnaczcionkaakapitu"/>
    <w:uiPriority w:val="99"/>
    <w:rsid w:val="00662BA7"/>
    <w:rPr>
      <w:rFonts w:ascii="Palatino Linotype" w:hAnsi="Palatino Linotype" w:cs="Palatino Linotype"/>
      <w:b/>
      <w:bCs/>
      <w:sz w:val="16"/>
      <w:szCs w:val="16"/>
    </w:rPr>
  </w:style>
  <w:style w:type="character" w:customStyle="1" w:styleId="FontStyle41">
    <w:name w:val="Font Style41"/>
    <w:basedOn w:val="Domylnaczcionkaakapitu"/>
    <w:uiPriority w:val="99"/>
    <w:rsid w:val="00662BA7"/>
    <w:rPr>
      <w:rFonts w:ascii="Palatino Linotype" w:hAnsi="Palatino Linotype" w:cs="Palatino Linotype"/>
      <w:i/>
      <w:iCs/>
      <w:sz w:val="16"/>
      <w:szCs w:val="16"/>
    </w:rPr>
  </w:style>
  <w:style w:type="character" w:customStyle="1" w:styleId="FontStyle42">
    <w:name w:val="Font Style42"/>
    <w:basedOn w:val="Domylnaczcionkaakapitu"/>
    <w:uiPriority w:val="99"/>
    <w:rsid w:val="00662BA7"/>
    <w:rPr>
      <w:rFonts w:ascii="Palatino Linotype" w:hAnsi="Palatino Linotype" w:cs="Palatino Linotype"/>
      <w:b/>
      <w:bCs/>
      <w:i/>
      <w:iCs/>
      <w:sz w:val="14"/>
      <w:szCs w:val="14"/>
    </w:rPr>
  </w:style>
  <w:style w:type="character" w:customStyle="1" w:styleId="FontStyle43">
    <w:name w:val="Font Style43"/>
    <w:basedOn w:val="Domylnaczcionkaakapitu"/>
    <w:uiPriority w:val="99"/>
    <w:rsid w:val="00662BA7"/>
    <w:rPr>
      <w:rFonts w:ascii="Palatino Linotype" w:hAnsi="Palatino Linotype" w:cs="Palatino Linotype"/>
      <w:sz w:val="16"/>
      <w:szCs w:val="16"/>
    </w:rPr>
  </w:style>
  <w:style w:type="character" w:customStyle="1" w:styleId="FontStyle44">
    <w:name w:val="Font Style44"/>
    <w:basedOn w:val="Domylnaczcionkaakapitu"/>
    <w:uiPriority w:val="99"/>
    <w:rsid w:val="00662BA7"/>
    <w:rPr>
      <w:rFonts w:ascii="Palatino Linotype" w:hAnsi="Palatino Linotype" w:cs="Palatino Linotype"/>
      <w:i/>
      <w:iCs/>
      <w:sz w:val="14"/>
      <w:szCs w:val="14"/>
    </w:rPr>
  </w:style>
  <w:style w:type="character" w:customStyle="1" w:styleId="FontStyle45">
    <w:name w:val="Font Style45"/>
    <w:basedOn w:val="Domylnaczcionkaakapitu"/>
    <w:uiPriority w:val="99"/>
    <w:rsid w:val="00662BA7"/>
    <w:rPr>
      <w:rFonts w:ascii="Palatino Linotype" w:hAnsi="Palatino Linotype" w:cs="Palatino Linotype"/>
      <w:b/>
      <w:bCs/>
      <w:sz w:val="14"/>
      <w:szCs w:val="14"/>
    </w:rPr>
  </w:style>
  <w:style w:type="character" w:customStyle="1" w:styleId="FontStyle46">
    <w:name w:val="Font Style46"/>
    <w:basedOn w:val="Domylnaczcionkaakapitu"/>
    <w:uiPriority w:val="99"/>
    <w:rsid w:val="00662BA7"/>
    <w:rPr>
      <w:rFonts w:ascii="Palatino Linotype" w:hAnsi="Palatino Linotype" w:cs="Palatino Linotype"/>
      <w:sz w:val="14"/>
      <w:szCs w:val="14"/>
    </w:rPr>
  </w:style>
  <w:style w:type="paragraph" w:styleId="Poprawka">
    <w:name w:val="Revision"/>
    <w:hidden/>
    <w:uiPriority w:val="99"/>
    <w:semiHidden/>
    <w:rsid w:val="007C610D"/>
    <w:rPr>
      <w:sz w:val="24"/>
      <w:szCs w:val="24"/>
    </w:rPr>
  </w:style>
  <w:style w:type="character" w:customStyle="1" w:styleId="FontStyle49">
    <w:name w:val="Font Style49"/>
    <w:basedOn w:val="Domylnaczcionkaakapitu"/>
    <w:uiPriority w:val="99"/>
    <w:rsid w:val="0023670E"/>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057051944">
      <w:bodyDiv w:val="1"/>
      <w:marLeft w:val="0"/>
      <w:marRight w:val="0"/>
      <w:marTop w:val="0"/>
      <w:marBottom w:val="0"/>
      <w:divBdr>
        <w:top w:val="none" w:sz="0" w:space="0" w:color="auto"/>
        <w:left w:val="none" w:sz="0" w:space="0" w:color="auto"/>
        <w:bottom w:val="none" w:sz="0" w:space="0" w:color="auto"/>
        <w:right w:val="none" w:sz="0" w:space="0" w:color="auto"/>
      </w:divBdr>
    </w:div>
    <w:div w:id="1089808922">
      <w:bodyDiv w:val="1"/>
      <w:marLeft w:val="0"/>
      <w:marRight w:val="0"/>
      <w:marTop w:val="0"/>
      <w:marBottom w:val="0"/>
      <w:divBdr>
        <w:top w:val="none" w:sz="0" w:space="0" w:color="auto"/>
        <w:left w:val="none" w:sz="0" w:space="0" w:color="auto"/>
        <w:bottom w:val="none" w:sz="0" w:space="0" w:color="auto"/>
        <w:right w:val="none" w:sz="0" w:space="0" w:color="auto"/>
      </w:divBdr>
    </w:div>
    <w:div w:id="1442140572">
      <w:bodyDiv w:val="1"/>
      <w:marLeft w:val="0"/>
      <w:marRight w:val="0"/>
      <w:marTop w:val="0"/>
      <w:marBottom w:val="0"/>
      <w:divBdr>
        <w:top w:val="none" w:sz="0" w:space="0" w:color="auto"/>
        <w:left w:val="none" w:sz="0" w:space="0" w:color="auto"/>
        <w:bottom w:val="none" w:sz="0" w:space="0" w:color="auto"/>
        <w:right w:val="none" w:sz="0" w:space="0" w:color="auto"/>
      </w:divBdr>
    </w:div>
    <w:div w:id="1765177830">
      <w:bodyDiv w:val="1"/>
      <w:marLeft w:val="0"/>
      <w:marRight w:val="0"/>
      <w:marTop w:val="0"/>
      <w:marBottom w:val="0"/>
      <w:divBdr>
        <w:top w:val="none" w:sz="0" w:space="0" w:color="auto"/>
        <w:left w:val="none" w:sz="0" w:space="0" w:color="auto"/>
        <w:bottom w:val="none" w:sz="0" w:space="0" w:color="auto"/>
        <w:right w:val="none" w:sz="0" w:space="0" w:color="auto"/>
      </w:divBdr>
    </w:div>
    <w:div w:id="1950357046">
      <w:marLeft w:val="0"/>
      <w:marRight w:val="0"/>
      <w:marTop w:val="0"/>
      <w:marBottom w:val="0"/>
      <w:divBdr>
        <w:top w:val="none" w:sz="0" w:space="0" w:color="auto"/>
        <w:left w:val="none" w:sz="0" w:space="0" w:color="auto"/>
        <w:bottom w:val="none" w:sz="0" w:space="0" w:color="auto"/>
        <w:right w:val="none" w:sz="0" w:space="0" w:color="auto"/>
      </w:divBdr>
    </w:div>
    <w:div w:id="1950357047">
      <w:marLeft w:val="0"/>
      <w:marRight w:val="0"/>
      <w:marTop w:val="0"/>
      <w:marBottom w:val="0"/>
      <w:divBdr>
        <w:top w:val="none" w:sz="0" w:space="0" w:color="auto"/>
        <w:left w:val="none" w:sz="0" w:space="0" w:color="auto"/>
        <w:bottom w:val="none" w:sz="0" w:space="0" w:color="auto"/>
        <w:right w:val="none" w:sz="0" w:space="0" w:color="auto"/>
      </w:divBdr>
    </w:div>
    <w:div w:id="1950357048">
      <w:marLeft w:val="0"/>
      <w:marRight w:val="0"/>
      <w:marTop w:val="0"/>
      <w:marBottom w:val="0"/>
      <w:divBdr>
        <w:top w:val="none" w:sz="0" w:space="0" w:color="auto"/>
        <w:left w:val="none" w:sz="0" w:space="0" w:color="auto"/>
        <w:bottom w:val="none" w:sz="0" w:space="0" w:color="auto"/>
        <w:right w:val="none" w:sz="0" w:space="0" w:color="auto"/>
      </w:divBdr>
    </w:div>
    <w:div w:id="1950357049">
      <w:marLeft w:val="0"/>
      <w:marRight w:val="0"/>
      <w:marTop w:val="0"/>
      <w:marBottom w:val="0"/>
      <w:divBdr>
        <w:top w:val="none" w:sz="0" w:space="0" w:color="auto"/>
        <w:left w:val="none" w:sz="0" w:space="0" w:color="auto"/>
        <w:bottom w:val="none" w:sz="0" w:space="0" w:color="auto"/>
        <w:right w:val="none" w:sz="0" w:space="0" w:color="auto"/>
      </w:divBdr>
    </w:div>
    <w:div w:id="1950357050">
      <w:marLeft w:val="0"/>
      <w:marRight w:val="0"/>
      <w:marTop w:val="0"/>
      <w:marBottom w:val="0"/>
      <w:divBdr>
        <w:top w:val="none" w:sz="0" w:space="0" w:color="auto"/>
        <w:left w:val="none" w:sz="0" w:space="0" w:color="auto"/>
        <w:bottom w:val="none" w:sz="0" w:space="0" w:color="auto"/>
        <w:right w:val="none" w:sz="0" w:space="0" w:color="auto"/>
      </w:divBdr>
    </w:div>
    <w:div w:id="1950357051">
      <w:marLeft w:val="0"/>
      <w:marRight w:val="0"/>
      <w:marTop w:val="0"/>
      <w:marBottom w:val="0"/>
      <w:divBdr>
        <w:top w:val="none" w:sz="0" w:space="0" w:color="auto"/>
        <w:left w:val="none" w:sz="0" w:space="0" w:color="auto"/>
        <w:bottom w:val="none" w:sz="0" w:space="0" w:color="auto"/>
        <w:right w:val="none" w:sz="0" w:space="0" w:color="auto"/>
      </w:divBdr>
    </w:div>
    <w:div w:id="1950357052">
      <w:marLeft w:val="0"/>
      <w:marRight w:val="0"/>
      <w:marTop w:val="0"/>
      <w:marBottom w:val="0"/>
      <w:divBdr>
        <w:top w:val="none" w:sz="0" w:space="0" w:color="auto"/>
        <w:left w:val="none" w:sz="0" w:space="0" w:color="auto"/>
        <w:bottom w:val="none" w:sz="0" w:space="0" w:color="auto"/>
        <w:right w:val="none" w:sz="0" w:space="0" w:color="auto"/>
      </w:divBdr>
    </w:div>
    <w:div w:id="1950357053">
      <w:marLeft w:val="0"/>
      <w:marRight w:val="0"/>
      <w:marTop w:val="0"/>
      <w:marBottom w:val="0"/>
      <w:divBdr>
        <w:top w:val="none" w:sz="0" w:space="0" w:color="auto"/>
        <w:left w:val="none" w:sz="0" w:space="0" w:color="auto"/>
        <w:bottom w:val="none" w:sz="0" w:space="0" w:color="auto"/>
        <w:right w:val="none" w:sz="0" w:space="0" w:color="auto"/>
      </w:divBdr>
    </w:div>
    <w:div w:id="1950357054">
      <w:marLeft w:val="0"/>
      <w:marRight w:val="0"/>
      <w:marTop w:val="0"/>
      <w:marBottom w:val="0"/>
      <w:divBdr>
        <w:top w:val="none" w:sz="0" w:space="0" w:color="auto"/>
        <w:left w:val="none" w:sz="0" w:space="0" w:color="auto"/>
        <w:bottom w:val="none" w:sz="0" w:space="0" w:color="auto"/>
        <w:right w:val="none" w:sz="0" w:space="0" w:color="auto"/>
      </w:divBdr>
    </w:div>
    <w:div w:id="1950357055">
      <w:marLeft w:val="0"/>
      <w:marRight w:val="0"/>
      <w:marTop w:val="0"/>
      <w:marBottom w:val="0"/>
      <w:divBdr>
        <w:top w:val="none" w:sz="0" w:space="0" w:color="auto"/>
        <w:left w:val="none" w:sz="0" w:space="0" w:color="auto"/>
        <w:bottom w:val="none" w:sz="0" w:space="0" w:color="auto"/>
        <w:right w:val="none" w:sz="0" w:space="0" w:color="auto"/>
      </w:divBdr>
    </w:div>
    <w:div w:id="19503570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ach@skm.pk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zeznik@skm.pkp.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bach@skm.pkp.pl" TargetMode="External"/><Relationship Id="rId4" Type="http://schemas.openxmlformats.org/officeDocument/2006/relationships/settings" Target="settings.xml"/><Relationship Id="rId9" Type="http://schemas.openxmlformats.org/officeDocument/2006/relationships/hyperlink" Target="mailto:trzeznik@skm.pkp.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E4DB4-634A-461F-9104-A1CC3C11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7922</Words>
  <Characters>47537</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55349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lastModifiedBy>sszlendak</cp:lastModifiedBy>
  <cp:revision>29</cp:revision>
  <cp:lastPrinted>2016-10-21T05:36:00Z</cp:lastPrinted>
  <dcterms:created xsi:type="dcterms:W3CDTF">2015-02-27T07:37:00Z</dcterms:created>
  <dcterms:modified xsi:type="dcterms:W3CDTF">2016-10-26T08:31:00Z</dcterms:modified>
</cp:coreProperties>
</file>